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D4E94C" w14:textId="1DA3A969" w:rsidR="00787FB9" w:rsidRDefault="00787FB9" w:rsidP="00787FB9">
      <w:pPr>
        <w:pStyle w:val="Vahedeta"/>
        <w:jc w:val="right"/>
        <w:rPr>
          <w:rFonts w:ascii="Times New Roman" w:hAnsi="Times New Roman"/>
          <w:sz w:val="24"/>
          <w:szCs w:val="24"/>
        </w:rPr>
      </w:pPr>
      <w:r>
        <w:rPr>
          <w:rFonts w:ascii="Times New Roman" w:hAnsi="Times New Roman"/>
          <w:sz w:val="24"/>
          <w:szCs w:val="24"/>
        </w:rPr>
        <w:t>EELNÕU</w:t>
      </w:r>
    </w:p>
    <w:p w14:paraId="4EA36B55" w14:textId="69B0592B" w:rsidR="00787FB9" w:rsidRDefault="002A7478" w:rsidP="00787FB9">
      <w:pPr>
        <w:pStyle w:val="Vahedeta"/>
        <w:jc w:val="right"/>
        <w:rPr>
          <w:rFonts w:ascii="Times New Roman" w:hAnsi="Times New Roman"/>
          <w:sz w:val="24"/>
          <w:szCs w:val="24"/>
        </w:rPr>
      </w:pPr>
      <w:r>
        <w:rPr>
          <w:rFonts w:ascii="Times New Roman" w:hAnsi="Times New Roman"/>
          <w:sz w:val="24"/>
          <w:szCs w:val="24"/>
        </w:rPr>
        <w:t>0</w:t>
      </w:r>
      <w:r w:rsidR="008E45AD">
        <w:rPr>
          <w:rFonts w:ascii="Times New Roman" w:hAnsi="Times New Roman"/>
          <w:sz w:val="24"/>
          <w:szCs w:val="24"/>
        </w:rPr>
        <w:t>8</w:t>
      </w:r>
      <w:r w:rsidR="00787FB9">
        <w:rPr>
          <w:rFonts w:ascii="Times New Roman" w:hAnsi="Times New Roman"/>
          <w:sz w:val="24"/>
          <w:szCs w:val="24"/>
        </w:rPr>
        <w:t>.1</w:t>
      </w:r>
      <w:r>
        <w:rPr>
          <w:rFonts w:ascii="Times New Roman" w:hAnsi="Times New Roman"/>
          <w:sz w:val="24"/>
          <w:szCs w:val="24"/>
        </w:rPr>
        <w:t>2</w:t>
      </w:r>
      <w:r w:rsidR="00787FB9">
        <w:rPr>
          <w:rFonts w:ascii="Times New Roman" w:hAnsi="Times New Roman"/>
          <w:sz w:val="24"/>
          <w:szCs w:val="24"/>
        </w:rPr>
        <w:t>.2025</w:t>
      </w:r>
    </w:p>
    <w:p w14:paraId="72038195" w14:textId="77777777" w:rsidR="00787FB9" w:rsidRPr="00787FB9" w:rsidRDefault="00787FB9" w:rsidP="00787FB9">
      <w:pPr>
        <w:pStyle w:val="Vahedeta"/>
        <w:jc w:val="both"/>
        <w:rPr>
          <w:rFonts w:ascii="Times New Roman" w:hAnsi="Times New Roman"/>
          <w:sz w:val="24"/>
          <w:szCs w:val="24"/>
        </w:rPr>
      </w:pPr>
    </w:p>
    <w:p w14:paraId="68225B53" w14:textId="2BE38C4B" w:rsidR="005903C2" w:rsidRPr="005772EA" w:rsidRDefault="005903C2" w:rsidP="008E45AD">
      <w:pPr>
        <w:pStyle w:val="Vahedeta"/>
        <w:tabs>
          <w:tab w:val="center" w:pos="4535"/>
          <w:tab w:val="left" w:pos="6690"/>
        </w:tabs>
        <w:jc w:val="center"/>
        <w:rPr>
          <w:rFonts w:ascii="Times New Roman" w:hAnsi="Times New Roman"/>
          <w:b/>
          <w:bCs/>
          <w:sz w:val="32"/>
          <w:szCs w:val="32"/>
        </w:rPr>
      </w:pPr>
      <w:r w:rsidRPr="00EB2941">
        <w:rPr>
          <w:rFonts w:ascii="Times New Roman" w:hAnsi="Times New Roman"/>
          <w:b/>
          <w:bCs/>
          <w:sz w:val="32"/>
          <w:szCs w:val="32"/>
        </w:rPr>
        <w:t>Isikunimeseadus</w:t>
      </w:r>
    </w:p>
    <w:p w14:paraId="1BC1EB33" w14:textId="77777777" w:rsidR="005903C2" w:rsidRPr="00072F3B" w:rsidRDefault="005903C2" w:rsidP="008971DB">
      <w:pPr>
        <w:pStyle w:val="Vahedeta"/>
        <w:jc w:val="center"/>
        <w:rPr>
          <w:rFonts w:ascii="Times New Roman" w:hAnsi="Times New Roman"/>
          <w:sz w:val="24"/>
          <w:szCs w:val="24"/>
        </w:rPr>
      </w:pPr>
    </w:p>
    <w:p w14:paraId="39C45783" w14:textId="77777777" w:rsidR="005903C2" w:rsidRPr="008971DB" w:rsidRDefault="005903C2" w:rsidP="008971DB">
      <w:pPr>
        <w:pStyle w:val="Vahedeta"/>
        <w:jc w:val="center"/>
        <w:rPr>
          <w:rFonts w:ascii="Times New Roman" w:hAnsi="Times New Roman"/>
          <w:b/>
          <w:sz w:val="24"/>
          <w:szCs w:val="24"/>
        </w:rPr>
      </w:pPr>
      <w:r w:rsidRPr="008971DB">
        <w:rPr>
          <w:rFonts w:ascii="Times New Roman" w:hAnsi="Times New Roman"/>
          <w:b/>
          <w:sz w:val="24"/>
          <w:szCs w:val="24"/>
        </w:rPr>
        <w:t>1. peatükk</w:t>
      </w:r>
    </w:p>
    <w:p w14:paraId="3C5E1049" w14:textId="77777777" w:rsidR="005903C2" w:rsidRPr="008971DB" w:rsidRDefault="005903C2" w:rsidP="008971DB">
      <w:pPr>
        <w:pStyle w:val="Vahedeta"/>
        <w:jc w:val="center"/>
        <w:rPr>
          <w:rFonts w:ascii="Times New Roman" w:hAnsi="Times New Roman"/>
          <w:b/>
          <w:sz w:val="24"/>
          <w:szCs w:val="24"/>
        </w:rPr>
      </w:pPr>
      <w:r w:rsidRPr="008971DB">
        <w:rPr>
          <w:rFonts w:ascii="Times New Roman" w:hAnsi="Times New Roman"/>
          <w:b/>
          <w:sz w:val="24"/>
          <w:szCs w:val="24"/>
        </w:rPr>
        <w:t>Üldsätted</w:t>
      </w:r>
    </w:p>
    <w:p w14:paraId="4CF37766" w14:textId="77777777" w:rsidR="00690F44" w:rsidRPr="009615CB" w:rsidRDefault="00690F44" w:rsidP="009615CB">
      <w:pPr>
        <w:pStyle w:val="Vahedeta"/>
        <w:jc w:val="both"/>
        <w:rPr>
          <w:rFonts w:ascii="Times New Roman" w:hAnsi="Times New Roman"/>
          <w:sz w:val="24"/>
          <w:szCs w:val="24"/>
        </w:rPr>
      </w:pPr>
    </w:p>
    <w:p w14:paraId="273249FA" w14:textId="27D8B883" w:rsidR="005903C2" w:rsidRPr="009615CB" w:rsidRDefault="005903C2" w:rsidP="009615CB">
      <w:pPr>
        <w:pStyle w:val="Vahedeta"/>
        <w:jc w:val="both"/>
        <w:rPr>
          <w:rFonts w:ascii="Times New Roman" w:hAnsi="Times New Roman"/>
          <w:b/>
          <w:sz w:val="24"/>
          <w:szCs w:val="24"/>
        </w:rPr>
      </w:pPr>
      <w:r w:rsidRPr="009615CB">
        <w:rPr>
          <w:rFonts w:ascii="Times New Roman" w:hAnsi="Times New Roman"/>
          <w:b/>
          <w:sz w:val="24"/>
          <w:szCs w:val="24"/>
        </w:rPr>
        <w:t>§</w:t>
      </w:r>
      <w:r w:rsidR="008E45AD">
        <w:rPr>
          <w:rFonts w:ascii="Times New Roman" w:hAnsi="Times New Roman"/>
          <w:b/>
          <w:sz w:val="24"/>
          <w:szCs w:val="24"/>
        </w:rPr>
        <w:t xml:space="preserve"> </w:t>
      </w:r>
      <w:r w:rsidRPr="009615CB">
        <w:rPr>
          <w:rFonts w:ascii="Times New Roman" w:hAnsi="Times New Roman"/>
          <w:b/>
          <w:sz w:val="24"/>
          <w:szCs w:val="24"/>
        </w:rPr>
        <w:t>1. Seaduse reguleerimisala, eesmärk ja kohaldamisala</w:t>
      </w:r>
    </w:p>
    <w:p w14:paraId="4E9429C2" w14:textId="77777777" w:rsidR="005903C2" w:rsidRPr="008E45AD" w:rsidRDefault="005903C2" w:rsidP="009615CB">
      <w:pPr>
        <w:pStyle w:val="Vahedeta"/>
        <w:jc w:val="both"/>
        <w:rPr>
          <w:rFonts w:ascii="Times New Roman" w:hAnsi="Times New Roman"/>
          <w:bCs/>
          <w:sz w:val="24"/>
          <w:szCs w:val="24"/>
        </w:rPr>
      </w:pPr>
    </w:p>
    <w:p w14:paraId="22B80436" w14:textId="7F70C7F6" w:rsidR="005903C2" w:rsidRPr="009615CB" w:rsidRDefault="005903C2" w:rsidP="009615CB">
      <w:pPr>
        <w:pStyle w:val="Vahedeta"/>
        <w:jc w:val="both"/>
        <w:rPr>
          <w:rFonts w:ascii="Times New Roman" w:hAnsi="Times New Roman"/>
          <w:color w:val="000000" w:themeColor="text1"/>
          <w:sz w:val="24"/>
          <w:szCs w:val="24"/>
        </w:rPr>
      </w:pPr>
      <w:r w:rsidRPr="009615CB">
        <w:rPr>
          <w:rFonts w:ascii="Times New Roman" w:hAnsi="Times New Roman"/>
          <w:color w:val="000000" w:themeColor="text1"/>
          <w:sz w:val="24"/>
          <w:szCs w:val="24"/>
          <w:lang w:eastAsia="et-EE"/>
        </w:rPr>
        <w:t>(1) Käesoleva seadusega sätestatakse isikunime andmise, vahetamise, muutmise ja koha</w:t>
      </w:r>
      <w:r w:rsidR="007566E6">
        <w:rPr>
          <w:rFonts w:ascii="Times New Roman" w:hAnsi="Times New Roman"/>
          <w:color w:val="000000" w:themeColor="text1"/>
          <w:sz w:val="24"/>
          <w:szCs w:val="24"/>
          <w:lang w:eastAsia="et-EE"/>
        </w:rPr>
        <w:t>l</w:t>
      </w:r>
      <w:r w:rsidRPr="009615CB">
        <w:rPr>
          <w:rFonts w:ascii="Times New Roman" w:hAnsi="Times New Roman"/>
          <w:color w:val="000000" w:themeColor="text1"/>
          <w:sz w:val="24"/>
          <w:szCs w:val="24"/>
          <w:lang w:eastAsia="et-EE"/>
        </w:rPr>
        <w:t xml:space="preserve">damise põhimõtted ja kord, </w:t>
      </w:r>
      <w:r w:rsidR="00731529">
        <w:rPr>
          <w:rFonts w:ascii="Times New Roman" w:hAnsi="Times New Roman"/>
          <w:color w:val="000000" w:themeColor="text1"/>
          <w:sz w:val="24"/>
          <w:szCs w:val="24"/>
          <w:lang w:eastAsia="et-EE"/>
        </w:rPr>
        <w:t xml:space="preserve">isikunime </w:t>
      </w:r>
      <w:r w:rsidRPr="009615CB">
        <w:rPr>
          <w:rFonts w:ascii="Times New Roman" w:hAnsi="Times New Roman"/>
          <w:color w:val="000000" w:themeColor="text1"/>
          <w:sz w:val="24"/>
          <w:szCs w:val="24"/>
          <w:lang w:eastAsia="et-EE"/>
        </w:rPr>
        <w:t>ühtse kasutamise alused ning nimetoimingu</w:t>
      </w:r>
      <w:r w:rsidRPr="009615CB">
        <w:rPr>
          <w:rFonts w:ascii="Times New Roman" w:hAnsi="Times New Roman"/>
          <w:color w:val="000000" w:themeColor="text1"/>
          <w:sz w:val="24"/>
          <w:szCs w:val="24"/>
        </w:rPr>
        <w:t xml:space="preserve"> vaidlustamise ja nimetoimingu üle </w:t>
      </w:r>
      <w:r w:rsidRPr="009615CB">
        <w:rPr>
          <w:rFonts w:ascii="Times New Roman" w:hAnsi="Times New Roman"/>
          <w:color w:val="000000" w:themeColor="text1"/>
          <w:sz w:val="24"/>
          <w:szCs w:val="24"/>
          <w:lang w:eastAsia="et-EE"/>
        </w:rPr>
        <w:t xml:space="preserve">järelevalve tegemise </w:t>
      </w:r>
      <w:r w:rsidRPr="009615CB">
        <w:rPr>
          <w:rFonts w:ascii="Times New Roman" w:hAnsi="Times New Roman"/>
          <w:color w:val="000000" w:themeColor="text1"/>
          <w:sz w:val="24"/>
          <w:szCs w:val="24"/>
        </w:rPr>
        <w:t>kord.</w:t>
      </w:r>
    </w:p>
    <w:p w14:paraId="08866011" w14:textId="77777777" w:rsidR="005903C2" w:rsidRPr="009615CB" w:rsidRDefault="005903C2" w:rsidP="009615CB">
      <w:pPr>
        <w:pStyle w:val="Vahedeta"/>
        <w:jc w:val="both"/>
        <w:rPr>
          <w:rFonts w:ascii="Times New Roman" w:hAnsi="Times New Roman"/>
          <w:color w:val="000000" w:themeColor="text1"/>
          <w:sz w:val="24"/>
          <w:szCs w:val="24"/>
        </w:rPr>
      </w:pPr>
    </w:p>
    <w:p w14:paraId="2620147D" w14:textId="72ED9B9F" w:rsidR="005903C2" w:rsidRPr="009615CB" w:rsidRDefault="005903C2" w:rsidP="009615CB">
      <w:pPr>
        <w:pStyle w:val="Vahedeta"/>
        <w:jc w:val="both"/>
        <w:rPr>
          <w:rFonts w:ascii="Times New Roman" w:hAnsi="Times New Roman"/>
          <w:color w:val="000000" w:themeColor="text1"/>
          <w:sz w:val="24"/>
          <w:szCs w:val="24"/>
        </w:rPr>
      </w:pPr>
      <w:r w:rsidRPr="23CB4A94">
        <w:rPr>
          <w:rFonts w:ascii="Times New Roman" w:hAnsi="Times New Roman"/>
          <w:color w:val="000000" w:themeColor="text1"/>
          <w:sz w:val="24"/>
          <w:szCs w:val="24"/>
        </w:rPr>
        <w:t>(2) Käesoleva seaduse eesmärk on Eesti nimetraditsiooni hoidmine ning isikunime</w:t>
      </w:r>
      <w:r w:rsidR="00F063AE" w:rsidRPr="23CB4A94">
        <w:rPr>
          <w:rFonts w:ascii="Times New Roman" w:hAnsi="Times New Roman"/>
          <w:color w:val="000000" w:themeColor="text1"/>
          <w:sz w:val="24"/>
          <w:szCs w:val="24"/>
        </w:rPr>
        <w:t xml:space="preserve"> </w:t>
      </w:r>
      <w:commentRangeStart w:id="0"/>
      <w:r w:rsidRPr="23CB4A94">
        <w:rPr>
          <w:rFonts w:ascii="Times New Roman" w:hAnsi="Times New Roman"/>
          <w:color w:val="000000" w:themeColor="text1"/>
          <w:sz w:val="24"/>
          <w:szCs w:val="24"/>
        </w:rPr>
        <w:t>ühtlustatud</w:t>
      </w:r>
      <w:commentRangeEnd w:id="0"/>
      <w:r>
        <w:commentReference w:id="0"/>
      </w:r>
      <w:r w:rsidRPr="23CB4A94">
        <w:rPr>
          <w:rFonts w:ascii="Times New Roman" w:hAnsi="Times New Roman"/>
          <w:color w:val="000000" w:themeColor="text1"/>
          <w:sz w:val="24"/>
          <w:szCs w:val="24"/>
        </w:rPr>
        <w:t xml:space="preserve"> ja õiguspärane kasutamine Eestis.</w:t>
      </w:r>
    </w:p>
    <w:p w14:paraId="37BECE9C" w14:textId="77777777" w:rsidR="005903C2" w:rsidRPr="009615CB" w:rsidRDefault="005903C2" w:rsidP="009615CB">
      <w:pPr>
        <w:pStyle w:val="Vahedeta"/>
        <w:jc w:val="both"/>
        <w:rPr>
          <w:rFonts w:ascii="Times New Roman" w:hAnsi="Times New Roman"/>
          <w:color w:val="000000" w:themeColor="text1"/>
          <w:sz w:val="24"/>
          <w:szCs w:val="24"/>
        </w:rPr>
      </w:pPr>
    </w:p>
    <w:p w14:paraId="2E09104A" w14:textId="77777777" w:rsidR="005903C2" w:rsidRPr="009615CB" w:rsidRDefault="005903C2" w:rsidP="009615CB">
      <w:pPr>
        <w:pStyle w:val="Vahedeta"/>
        <w:jc w:val="both"/>
        <w:rPr>
          <w:rFonts w:ascii="Times New Roman" w:hAnsi="Times New Roman"/>
          <w:sz w:val="24"/>
          <w:szCs w:val="24"/>
        </w:rPr>
      </w:pPr>
      <w:commentRangeStart w:id="1"/>
      <w:r w:rsidRPr="565D14C7">
        <w:rPr>
          <w:rFonts w:ascii="Times New Roman" w:hAnsi="Times New Roman"/>
          <w:color w:val="000000" w:themeColor="text1"/>
          <w:sz w:val="24"/>
          <w:szCs w:val="24"/>
        </w:rPr>
        <w:t>(3)</w:t>
      </w:r>
      <w:commentRangeEnd w:id="1"/>
      <w:r>
        <w:commentReference w:id="1"/>
      </w:r>
      <w:r w:rsidRPr="565D14C7">
        <w:rPr>
          <w:rFonts w:ascii="Times New Roman" w:hAnsi="Times New Roman"/>
          <w:color w:val="000000" w:themeColor="text1"/>
          <w:sz w:val="24"/>
          <w:szCs w:val="24"/>
        </w:rPr>
        <w:t xml:space="preserve"> </w:t>
      </w:r>
      <w:r w:rsidRPr="565D14C7">
        <w:rPr>
          <w:rFonts w:ascii="Times New Roman" w:hAnsi="Times New Roman"/>
          <w:sz w:val="24"/>
          <w:szCs w:val="24"/>
        </w:rPr>
        <w:t>Käesoleva seaduse alusel rakendatavale haldusmenetlusele kohaldatakse haldusmenetluse seadust, arvestades käesoleva seaduse erisusi.</w:t>
      </w:r>
    </w:p>
    <w:p w14:paraId="2CC2A3A7" w14:textId="77777777" w:rsidR="005903C2" w:rsidRPr="009615CB" w:rsidRDefault="005903C2" w:rsidP="009615CB">
      <w:pPr>
        <w:pStyle w:val="Vahedeta"/>
        <w:jc w:val="both"/>
        <w:rPr>
          <w:rFonts w:ascii="Times New Roman" w:hAnsi="Times New Roman"/>
          <w:sz w:val="24"/>
          <w:szCs w:val="24"/>
        </w:rPr>
      </w:pPr>
    </w:p>
    <w:p w14:paraId="53AC714E" w14:textId="5BA26EE4" w:rsidR="008971DB" w:rsidRPr="00A644B1" w:rsidRDefault="005903C2" w:rsidP="009615CB">
      <w:pPr>
        <w:pStyle w:val="Vahedeta"/>
        <w:jc w:val="both"/>
        <w:rPr>
          <w:rFonts w:ascii="Times New Roman" w:hAnsi="Times New Roman"/>
          <w:sz w:val="24"/>
          <w:szCs w:val="24"/>
        </w:rPr>
      </w:pPr>
      <w:commentRangeStart w:id="2"/>
      <w:r w:rsidRPr="565D14C7">
        <w:rPr>
          <w:rFonts w:ascii="Times New Roman" w:hAnsi="Times New Roman"/>
          <w:sz w:val="24"/>
          <w:szCs w:val="24"/>
        </w:rPr>
        <w:t>(4)</w:t>
      </w:r>
      <w:commentRangeEnd w:id="2"/>
      <w:r>
        <w:commentReference w:id="2"/>
      </w:r>
      <w:r w:rsidRPr="565D14C7">
        <w:rPr>
          <w:rFonts w:ascii="Times New Roman" w:hAnsi="Times New Roman"/>
          <w:sz w:val="24"/>
          <w:szCs w:val="24"/>
        </w:rPr>
        <w:t xml:space="preserve"> Käesoleva seadusega reguleerimata küsimustes kohaldatakse perekonnaseisutoimingute seadust ja rahvastikuregistri seadust</w:t>
      </w:r>
      <w:r w:rsidR="008971DB" w:rsidRPr="565D14C7">
        <w:rPr>
          <w:rFonts w:ascii="Times New Roman" w:hAnsi="Times New Roman"/>
          <w:sz w:val="24"/>
          <w:szCs w:val="24"/>
        </w:rPr>
        <w:t>.</w:t>
      </w:r>
    </w:p>
    <w:p w14:paraId="0520123F" w14:textId="77777777" w:rsidR="009615CB" w:rsidRPr="009615CB" w:rsidRDefault="009615CB" w:rsidP="009615CB">
      <w:pPr>
        <w:pStyle w:val="Vahedeta"/>
        <w:jc w:val="both"/>
        <w:rPr>
          <w:rFonts w:ascii="Times New Roman" w:hAnsi="Times New Roman"/>
          <w:sz w:val="24"/>
          <w:szCs w:val="24"/>
        </w:rPr>
      </w:pPr>
    </w:p>
    <w:p w14:paraId="7C3E9A6F" w14:textId="2458EDE5" w:rsidR="009615CB" w:rsidRPr="009615CB" w:rsidRDefault="005903C2" w:rsidP="009615CB">
      <w:pPr>
        <w:pStyle w:val="Vahedeta"/>
        <w:jc w:val="both"/>
        <w:rPr>
          <w:rFonts w:ascii="Times New Roman" w:hAnsi="Times New Roman"/>
          <w:sz w:val="24"/>
          <w:szCs w:val="24"/>
        </w:rPr>
      </w:pPr>
      <w:r w:rsidRPr="009615CB">
        <w:rPr>
          <w:rFonts w:ascii="Times New Roman" w:hAnsi="Times New Roman"/>
          <w:b/>
          <w:bCs/>
          <w:sz w:val="24"/>
          <w:szCs w:val="24"/>
        </w:rPr>
        <w:t>§ 2. Isikuandmete töötlemine</w:t>
      </w:r>
    </w:p>
    <w:p w14:paraId="11BCC77C" w14:textId="5D7CE52C" w:rsidR="007924B1" w:rsidRDefault="007924B1" w:rsidP="009615CB">
      <w:pPr>
        <w:pStyle w:val="Vahedeta"/>
        <w:jc w:val="both"/>
        <w:rPr>
          <w:rFonts w:ascii="Times New Roman" w:hAnsi="Times New Roman"/>
          <w:sz w:val="24"/>
          <w:szCs w:val="24"/>
          <w:lang w:eastAsia="et-EE"/>
        </w:rPr>
      </w:pPr>
    </w:p>
    <w:p w14:paraId="6DA177FB" w14:textId="2D59B78A" w:rsidR="007924B1" w:rsidRDefault="00E75E9F" w:rsidP="009615CB">
      <w:pPr>
        <w:pStyle w:val="Vahedeta"/>
        <w:jc w:val="both"/>
        <w:rPr>
          <w:rFonts w:ascii="Times New Roman" w:hAnsi="Times New Roman"/>
          <w:sz w:val="24"/>
          <w:szCs w:val="24"/>
          <w:lang w:eastAsia="et-EE"/>
        </w:rPr>
      </w:pPr>
      <w:commentRangeStart w:id="3"/>
      <w:r w:rsidRPr="565D14C7">
        <w:rPr>
          <w:rFonts w:ascii="Times New Roman" w:hAnsi="Times New Roman"/>
          <w:sz w:val="24"/>
          <w:szCs w:val="24"/>
          <w:lang w:eastAsia="et-EE"/>
        </w:rPr>
        <w:t xml:space="preserve">(1) </w:t>
      </w:r>
      <w:commentRangeEnd w:id="3"/>
      <w:r>
        <w:commentReference w:id="3"/>
      </w:r>
      <w:r w:rsidR="007924B1" w:rsidRPr="565D14C7">
        <w:rPr>
          <w:rFonts w:ascii="Times New Roman" w:hAnsi="Times New Roman"/>
          <w:sz w:val="24"/>
          <w:szCs w:val="24"/>
          <w:lang w:eastAsia="et-EE"/>
        </w:rPr>
        <w:t xml:space="preserve">Käesolevas seaduses sätestatud nimetoimingute </w:t>
      </w:r>
      <w:r w:rsidRPr="565D14C7">
        <w:rPr>
          <w:rFonts w:ascii="Times New Roman" w:hAnsi="Times New Roman"/>
          <w:sz w:val="24"/>
          <w:szCs w:val="24"/>
          <w:lang w:eastAsia="et-EE"/>
        </w:rPr>
        <w:t xml:space="preserve">läbiviimiseks </w:t>
      </w:r>
      <w:r w:rsidR="006620EE" w:rsidRPr="565D14C7">
        <w:rPr>
          <w:rFonts w:ascii="Times New Roman" w:hAnsi="Times New Roman"/>
          <w:sz w:val="24"/>
          <w:szCs w:val="24"/>
          <w:lang w:eastAsia="et-EE"/>
        </w:rPr>
        <w:t xml:space="preserve">töödeldakse </w:t>
      </w:r>
      <w:r w:rsidR="007924B1" w:rsidRPr="565D14C7">
        <w:rPr>
          <w:rFonts w:ascii="Times New Roman" w:hAnsi="Times New Roman"/>
          <w:sz w:val="24"/>
          <w:szCs w:val="24"/>
          <w:lang w:eastAsia="et-EE"/>
        </w:rPr>
        <w:t xml:space="preserve">isikuandmeid, sealhulgas </w:t>
      </w:r>
      <w:commentRangeStart w:id="4"/>
      <w:r w:rsidR="007924B1" w:rsidRPr="565D14C7">
        <w:rPr>
          <w:rFonts w:ascii="Times New Roman" w:hAnsi="Times New Roman"/>
          <w:sz w:val="24"/>
          <w:szCs w:val="24"/>
          <w:lang w:eastAsia="et-EE"/>
        </w:rPr>
        <w:t>eriliigilisi isikuandmeid</w:t>
      </w:r>
      <w:commentRangeEnd w:id="4"/>
      <w:r>
        <w:commentReference w:id="4"/>
      </w:r>
      <w:r w:rsidR="007924B1" w:rsidRPr="565D14C7">
        <w:rPr>
          <w:rFonts w:ascii="Times New Roman" w:hAnsi="Times New Roman"/>
          <w:sz w:val="24"/>
          <w:szCs w:val="24"/>
          <w:lang w:eastAsia="et-EE"/>
        </w:rPr>
        <w:t>, käesolevas seaduses, perekonnaseisutoimingute seaduses ja rahvastikuregistri seaduses sätestatud alustel ja korras.</w:t>
      </w:r>
    </w:p>
    <w:p w14:paraId="6873E760" w14:textId="77777777" w:rsidR="002D324F" w:rsidRDefault="002D324F" w:rsidP="009615CB">
      <w:pPr>
        <w:pStyle w:val="Vahedeta"/>
        <w:jc w:val="both"/>
        <w:rPr>
          <w:rFonts w:ascii="Times New Roman" w:hAnsi="Times New Roman"/>
          <w:sz w:val="24"/>
          <w:szCs w:val="24"/>
          <w:lang w:eastAsia="et-EE"/>
        </w:rPr>
      </w:pPr>
    </w:p>
    <w:p w14:paraId="0C0BB7C2" w14:textId="0A477FF4" w:rsidR="00E75E9F" w:rsidRDefault="002D324F" w:rsidP="009615CB">
      <w:pPr>
        <w:pStyle w:val="Vahedeta"/>
        <w:jc w:val="both"/>
        <w:rPr>
          <w:rFonts w:ascii="Times New Roman" w:hAnsi="Times New Roman"/>
          <w:sz w:val="24"/>
          <w:szCs w:val="24"/>
          <w:lang w:eastAsia="et-EE"/>
        </w:rPr>
      </w:pPr>
      <w:commentRangeStart w:id="5"/>
      <w:r w:rsidRPr="565D14C7">
        <w:rPr>
          <w:rFonts w:ascii="Times New Roman" w:hAnsi="Times New Roman"/>
          <w:sz w:val="24"/>
          <w:szCs w:val="24"/>
          <w:lang w:eastAsia="et-EE"/>
        </w:rPr>
        <w:t xml:space="preserve">(2) </w:t>
      </w:r>
      <w:commentRangeEnd w:id="5"/>
      <w:r>
        <w:commentReference w:id="5"/>
      </w:r>
      <w:r w:rsidRPr="565D14C7">
        <w:rPr>
          <w:rFonts w:ascii="Times New Roman" w:hAnsi="Times New Roman"/>
          <w:sz w:val="24"/>
          <w:szCs w:val="24"/>
          <w:lang w:eastAsia="et-EE"/>
        </w:rPr>
        <w:t>Käesolevas seaduses sätestatud nimetoimingute läbiviimiseks töödeldakse isikuandmeid, sealhulgas eriliigilisi isikuandmeid</w:t>
      </w:r>
      <w:r w:rsidR="00B77023" w:rsidRPr="565D14C7">
        <w:rPr>
          <w:rFonts w:ascii="Times New Roman" w:hAnsi="Times New Roman"/>
          <w:sz w:val="24"/>
          <w:szCs w:val="24"/>
          <w:lang w:eastAsia="et-EE"/>
        </w:rPr>
        <w:t>,</w:t>
      </w:r>
      <w:r w:rsidRPr="565D14C7">
        <w:rPr>
          <w:rFonts w:ascii="Times New Roman" w:hAnsi="Times New Roman"/>
          <w:sz w:val="24"/>
          <w:szCs w:val="24"/>
          <w:lang w:eastAsia="et-EE"/>
        </w:rPr>
        <w:t xml:space="preserve"> rahvastikuregistris.</w:t>
      </w:r>
    </w:p>
    <w:p w14:paraId="6617C4EE" w14:textId="77777777" w:rsidR="002D324F" w:rsidRDefault="002D324F" w:rsidP="009615CB">
      <w:pPr>
        <w:pStyle w:val="Vahedeta"/>
        <w:jc w:val="both"/>
        <w:rPr>
          <w:rFonts w:ascii="Times New Roman" w:hAnsi="Times New Roman"/>
          <w:sz w:val="24"/>
          <w:szCs w:val="24"/>
          <w:lang w:eastAsia="et-EE"/>
        </w:rPr>
      </w:pPr>
    </w:p>
    <w:p w14:paraId="29025EB0" w14:textId="56118F88" w:rsidR="00E75E9F" w:rsidRDefault="00E75E9F" w:rsidP="009615CB">
      <w:pPr>
        <w:pStyle w:val="Vahedeta"/>
        <w:jc w:val="both"/>
        <w:rPr>
          <w:rFonts w:ascii="Times New Roman" w:hAnsi="Times New Roman"/>
          <w:sz w:val="24"/>
          <w:szCs w:val="24"/>
          <w:lang w:eastAsia="et-EE"/>
        </w:rPr>
      </w:pPr>
      <w:r>
        <w:rPr>
          <w:rFonts w:ascii="Times New Roman" w:hAnsi="Times New Roman"/>
          <w:sz w:val="24"/>
          <w:szCs w:val="24"/>
          <w:lang w:eastAsia="et-EE"/>
        </w:rPr>
        <w:t>(</w:t>
      </w:r>
      <w:r w:rsidR="002D324F">
        <w:rPr>
          <w:rFonts w:ascii="Times New Roman" w:hAnsi="Times New Roman"/>
          <w:sz w:val="24"/>
          <w:szCs w:val="24"/>
          <w:lang w:eastAsia="et-EE"/>
        </w:rPr>
        <w:t>3</w:t>
      </w:r>
      <w:r>
        <w:rPr>
          <w:rFonts w:ascii="Times New Roman" w:hAnsi="Times New Roman"/>
          <w:sz w:val="24"/>
          <w:szCs w:val="24"/>
          <w:lang w:eastAsia="et-EE"/>
        </w:rPr>
        <w:t>) Käesoleva</w:t>
      </w:r>
      <w:r w:rsidR="005C1E85">
        <w:rPr>
          <w:rFonts w:ascii="Times New Roman" w:hAnsi="Times New Roman"/>
          <w:sz w:val="24"/>
          <w:szCs w:val="24"/>
          <w:lang w:eastAsia="et-EE"/>
        </w:rPr>
        <w:t>s</w:t>
      </w:r>
      <w:r>
        <w:rPr>
          <w:rFonts w:ascii="Times New Roman" w:hAnsi="Times New Roman"/>
          <w:sz w:val="24"/>
          <w:szCs w:val="24"/>
          <w:lang w:eastAsia="et-EE"/>
        </w:rPr>
        <w:t xml:space="preserve"> paragrahvi</w:t>
      </w:r>
      <w:r w:rsidR="005C1E85">
        <w:rPr>
          <w:rFonts w:ascii="Times New Roman" w:hAnsi="Times New Roman"/>
          <w:sz w:val="24"/>
          <w:szCs w:val="24"/>
          <w:lang w:eastAsia="et-EE"/>
        </w:rPr>
        <w:t>s</w:t>
      </w:r>
      <w:r>
        <w:rPr>
          <w:rFonts w:ascii="Times New Roman" w:hAnsi="Times New Roman"/>
          <w:sz w:val="24"/>
          <w:szCs w:val="24"/>
          <w:lang w:eastAsia="et-EE"/>
        </w:rPr>
        <w:t xml:space="preserve"> nimetatud </w:t>
      </w:r>
      <w:r w:rsidR="006620EE">
        <w:rPr>
          <w:rFonts w:ascii="Times New Roman" w:hAnsi="Times New Roman"/>
          <w:sz w:val="24"/>
          <w:szCs w:val="24"/>
          <w:lang w:eastAsia="et-EE"/>
        </w:rPr>
        <w:t>isikuandmed on</w:t>
      </w:r>
      <w:r>
        <w:rPr>
          <w:rFonts w:ascii="Times New Roman" w:hAnsi="Times New Roman"/>
          <w:sz w:val="24"/>
          <w:szCs w:val="24"/>
          <w:lang w:eastAsia="et-EE"/>
        </w:rPr>
        <w:t>:</w:t>
      </w:r>
    </w:p>
    <w:p w14:paraId="5A2875A2" w14:textId="57A1653F" w:rsidR="00E75E9F" w:rsidRDefault="00E75E9F" w:rsidP="009615CB">
      <w:pPr>
        <w:pStyle w:val="Vahedeta"/>
        <w:jc w:val="both"/>
        <w:rPr>
          <w:rFonts w:ascii="Times New Roman" w:hAnsi="Times New Roman"/>
          <w:sz w:val="24"/>
          <w:szCs w:val="24"/>
          <w:lang w:eastAsia="et-EE"/>
        </w:rPr>
      </w:pPr>
      <w:r>
        <w:rPr>
          <w:rFonts w:ascii="Times New Roman" w:hAnsi="Times New Roman"/>
          <w:sz w:val="24"/>
          <w:szCs w:val="24"/>
          <w:lang w:eastAsia="et-EE"/>
        </w:rPr>
        <w:t xml:space="preserve">1) </w:t>
      </w:r>
      <w:r w:rsidR="006620EE">
        <w:rPr>
          <w:rFonts w:ascii="Times New Roman" w:hAnsi="Times New Roman"/>
          <w:sz w:val="24"/>
          <w:szCs w:val="24"/>
          <w:lang w:eastAsia="et-EE"/>
        </w:rPr>
        <w:t>isiku</w:t>
      </w:r>
      <w:r w:rsidR="00FD57CD">
        <w:rPr>
          <w:rFonts w:ascii="Times New Roman" w:hAnsi="Times New Roman"/>
          <w:sz w:val="24"/>
          <w:szCs w:val="24"/>
          <w:lang w:eastAsia="et-EE"/>
        </w:rPr>
        <w:t>nimi</w:t>
      </w:r>
      <w:r w:rsidR="006620EE">
        <w:rPr>
          <w:rFonts w:ascii="Times New Roman" w:hAnsi="Times New Roman"/>
          <w:sz w:val="24"/>
          <w:szCs w:val="24"/>
          <w:lang w:eastAsia="et-EE"/>
        </w:rPr>
        <w:t>;</w:t>
      </w:r>
    </w:p>
    <w:p w14:paraId="0874B8FA" w14:textId="39E50E98" w:rsidR="00FD57CD" w:rsidRDefault="00FD57CD" w:rsidP="009615CB">
      <w:pPr>
        <w:pStyle w:val="Vahedeta"/>
        <w:jc w:val="both"/>
        <w:rPr>
          <w:rFonts w:ascii="Times New Roman" w:hAnsi="Times New Roman"/>
          <w:sz w:val="24"/>
          <w:szCs w:val="24"/>
          <w:lang w:eastAsia="et-EE"/>
        </w:rPr>
      </w:pPr>
      <w:r>
        <w:rPr>
          <w:rFonts w:ascii="Times New Roman" w:hAnsi="Times New Roman"/>
          <w:sz w:val="24"/>
          <w:szCs w:val="24"/>
          <w:lang w:eastAsia="et-EE"/>
        </w:rPr>
        <w:t>2) isikukood;</w:t>
      </w:r>
    </w:p>
    <w:p w14:paraId="6E705873" w14:textId="63D68566" w:rsidR="00FD57CD" w:rsidRDefault="00FD57CD" w:rsidP="009615CB">
      <w:pPr>
        <w:pStyle w:val="Vahedeta"/>
        <w:jc w:val="both"/>
        <w:rPr>
          <w:rFonts w:ascii="Times New Roman" w:hAnsi="Times New Roman"/>
          <w:sz w:val="24"/>
          <w:szCs w:val="24"/>
          <w:lang w:eastAsia="et-EE"/>
        </w:rPr>
      </w:pPr>
      <w:r>
        <w:rPr>
          <w:rFonts w:ascii="Times New Roman" w:hAnsi="Times New Roman"/>
          <w:sz w:val="24"/>
          <w:szCs w:val="24"/>
          <w:lang w:eastAsia="et-EE"/>
        </w:rPr>
        <w:t>3) sugu;</w:t>
      </w:r>
    </w:p>
    <w:p w14:paraId="06B6ED29" w14:textId="38911656" w:rsidR="00FD57CD" w:rsidRDefault="00FD57CD" w:rsidP="009615CB">
      <w:pPr>
        <w:pStyle w:val="Vahedeta"/>
        <w:jc w:val="both"/>
        <w:rPr>
          <w:rFonts w:ascii="Times New Roman" w:hAnsi="Times New Roman"/>
          <w:sz w:val="24"/>
          <w:szCs w:val="24"/>
          <w:lang w:eastAsia="et-EE"/>
        </w:rPr>
      </w:pPr>
      <w:r>
        <w:rPr>
          <w:rFonts w:ascii="Times New Roman" w:hAnsi="Times New Roman"/>
          <w:sz w:val="24"/>
          <w:szCs w:val="24"/>
          <w:lang w:eastAsia="et-EE"/>
        </w:rPr>
        <w:t>4) kodakondsus;</w:t>
      </w:r>
    </w:p>
    <w:p w14:paraId="5188A78D" w14:textId="6438ACE5" w:rsidR="00FD57CD" w:rsidRDefault="00FD57CD" w:rsidP="009615CB">
      <w:pPr>
        <w:pStyle w:val="Vahedeta"/>
        <w:jc w:val="both"/>
        <w:rPr>
          <w:rFonts w:ascii="Times New Roman" w:hAnsi="Times New Roman"/>
          <w:sz w:val="24"/>
          <w:szCs w:val="24"/>
          <w:lang w:eastAsia="et-EE"/>
        </w:rPr>
      </w:pPr>
      <w:r>
        <w:rPr>
          <w:rFonts w:ascii="Times New Roman" w:hAnsi="Times New Roman"/>
          <w:sz w:val="24"/>
          <w:szCs w:val="24"/>
          <w:lang w:eastAsia="et-EE"/>
        </w:rPr>
        <w:t>5) kontaktandmed;</w:t>
      </w:r>
    </w:p>
    <w:p w14:paraId="12E368E3" w14:textId="0E9240B0" w:rsidR="00BA44F8" w:rsidRDefault="00FD57CD" w:rsidP="009615CB">
      <w:pPr>
        <w:pStyle w:val="Vahedeta"/>
        <w:jc w:val="both"/>
        <w:rPr>
          <w:rFonts w:ascii="Times New Roman" w:hAnsi="Times New Roman"/>
          <w:sz w:val="24"/>
          <w:szCs w:val="24"/>
          <w:lang w:eastAsia="et-EE"/>
        </w:rPr>
      </w:pPr>
      <w:r>
        <w:rPr>
          <w:rFonts w:ascii="Times New Roman" w:hAnsi="Times New Roman"/>
          <w:sz w:val="24"/>
          <w:szCs w:val="24"/>
          <w:lang w:eastAsia="et-EE"/>
        </w:rPr>
        <w:t>6</w:t>
      </w:r>
      <w:r w:rsidR="00BA44F8">
        <w:rPr>
          <w:rFonts w:ascii="Times New Roman" w:hAnsi="Times New Roman"/>
          <w:sz w:val="24"/>
          <w:szCs w:val="24"/>
          <w:lang w:eastAsia="et-EE"/>
        </w:rPr>
        <w:t>) abikaasa või registreeritud elukaaslasega seotud andmed;</w:t>
      </w:r>
    </w:p>
    <w:p w14:paraId="0A39E0F3" w14:textId="6507E51D" w:rsidR="00BA44F8" w:rsidRDefault="00FD57CD" w:rsidP="009615CB">
      <w:pPr>
        <w:pStyle w:val="Vahedeta"/>
        <w:jc w:val="both"/>
        <w:rPr>
          <w:rFonts w:ascii="Times New Roman" w:hAnsi="Times New Roman"/>
          <w:sz w:val="24"/>
          <w:szCs w:val="24"/>
          <w:lang w:eastAsia="et-EE"/>
        </w:rPr>
      </w:pPr>
      <w:r>
        <w:rPr>
          <w:rFonts w:ascii="Times New Roman" w:hAnsi="Times New Roman"/>
          <w:sz w:val="24"/>
          <w:szCs w:val="24"/>
          <w:lang w:eastAsia="et-EE"/>
        </w:rPr>
        <w:t>7</w:t>
      </w:r>
      <w:r w:rsidR="00BA44F8">
        <w:rPr>
          <w:rFonts w:ascii="Times New Roman" w:hAnsi="Times New Roman"/>
          <w:sz w:val="24"/>
          <w:szCs w:val="24"/>
          <w:lang w:eastAsia="et-EE"/>
        </w:rPr>
        <w:t>) alaealiste lastega seotud andmed;</w:t>
      </w:r>
    </w:p>
    <w:p w14:paraId="30F9A6AD" w14:textId="6049F1AA" w:rsidR="00FD57CD" w:rsidRDefault="00FD57CD" w:rsidP="009615CB">
      <w:pPr>
        <w:pStyle w:val="Vahedeta"/>
        <w:jc w:val="both"/>
        <w:rPr>
          <w:rFonts w:ascii="Times New Roman" w:hAnsi="Times New Roman"/>
          <w:sz w:val="24"/>
          <w:szCs w:val="24"/>
          <w:lang w:eastAsia="et-EE"/>
        </w:rPr>
      </w:pPr>
      <w:r>
        <w:rPr>
          <w:rFonts w:ascii="Times New Roman" w:hAnsi="Times New Roman"/>
          <w:sz w:val="24"/>
          <w:szCs w:val="24"/>
          <w:lang w:eastAsia="et-EE"/>
        </w:rPr>
        <w:t>8) emakeel;</w:t>
      </w:r>
    </w:p>
    <w:p w14:paraId="3175C2AB" w14:textId="65BB8F77" w:rsidR="00BA44F8" w:rsidRDefault="00FD57CD" w:rsidP="00BA44F8">
      <w:pPr>
        <w:pStyle w:val="Vahedeta"/>
        <w:jc w:val="both"/>
        <w:rPr>
          <w:rFonts w:ascii="Times New Roman" w:hAnsi="Times New Roman"/>
          <w:sz w:val="24"/>
          <w:szCs w:val="24"/>
          <w:lang w:eastAsia="et-EE"/>
        </w:rPr>
      </w:pPr>
      <w:r>
        <w:rPr>
          <w:rFonts w:ascii="Times New Roman" w:hAnsi="Times New Roman"/>
          <w:sz w:val="24"/>
          <w:szCs w:val="24"/>
          <w:lang w:eastAsia="et-EE"/>
        </w:rPr>
        <w:t>9</w:t>
      </w:r>
      <w:r w:rsidR="00BA44F8">
        <w:rPr>
          <w:rFonts w:ascii="Times New Roman" w:hAnsi="Times New Roman"/>
          <w:sz w:val="24"/>
          <w:szCs w:val="24"/>
          <w:lang w:eastAsia="et-EE"/>
        </w:rPr>
        <w:t>) hariduse andmed;</w:t>
      </w:r>
    </w:p>
    <w:p w14:paraId="2F15FF59" w14:textId="6F37C30D" w:rsidR="00BA44F8" w:rsidRDefault="00FD57CD" w:rsidP="009615CB">
      <w:pPr>
        <w:pStyle w:val="Vahedeta"/>
        <w:jc w:val="both"/>
        <w:rPr>
          <w:rFonts w:ascii="Times New Roman" w:hAnsi="Times New Roman"/>
          <w:sz w:val="24"/>
          <w:szCs w:val="24"/>
          <w:lang w:eastAsia="et-EE"/>
        </w:rPr>
      </w:pPr>
      <w:r>
        <w:rPr>
          <w:rFonts w:ascii="Times New Roman" w:hAnsi="Times New Roman"/>
          <w:sz w:val="24"/>
          <w:szCs w:val="24"/>
          <w:lang w:eastAsia="et-EE"/>
        </w:rPr>
        <w:t>10</w:t>
      </w:r>
      <w:r w:rsidR="00BA44F8">
        <w:rPr>
          <w:rFonts w:ascii="Times New Roman" w:hAnsi="Times New Roman"/>
          <w:sz w:val="24"/>
          <w:szCs w:val="24"/>
          <w:lang w:eastAsia="et-EE"/>
        </w:rPr>
        <w:t>) isiku esitatud nime muutmise põhjuse andmed;</w:t>
      </w:r>
    </w:p>
    <w:p w14:paraId="3905F897" w14:textId="0BAC3850" w:rsidR="007C2A56" w:rsidRDefault="00FD57CD" w:rsidP="009615CB">
      <w:pPr>
        <w:pStyle w:val="Vahedeta"/>
        <w:jc w:val="both"/>
        <w:rPr>
          <w:rFonts w:ascii="Times New Roman" w:hAnsi="Times New Roman"/>
          <w:sz w:val="24"/>
          <w:szCs w:val="24"/>
          <w:lang w:eastAsia="et-EE"/>
        </w:rPr>
      </w:pPr>
      <w:r w:rsidRPr="23CB4A94">
        <w:rPr>
          <w:rFonts w:ascii="Times New Roman" w:hAnsi="Times New Roman"/>
          <w:sz w:val="24"/>
          <w:szCs w:val="24"/>
          <w:lang w:eastAsia="et-EE"/>
        </w:rPr>
        <w:t>11</w:t>
      </w:r>
      <w:commentRangeStart w:id="6"/>
      <w:ins w:id="7" w:author="Maarja-Liis Lall - JUSTDIGI" w:date="2026-01-27T17:02:00Z">
        <w:r w:rsidR="182496B5" w:rsidRPr="23CB4A94">
          <w:rPr>
            <w:rFonts w:ascii="Times New Roman" w:hAnsi="Times New Roman"/>
            <w:sz w:val="24"/>
            <w:szCs w:val="24"/>
            <w:lang w:eastAsia="et-EE"/>
          </w:rPr>
          <w:t>)</w:t>
        </w:r>
      </w:ins>
      <w:commentRangeEnd w:id="6"/>
      <w:r>
        <w:commentReference w:id="6"/>
      </w:r>
      <w:r w:rsidR="007C2A56" w:rsidRPr="23CB4A94">
        <w:rPr>
          <w:rFonts w:ascii="Times New Roman" w:hAnsi="Times New Roman"/>
          <w:sz w:val="24"/>
          <w:szCs w:val="24"/>
          <w:lang w:eastAsia="et-EE"/>
        </w:rPr>
        <w:t xml:space="preserve"> isiku esitatud menetluslikud andmed;</w:t>
      </w:r>
    </w:p>
    <w:p w14:paraId="5729D376" w14:textId="0CD7CCBB" w:rsidR="00BA44F8" w:rsidRDefault="00FD57CD" w:rsidP="009615CB">
      <w:pPr>
        <w:pStyle w:val="Vahedeta"/>
        <w:jc w:val="both"/>
        <w:rPr>
          <w:rFonts w:ascii="Times New Roman" w:hAnsi="Times New Roman"/>
          <w:sz w:val="24"/>
          <w:szCs w:val="24"/>
          <w:lang w:eastAsia="et-EE"/>
        </w:rPr>
      </w:pPr>
      <w:r>
        <w:rPr>
          <w:rFonts w:ascii="Times New Roman" w:hAnsi="Times New Roman"/>
          <w:sz w:val="24"/>
          <w:szCs w:val="24"/>
          <w:lang w:eastAsia="et-EE"/>
        </w:rPr>
        <w:t>12</w:t>
      </w:r>
      <w:r w:rsidR="00BA44F8">
        <w:rPr>
          <w:rFonts w:ascii="Times New Roman" w:hAnsi="Times New Roman"/>
          <w:sz w:val="24"/>
          <w:szCs w:val="24"/>
          <w:lang w:eastAsia="et-EE"/>
        </w:rPr>
        <w:t>) kriminaalkorras karistatuse andmed;</w:t>
      </w:r>
    </w:p>
    <w:p w14:paraId="7096EC09" w14:textId="443959B9" w:rsidR="00BA44F8" w:rsidRDefault="00FD57CD" w:rsidP="009615CB">
      <w:pPr>
        <w:pStyle w:val="Vahedeta"/>
        <w:jc w:val="both"/>
        <w:rPr>
          <w:rFonts w:ascii="Times New Roman" w:hAnsi="Times New Roman"/>
          <w:sz w:val="24"/>
          <w:szCs w:val="24"/>
          <w:lang w:eastAsia="et-EE"/>
        </w:rPr>
      </w:pPr>
      <w:r>
        <w:rPr>
          <w:rFonts w:ascii="Times New Roman" w:hAnsi="Times New Roman"/>
          <w:sz w:val="24"/>
          <w:szCs w:val="24"/>
          <w:lang w:eastAsia="et-EE"/>
        </w:rPr>
        <w:t>13</w:t>
      </w:r>
      <w:r w:rsidR="00BA44F8">
        <w:rPr>
          <w:rFonts w:ascii="Times New Roman" w:hAnsi="Times New Roman"/>
          <w:sz w:val="24"/>
          <w:szCs w:val="24"/>
          <w:lang w:eastAsia="et-EE"/>
        </w:rPr>
        <w:t>) perekonnaseisuandmed;</w:t>
      </w:r>
    </w:p>
    <w:p w14:paraId="02EBC2A3" w14:textId="32E5DC03" w:rsidR="00BA44F8" w:rsidRDefault="00FD57CD" w:rsidP="009615CB">
      <w:pPr>
        <w:pStyle w:val="Vahedeta"/>
        <w:jc w:val="both"/>
        <w:rPr>
          <w:rFonts w:ascii="Times New Roman" w:hAnsi="Times New Roman"/>
          <w:sz w:val="24"/>
          <w:szCs w:val="24"/>
          <w:lang w:eastAsia="et-EE"/>
        </w:rPr>
      </w:pPr>
      <w:r>
        <w:rPr>
          <w:rFonts w:ascii="Times New Roman" w:hAnsi="Times New Roman"/>
          <w:sz w:val="24"/>
          <w:szCs w:val="24"/>
          <w:lang w:eastAsia="et-EE"/>
        </w:rPr>
        <w:t>14</w:t>
      </w:r>
      <w:r w:rsidR="00BA44F8">
        <w:rPr>
          <w:rFonts w:ascii="Times New Roman" w:hAnsi="Times New Roman"/>
          <w:sz w:val="24"/>
          <w:szCs w:val="24"/>
          <w:lang w:eastAsia="et-EE"/>
        </w:rPr>
        <w:t>) põlvnemise andmed;</w:t>
      </w:r>
    </w:p>
    <w:p w14:paraId="291F8D35" w14:textId="3B1CC435" w:rsidR="00C52C68" w:rsidRDefault="007C2A56" w:rsidP="009615CB">
      <w:pPr>
        <w:pStyle w:val="Vahedeta"/>
        <w:jc w:val="both"/>
        <w:rPr>
          <w:rFonts w:ascii="Times New Roman" w:hAnsi="Times New Roman"/>
          <w:sz w:val="24"/>
          <w:szCs w:val="24"/>
          <w:lang w:eastAsia="et-EE"/>
        </w:rPr>
      </w:pPr>
      <w:r>
        <w:rPr>
          <w:rFonts w:ascii="Times New Roman" w:hAnsi="Times New Roman"/>
          <w:sz w:val="24"/>
          <w:szCs w:val="24"/>
          <w:lang w:eastAsia="et-EE"/>
        </w:rPr>
        <w:t>1</w:t>
      </w:r>
      <w:r w:rsidR="00FD57CD">
        <w:rPr>
          <w:rFonts w:ascii="Times New Roman" w:hAnsi="Times New Roman"/>
          <w:sz w:val="24"/>
          <w:szCs w:val="24"/>
          <w:lang w:eastAsia="et-EE"/>
        </w:rPr>
        <w:t>5</w:t>
      </w:r>
      <w:r w:rsidR="00C52C68">
        <w:rPr>
          <w:rFonts w:ascii="Times New Roman" w:hAnsi="Times New Roman"/>
          <w:sz w:val="24"/>
          <w:szCs w:val="24"/>
          <w:lang w:eastAsia="et-EE"/>
        </w:rPr>
        <w:t xml:space="preserve">) </w:t>
      </w:r>
      <w:r w:rsidR="006620EE">
        <w:rPr>
          <w:rFonts w:ascii="Times New Roman" w:hAnsi="Times New Roman"/>
          <w:sz w:val="24"/>
          <w:szCs w:val="24"/>
          <w:lang w:eastAsia="et-EE"/>
        </w:rPr>
        <w:t>rahvuse andmed;</w:t>
      </w:r>
    </w:p>
    <w:p w14:paraId="1AB257B2" w14:textId="212F4F32" w:rsidR="00BA44F8" w:rsidRDefault="00BA44F8" w:rsidP="009615CB">
      <w:pPr>
        <w:pStyle w:val="Vahedeta"/>
        <w:jc w:val="both"/>
        <w:rPr>
          <w:rFonts w:ascii="Times New Roman" w:hAnsi="Times New Roman"/>
          <w:sz w:val="24"/>
          <w:szCs w:val="24"/>
          <w:lang w:eastAsia="et-EE"/>
        </w:rPr>
      </w:pPr>
      <w:r>
        <w:rPr>
          <w:rFonts w:ascii="Times New Roman" w:hAnsi="Times New Roman"/>
          <w:sz w:val="24"/>
          <w:szCs w:val="24"/>
          <w:lang w:eastAsia="et-EE"/>
        </w:rPr>
        <w:t>1</w:t>
      </w:r>
      <w:r w:rsidR="00FD57CD">
        <w:rPr>
          <w:rFonts w:ascii="Times New Roman" w:hAnsi="Times New Roman"/>
          <w:sz w:val="24"/>
          <w:szCs w:val="24"/>
          <w:lang w:eastAsia="et-EE"/>
        </w:rPr>
        <w:t>6</w:t>
      </w:r>
      <w:r>
        <w:rPr>
          <w:rFonts w:ascii="Times New Roman" w:hAnsi="Times New Roman"/>
          <w:sz w:val="24"/>
          <w:szCs w:val="24"/>
          <w:lang w:eastAsia="et-EE"/>
        </w:rPr>
        <w:t>) soo muutmise andmed;</w:t>
      </w:r>
    </w:p>
    <w:p w14:paraId="438220B5" w14:textId="6DA47520" w:rsidR="00BA44F8" w:rsidRDefault="00BA44F8" w:rsidP="009615CB">
      <w:pPr>
        <w:pStyle w:val="Vahedeta"/>
        <w:jc w:val="both"/>
        <w:rPr>
          <w:rFonts w:ascii="Times New Roman" w:hAnsi="Times New Roman"/>
          <w:sz w:val="24"/>
          <w:szCs w:val="24"/>
          <w:lang w:eastAsia="et-EE"/>
        </w:rPr>
      </w:pPr>
      <w:r>
        <w:rPr>
          <w:rFonts w:ascii="Times New Roman" w:hAnsi="Times New Roman"/>
          <w:sz w:val="24"/>
          <w:szCs w:val="24"/>
          <w:lang w:eastAsia="et-EE"/>
        </w:rPr>
        <w:t>1</w:t>
      </w:r>
      <w:r w:rsidR="00FD57CD">
        <w:rPr>
          <w:rFonts w:ascii="Times New Roman" w:hAnsi="Times New Roman"/>
          <w:sz w:val="24"/>
          <w:szCs w:val="24"/>
          <w:lang w:eastAsia="et-EE"/>
        </w:rPr>
        <w:t>7</w:t>
      </w:r>
      <w:r>
        <w:rPr>
          <w:rFonts w:ascii="Times New Roman" w:hAnsi="Times New Roman"/>
          <w:sz w:val="24"/>
          <w:szCs w:val="24"/>
          <w:lang w:eastAsia="et-EE"/>
        </w:rPr>
        <w:t>) teovõimelisuse andmed;</w:t>
      </w:r>
    </w:p>
    <w:p w14:paraId="287E6737" w14:textId="2AE03C1C" w:rsidR="006620EE" w:rsidRDefault="00BA44F8" w:rsidP="009615CB">
      <w:pPr>
        <w:pStyle w:val="Vahedeta"/>
        <w:jc w:val="both"/>
        <w:rPr>
          <w:rFonts w:ascii="Times New Roman" w:hAnsi="Times New Roman"/>
          <w:sz w:val="24"/>
          <w:szCs w:val="24"/>
          <w:lang w:eastAsia="et-EE"/>
        </w:rPr>
      </w:pPr>
      <w:r>
        <w:rPr>
          <w:rFonts w:ascii="Times New Roman" w:hAnsi="Times New Roman"/>
          <w:sz w:val="24"/>
          <w:szCs w:val="24"/>
          <w:lang w:eastAsia="et-EE"/>
        </w:rPr>
        <w:t>1</w:t>
      </w:r>
      <w:r w:rsidR="00FD57CD">
        <w:rPr>
          <w:rFonts w:ascii="Times New Roman" w:hAnsi="Times New Roman"/>
          <w:sz w:val="24"/>
          <w:szCs w:val="24"/>
          <w:lang w:eastAsia="et-EE"/>
        </w:rPr>
        <w:t>8</w:t>
      </w:r>
      <w:r w:rsidR="006620EE">
        <w:rPr>
          <w:rFonts w:ascii="Times New Roman" w:hAnsi="Times New Roman"/>
          <w:sz w:val="24"/>
          <w:szCs w:val="24"/>
          <w:lang w:eastAsia="et-EE"/>
        </w:rPr>
        <w:t>) usulise kuuluvuse andmed</w:t>
      </w:r>
      <w:r w:rsidR="00B7524D">
        <w:rPr>
          <w:rFonts w:ascii="Times New Roman" w:hAnsi="Times New Roman"/>
          <w:sz w:val="24"/>
          <w:szCs w:val="24"/>
          <w:lang w:eastAsia="et-EE"/>
        </w:rPr>
        <w:t>.</w:t>
      </w:r>
    </w:p>
    <w:p w14:paraId="2E20882C" w14:textId="77777777" w:rsidR="00885B82" w:rsidRDefault="00885B82" w:rsidP="009615CB">
      <w:pPr>
        <w:pStyle w:val="Vahedeta"/>
        <w:jc w:val="both"/>
        <w:rPr>
          <w:rFonts w:ascii="Times New Roman" w:hAnsi="Times New Roman"/>
          <w:sz w:val="24"/>
          <w:szCs w:val="24"/>
          <w:lang w:eastAsia="et-EE"/>
        </w:rPr>
      </w:pPr>
    </w:p>
    <w:p w14:paraId="1E5D7AF9" w14:textId="3D558DB6" w:rsidR="00515940" w:rsidRDefault="00515940" w:rsidP="00663781">
      <w:pPr>
        <w:pStyle w:val="Vahedeta"/>
        <w:jc w:val="both"/>
        <w:rPr>
          <w:rFonts w:ascii="Times New Roman" w:hAnsi="Times New Roman"/>
          <w:sz w:val="24"/>
          <w:szCs w:val="24"/>
          <w:lang w:eastAsia="et-EE"/>
        </w:rPr>
      </w:pPr>
      <w:r>
        <w:rPr>
          <w:rFonts w:ascii="Times New Roman" w:hAnsi="Times New Roman"/>
          <w:sz w:val="24"/>
          <w:szCs w:val="24"/>
          <w:lang w:eastAsia="et-EE"/>
        </w:rPr>
        <w:lastRenderedPageBreak/>
        <w:t xml:space="preserve">(4) Isikuandmete </w:t>
      </w:r>
      <w:r w:rsidR="006F47FE">
        <w:rPr>
          <w:rFonts w:ascii="Times New Roman" w:hAnsi="Times New Roman"/>
          <w:sz w:val="24"/>
          <w:szCs w:val="24"/>
          <w:lang w:eastAsia="et-EE"/>
        </w:rPr>
        <w:t>vastutav töötleja on nimetoiminguid tegev asutus.</w:t>
      </w:r>
    </w:p>
    <w:p w14:paraId="56688E7C" w14:textId="77777777" w:rsidR="00515940" w:rsidRDefault="00515940" w:rsidP="00663781">
      <w:pPr>
        <w:pStyle w:val="Vahedeta"/>
        <w:jc w:val="both"/>
        <w:rPr>
          <w:rFonts w:ascii="Times New Roman" w:hAnsi="Times New Roman"/>
          <w:sz w:val="24"/>
          <w:szCs w:val="24"/>
          <w:lang w:eastAsia="et-EE"/>
        </w:rPr>
      </w:pPr>
    </w:p>
    <w:p w14:paraId="547FE17D" w14:textId="65E2F8B4" w:rsidR="00106405" w:rsidRDefault="00885B82" w:rsidP="00663781">
      <w:pPr>
        <w:pStyle w:val="Vahedeta"/>
        <w:jc w:val="both"/>
        <w:rPr>
          <w:rFonts w:ascii="Times New Roman" w:hAnsi="Times New Roman"/>
          <w:sz w:val="24"/>
          <w:szCs w:val="24"/>
          <w:lang w:eastAsia="et-EE"/>
        </w:rPr>
      </w:pPr>
      <w:r>
        <w:rPr>
          <w:rFonts w:ascii="Times New Roman" w:hAnsi="Times New Roman"/>
          <w:sz w:val="24"/>
          <w:szCs w:val="24"/>
          <w:lang w:eastAsia="et-EE"/>
        </w:rPr>
        <w:t>(</w:t>
      </w:r>
      <w:r w:rsidR="00515940">
        <w:rPr>
          <w:rFonts w:ascii="Times New Roman" w:hAnsi="Times New Roman"/>
          <w:sz w:val="24"/>
          <w:szCs w:val="24"/>
          <w:lang w:eastAsia="et-EE"/>
        </w:rPr>
        <w:t>5</w:t>
      </w:r>
      <w:r>
        <w:rPr>
          <w:rFonts w:ascii="Times New Roman" w:hAnsi="Times New Roman"/>
          <w:sz w:val="24"/>
          <w:szCs w:val="24"/>
          <w:lang w:eastAsia="et-EE"/>
        </w:rPr>
        <w:t xml:space="preserve">) </w:t>
      </w:r>
      <w:r w:rsidR="00FA2A30" w:rsidRPr="00FA2A30">
        <w:rPr>
          <w:rFonts w:ascii="Times New Roman" w:hAnsi="Times New Roman"/>
          <w:sz w:val="24"/>
          <w:szCs w:val="24"/>
          <w:lang w:eastAsia="et-EE"/>
        </w:rPr>
        <w:t>Käesolevas paragrahvis nimetatud isikuandmete, mis on kantud rahvastikuregistrisse, säilitamine on sätestatud rahvastikuregistri seaduse §-s 8</w:t>
      </w:r>
      <w:r w:rsidR="00FA2A30">
        <w:rPr>
          <w:rFonts w:ascii="Times New Roman" w:hAnsi="Times New Roman"/>
          <w:sz w:val="24"/>
          <w:szCs w:val="24"/>
          <w:lang w:eastAsia="et-EE"/>
        </w:rPr>
        <w:t>.</w:t>
      </w:r>
    </w:p>
    <w:p w14:paraId="619DF7F0" w14:textId="77777777" w:rsidR="005903C2" w:rsidRPr="00AD69A8" w:rsidRDefault="005903C2" w:rsidP="008971DB">
      <w:pPr>
        <w:pStyle w:val="Vahedeta"/>
        <w:jc w:val="both"/>
        <w:rPr>
          <w:rFonts w:ascii="Times New Roman" w:hAnsi="Times New Roman"/>
          <w:sz w:val="24"/>
          <w:szCs w:val="24"/>
        </w:rPr>
      </w:pPr>
    </w:p>
    <w:p w14:paraId="415448E1" w14:textId="5D5F6954" w:rsidR="004E7C10" w:rsidRDefault="005903C2" w:rsidP="004E7C10">
      <w:pPr>
        <w:pStyle w:val="Vahedeta"/>
        <w:jc w:val="both"/>
        <w:rPr>
          <w:rFonts w:ascii="Times New Roman" w:hAnsi="Times New Roman"/>
          <w:b/>
          <w:bCs/>
          <w:sz w:val="24"/>
          <w:szCs w:val="24"/>
        </w:rPr>
      </w:pPr>
      <w:commentRangeStart w:id="8"/>
      <w:commentRangeStart w:id="9"/>
      <w:r w:rsidRPr="6CF33F9D">
        <w:rPr>
          <w:rFonts w:ascii="Times New Roman" w:hAnsi="Times New Roman"/>
          <w:b/>
          <w:bCs/>
          <w:sz w:val="24"/>
          <w:szCs w:val="24"/>
        </w:rPr>
        <w:t>§</w:t>
      </w:r>
      <w:r w:rsidR="008E45AD" w:rsidRPr="6CF33F9D">
        <w:rPr>
          <w:rFonts w:ascii="Times New Roman" w:hAnsi="Times New Roman"/>
          <w:b/>
          <w:bCs/>
          <w:sz w:val="24"/>
          <w:szCs w:val="24"/>
        </w:rPr>
        <w:t xml:space="preserve"> </w:t>
      </w:r>
      <w:r w:rsidR="003E752B" w:rsidRPr="6CF33F9D">
        <w:rPr>
          <w:rFonts w:ascii="Times New Roman" w:hAnsi="Times New Roman"/>
          <w:b/>
          <w:bCs/>
          <w:sz w:val="24"/>
          <w:szCs w:val="24"/>
        </w:rPr>
        <w:t>3</w:t>
      </w:r>
      <w:r w:rsidRPr="6CF33F9D">
        <w:rPr>
          <w:rFonts w:ascii="Times New Roman" w:hAnsi="Times New Roman"/>
          <w:b/>
          <w:bCs/>
          <w:sz w:val="24"/>
          <w:szCs w:val="24"/>
        </w:rPr>
        <w:t>. Isikunim</w:t>
      </w:r>
      <w:r w:rsidR="008E1CB8" w:rsidRPr="6CF33F9D">
        <w:rPr>
          <w:rFonts w:ascii="Times New Roman" w:hAnsi="Times New Roman"/>
          <w:b/>
          <w:bCs/>
          <w:sz w:val="24"/>
          <w:szCs w:val="24"/>
        </w:rPr>
        <w:t>i ja sell</w:t>
      </w:r>
      <w:r w:rsidR="00C573A9" w:rsidRPr="6CF33F9D">
        <w:rPr>
          <w:rFonts w:ascii="Times New Roman" w:hAnsi="Times New Roman"/>
          <w:b/>
          <w:bCs/>
          <w:sz w:val="24"/>
          <w:szCs w:val="24"/>
        </w:rPr>
        <w:t>e</w:t>
      </w:r>
      <w:r w:rsidRPr="6CF33F9D">
        <w:rPr>
          <w:rFonts w:ascii="Times New Roman" w:hAnsi="Times New Roman"/>
          <w:b/>
          <w:bCs/>
          <w:sz w:val="24"/>
          <w:szCs w:val="24"/>
        </w:rPr>
        <w:t xml:space="preserve"> kasutamine</w:t>
      </w:r>
      <w:commentRangeEnd w:id="8"/>
      <w:r>
        <w:commentReference w:id="8"/>
      </w:r>
      <w:commentRangeEnd w:id="9"/>
      <w:r>
        <w:commentReference w:id="9"/>
      </w:r>
    </w:p>
    <w:p w14:paraId="0ED3F311" w14:textId="77777777" w:rsidR="008E1CB8" w:rsidRPr="004E7C10" w:rsidRDefault="008E1CB8" w:rsidP="004E7C10">
      <w:pPr>
        <w:pStyle w:val="Vahedeta"/>
        <w:jc w:val="both"/>
        <w:rPr>
          <w:rFonts w:ascii="Times New Roman" w:hAnsi="Times New Roman"/>
          <w:sz w:val="24"/>
          <w:szCs w:val="24"/>
        </w:rPr>
      </w:pPr>
    </w:p>
    <w:p w14:paraId="135463FF" w14:textId="3F7E72BE" w:rsidR="005903C2" w:rsidRPr="008971DB" w:rsidRDefault="008E1CB8" w:rsidP="008971DB">
      <w:pPr>
        <w:pStyle w:val="Vahedeta"/>
        <w:jc w:val="both"/>
        <w:rPr>
          <w:rFonts w:ascii="Times New Roman" w:hAnsi="Times New Roman"/>
          <w:sz w:val="24"/>
          <w:szCs w:val="24"/>
        </w:rPr>
      </w:pPr>
      <w:r w:rsidRPr="008E1CB8">
        <w:rPr>
          <w:rFonts w:ascii="Times New Roman" w:hAnsi="Times New Roman"/>
          <w:sz w:val="24"/>
          <w:szCs w:val="24"/>
        </w:rPr>
        <w:t>(1</w:t>
      </w:r>
      <w:r>
        <w:rPr>
          <w:rFonts w:ascii="Times New Roman" w:hAnsi="Times New Roman"/>
          <w:sz w:val="24"/>
          <w:szCs w:val="24"/>
        </w:rPr>
        <w:t xml:space="preserve">) </w:t>
      </w:r>
      <w:r w:rsidRPr="009615CB">
        <w:rPr>
          <w:rFonts w:ascii="Times New Roman" w:hAnsi="Times New Roman"/>
          <w:sz w:val="24"/>
          <w:szCs w:val="24"/>
        </w:rPr>
        <w:t>Isikunimi on isiku eesnimest ja perekonnanimest koosnev nimi, mis on kantud dokumenti või andmekogusse</w:t>
      </w:r>
      <w:r>
        <w:rPr>
          <w:rFonts w:ascii="Times New Roman" w:hAnsi="Times New Roman"/>
          <w:sz w:val="24"/>
          <w:szCs w:val="24"/>
        </w:rPr>
        <w:t>.</w:t>
      </w:r>
    </w:p>
    <w:p w14:paraId="5773F3F2" w14:textId="77777777" w:rsidR="008E1CB8" w:rsidRPr="008971DB" w:rsidRDefault="008E1CB8" w:rsidP="008E1CB8">
      <w:pPr>
        <w:pStyle w:val="Vahedeta"/>
        <w:jc w:val="both"/>
        <w:rPr>
          <w:rFonts w:ascii="Times New Roman" w:hAnsi="Times New Roman"/>
          <w:sz w:val="24"/>
          <w:szCs w:val="24"/>
        </w:rPr>
      </w:pPr>
    </w:p>
    <w:p w14:paraId="5736F28D" w14:textId="4F6C0DD9" w:rsidR="00F6534D" w:rsidRPr="008971DB" w:rsidRDefault="00F6534D" w:rsidP="00F6534D">
      <w:pPr>
        <w:pStyle w:val="Vahedeta"/>
        <w:jc w:val="both"/>
        <w:rPr>
          <w:rFonts w:ascii="Times New Roman" w:hAnsi="Times New Roman"/>
          <w:sz w:val="24"/>
          <w:szCs w:val="24"/>
        </w:rPr>
      </w:pPr>
      <w:r w:rsidRPr="008971DB">
        <w:rPr>
          <w:rFonts w:ascii="Times New Roman" w:hAnsi="Times New Roman"/>
          <w:sz w:val="24"/>
          <w:szCs w:val="24"/>
        </w:rPr>
        <w:t>(2) Nimetoiming on õiguslikul alusel isikunime kandmine dokumenti või andmekogusse.</w:t>
      </w:r>
    </w:p>
    <w:p w14:paraId="14CC3757" w14:textId="77777777" w:rsidR="00F6534D" w:rsidRDefault="00F6534D" w:rsidP="008971DB">
      <w:pPr>
        <w:pStyle w:val="Vahedeta"/>
        <w:jc w:val="both"/>
        <w:rPr>
          <w:rFonts w:ascii="Times New Roman" w:hAnsi="Times New Roman"/>
          <w:sz w:val="24"/>
          <w:szCs w:val="24"/>
        </w:rPr>
      </w:pPr>
    </w:p>
    <w:p w14:paraId="278CD726" w14:textId="08AA7239" w:rsidR="005903C2" w:rsidRPr="008971DB" w:rsidRDefault="005903C2" w:rsidP="008971DB">
      <w:pPr>
        <w:pStyle w:val="Vahedeta"/>
        <w:jc w:val="both"/>
        <w:rPr>
          <w:rFonts w:ascii="Times New Roman" w:hAnsi="Times New Roman"/>
          <w:sz w:val="24"/>
          <w:szCs w:val="24"/>
        </w:rPr>
      </w:pPr>
      <w:r w:rsidRPr="008971DB">
        <w:rPr>
          <w:rFonts w:ascii="Times New Roman" w:hAnsi="Times New Roman"/>
          <w:sz w:val="24"/>
          <w:szCs w:val="24"/>
        </w:rPr>
        <w:t>(</w:t>
      </w:r>
      <w:r w:rsidR="00F6534D">
        <w:rPr>
          <w:rFonts w:ascii="Times New Roman" w:hAnsi="Times New Roman"/>
          <w:sz w:val="24"/>
          <w:szCs w:val="24"/>
        </w:rPr>
        <w:t>3</w:t>
      </w:r>
      <w:r w:rsidRPr="008971DB">
        <w:rPr>
          <w:rFonts w:ascii="Times New Roman" w:hAnsi="Times New Roman"/>
          <w:sz w:val="24"/>
          <w:szCs w:val="24"/>
        </w:rPr>
        <w:t xml:space="preserve">) Avaliku ülesande täitmisel </w:t>
      </w:r>
      <w:r w:rsidR="003A2715" w:rsidRPr="008971DB">
        <w:rPr>
          <w:rFonts w:ascii="Times New Roman" w:hAnsi="Times New Roman"/>
          <w:sz w:val="24"/>
          <w:szCs w:val="24"/>
        </w:rPr>
        <w:t>läh</w:t>
      </w:r>
      <w:r w:rsidR="00D8222A" w:rsidRPr="008971DB">
        <w:rPr>
          <w:rFonts w:ascii="Times New Roman" w:hAnsi="Times New Roman"/>
          <w:sz w:val="24"/>
          <w:szCs w:val="24"/>
        </w:rPr>
        <w:t>t</w:t>
      </w:r>
      <w:r w:rsidR="003A2715" w:rsidRPr="008971DB">
        <w:rPr>
          <w:rFonts w:ascii="Times New Roman" w:hAnsi="Times New Roman"/>
          <w:sz w:val="24"/>
          <w:szCs w:val="24"/>
        </w:rPr>
        <w:t xml:space="preserve">utakse </w:t>
      </w:r>
      <w:r w:rsidRPr="008971DB">
        <w:rPr>
          <w:rFonts w:ascii="Times New Roman" w:hAnsi="Times New Roman"/>
          <w:sz w:val="24"/>
          <w:szCs w:val="24"/>
        </w:rPr>
        <w:t>rahvastikuregistrisse kantud isikunime</w:t>
      </w:r>
      <w:r w:rsidR="003A2715" w:rsidRPr="008971DB">
        <w:rPr>
          <w:rFonts w:ascii="Times New Roman" w:hAnsi="Times New Roman"/>
          <w:sz w:val="24"/>
          <w:szCs w:val="24"/>
        </w:rPr>
        <w:t>st</w:t>
      </w:r>
      <w:r w:rsidRPr="008971DB">
        <w:rPr>
          <w:rFonts w:ascii="Times New Roman" w:hAnsi="Times New Roman"/>
          <w:sz w:val="24"/>
          <w:szCs w:val="24"/>
        </w:rPr>
        <w:t>.</w:t>
      </w:r>
    </w:p>
    <w:p w14:paraId="61269868" w14:textId="77777777" w:rsidR="005903C2" w:rsidRPr="008971DB" w:rsidRDefault="005903C2" w:rsidP="008971DB">
      <w:pPr>
        <w:pStyle w:val="Vahedeta"/>
        <w:jc w:val="both"/>
        <w:rPr>
          <w:rFonts w:ascii="Times New Roman" w:hAnsi="Times New Roman"/>
          <w:sz w:val="24"/>
          <w:szCs w:val="24"/>
        </w:rPr>
      </w:pPr>
    </w:p>
    <w:p w14:paraId="20B1B230" w14:textId="38769C30" w:rsidR="005903C2" w:rsidRDefault="005903C2" w:rsidP="008971DB">
      <w:pPr>
        <w:pStyle w:val="Vahedeta"/>
        <w:jc w:val="both"/>
        <w:rPr>
          <w:rFonts w:ascii="Times New Roman" w:hAnsi="Times New Roman"/>
          <w:sz w:val="24"/>
          <w:szCs w:val="24"/>
        </w:rPr>
      </w:pPr>
      <w:r w:rsidRPr="008971DB">
        <w:rPr>
          <w:rFonts w:ascii="Times New Roman" w:hAnsi="Times New Roman"/>
          <w:sz w:val="24"/>
          <w:szCs w:val="24"/>
        </w:rPr>
        <w:t>(</w:t>
      </w:r>
      <w:r w:rsidR="00F6534D">
        <w:rPr>
          <w:rFonts w:ascii="Times New Roman" w:hAnsi="Times New Roman"/>
          <w:sz w:val="24"/>
          <w:szCs w:val="24"/>
        </w:rPr>
        <w:t>4</w:t>
      </w:r>
      <w:r w:rsidRPr="008971DB">
        <w:rPr>
          <w:rFonts w:ascii="Times New Roman" w:hAnsi="Times New Roman"/>
          <w:sz w:val="24"/>
          <w:szCs w:val="24"/>
        </w:rPr>
        <w:t>) Kui isik ei ole rahvastikuregistri andmesubjekt</w:t>
      </w:r>
      <w:r w:rsidR="007249A7">
        <w:rPr>
          <w:rFonts w:ascii="Times New Roman" w:hAnsi="Times New Roman"/>
          <w:sz w:val="24"/>
          <w:szCs w:val="24"/>
        </w:rPr>
        <w:t>, lähtutakse avaliku ülesande täitmisel</w:t>
      </w:r>
      <w:r w:rsidRPr="008971DB">
        <w:rPr>
          <w:rFonts w:ascii="Times New Roman" w:hAnsi="Times New Roman"/>
          <w:sz w:val="24"/>
          <w:szCs w:val="24"/>
        </w:rPr>
        <w:t xml:space="preserve"> isikut tõendavasse dokumenti kantud isikunime</w:t>
      </w:r>
      <w:r w:rsidR="00172781">
        <w:rPr>
          <w:rFonts w:ascii="Times New Roman" w:hAnsi="Times New Roman"/>
          <w:sz w:val="24"/>
          <w:szCs w:val="24"/>
        </w:rPr>
        <w:t>st</w:t>
      </w:r>
      <w:r w:rsidRPr="008971DB">
        <w:rPr>
          <w:rFonts w:ascii="Times New Roman" w:hAnsi="Times New Roman"/>
          <w:sz w:val="24"/>
          <w:szCs w:val="24"/>
        </w:rPr>
        <w:t>.</w:t>
      </w:r>
    </w:p>
    <w:p w14:paraId="73B94868" w14:textId="77777777" w:rsidR="00101BBD" w:rsidRDefault="00101BBD" w:rsidP="008971DB">
      <w:pPr>
        <w:pStyle w:val="Vahedeta"/>
        <w:jc w:val="both"/>
        <w:rPr>
          <w:rFonts w:ascii="Times New Roman" w:hAnsi="Times New Roman"/>
          <w:sz w:val="24"/>
          <w:szCs w:val="24"/>
        </w:rPr>
      </w:pPr>
    </w:p>
    <w:p w14:paraId="6244CB38" w14:textId="080A630C" w:rsidR="00101BBD" w:rsidRPr="008971DB" w:rsidRDefault="00101BBD" w:rsidP="008971DB">
      <w:pPr>
        <w:pStyle w:val="Vahedeta"/>
        <w:jc w:val="both"/>
        <w:rPr>
          <w:rFonts w:ascii="Times New Roman" w:hAnsi="Times New Roman"/>
          <w:sz w:val="24"/>
          <w:szCs w:val="24"/>
        </w:rPr>
      </w:pPr>
      <w:r>
        <w:rPr>
          <w:rFonts w:ascii="Times New Roman" w:hAnsi="Times New Roman"/>
          <w:sz w:val="24"/>
          <w:szCs w:val="24"/>
        </w:rPr>
        <w:t>(5) S</w:t>
      </w:r>
      <w:r w:rsidRPr="00101BBD">
        <w:rPr>
          <w:rFonts w:ascii="Times New Roman" w:hAnsi="Times New Roman"/>
          <w:sz w:val="24"/>
          <w:szCs w:val="24"/>
        </w:rPr>
        <w:t xml:space="preserve">iseministeerium juhendab </w:t>
      </w:r>
      <w:r>
        <w:rPr>
          <w:rFonts w:ascii="Times New Roman" w:hAnsi="Times New Roman"/>
          <w:sz w:val="24"/>
          <w:szCs w:val="24"/>
        </w:rPr>
        <w:t>avalikku ülesannet täitvaid asutusi nime</w:t>
      </w:r>
      <w:r w:rsidRPr="00101BBD">
        <w:rPr>
          <w:rFonts w:ascii="Times New Roman" w:hAnsi="Times New Roman"/>
          <w:sz w:val="24"/>
          <w:szCs w:val="24"/>
        </w:rPr>
        <w:t>toimingute tegemise</w:t>
      </w:r>
      <w:r>
        <w:rPr>
          <w:rFonts w:ascii="Times New Roman" w:hAnsi="Times New Roman"/>
          <w:sz w:val="24"/>
          <w:szCs w:val="24"/>
        </w:rPr>
        <w:t>l.</w:t>
      </w:r>
    </w:p>
    <w:p w14:paraId="2F567D57" w14:textId="77777777" w:rsidR="005903C2" w:rsidRPr="008E45AD" w:rsidRDefault="005903C2" w:rsidP="008971DB">
      <w:pPr>
        <w:pStyle w:val="Vahedeta"/>
        <w:jc w:val="both"/>
        <w:rPr>
          <w:rFonts w:ascii="Times New Roman" w:hAnsi="Times New Roman"/>
          <w:bCs/>
          <w:sz w:val="24"/>
          <w:szCs w:val="24"/>
        </w:rPr>
      </w:pPr>
    </w:p>
    <w:p w14:paraId="2E4CFDEB" w14:textId="513897CD" w:rsidR="005903C2" w:rsidRPr="008971DB" w:rsidRDefault="005903C2" w:rsidP="008971DB">
      <w:pPr>
        <w:pStyle w:val="Vahedeta"/>
        <w:jc w:val="both"/>
        <w:rPr>
          <w:rFonts w:ascii="Times New Roman" w:hAnsi="Times New Roman"/>
          <w:b/>
          <w:sz w:val="24"/>
          <w:szCs w:val="24"/>
        </w:rPr>
      </w:pPr>
      <w:r w:rsidRPr="008971DB">
        <w:rPr>
          <w:rFonts w:ascii="Times New Roman" w:hAnsi="Times New Roman"/>
          <w:b/>
          <w:sz w:val="24"/>
          <w:szCs w:val="24"/>
        </w:rPr>
        <w:t>§</w:t>
      </w:r>
      <w:r w:rsidR="008E45AD">
        <w:rPr>
          <w:rFonts w:ascii="Times New Roman" w:hAnsi="Times New Roman"/>
          <w:b/>
          <w:sz w:val="24"/>
          <w:szCs w:val="24"/>
        </w:rPr>
        <w:t xml:space="preserve"> </w:t>
      </w:r>
      <w:r w:rsidR="003E752B">
        <w:rPr>
          <w:rFonts w:ascii="Times New Roman" w:hAnsi="Times New Roman"/>
          <w:b/>
          <w:sz w:val="24"/>
          <w:szCs w:val="24"/>
        </w:rPr>
        <w:t>4</w:t>
      </w:r>
      <w:r w:rsidRPr="008971DB">
        <w:rPr>
          <w:rFonts w:ascii="Times New Roman" w:hAnsi="Times New Roman"/>
          <w:b/>
          <w:sz w:val="24"/>
          <w:szCs w:val="24"/>
        </w:rPr>
        <w:t>. Isikunime kirjapilt</w:t>
      </w:r>
    </w:p>
    <w:p w14:paraId="5AB5F411" w14:textId="77777777" w:rsidR="005903C2" w:rsidRPr="008971DB" w:rsidRDefault="005903C2" w:rsidP="008971DB">
      <w:pPr>
        <w:pStyle w:val="Vahedeta"/>
        <w:jc w:val="both"/>
        <w:rPr>
          <w:rFonts w:ascii="Times New Roman" w:hAnsi="Times New Roman"/>
          <w:bCs/>
          <w:sz w:val="24"/>
          <w:szCs w:val="24"/>
        </w:rPr>
      </w:pPr>
    </w:p>
    <w:p w14:paraId="116105E6" w14:textId="77777777" w:rsidR="005903C2" w:rsidRPr="008971DB" w:rsidRDefault="005903C2" w:rsidP="008971DB">
      <w:pPr>
        <w:pStyle w:val="Vahedeta"/>
        <w:jc w:val="both"/>
        <w:rPr>
          <w:rFonts w:ascii="Times New Roman" w:hAnsi="Times New Roman"/>
          <w:sz w:val="24"/>
          <w:szCs w:val="24"/>
        </w:rPr>
      </w:pPr>
      <w:r w:rsidRPr="008971DB">
        <w:rPr>
          <w:rFonts w:ascii="Times New Roman" w:hAnsi="Times New Roman"/>
          <w:sz w:val="24"/>
          <w:szCs w:val="24"/>
        </w:rPr>
        <w:t>(1) Isikunime kirjutamisel kasutatakse eesti-ladina tähestiku tähti ja lubatud sümboleid.</w:t>
      </w:r>
    </w:p>
    <w:p w14:paraId="522BF43D" w14:textId="77777777" w:rsidR="005903C2" w:rsidRPr="008971DB" w:rsidRDefault="005903C2" w:rsidP="008971DB">
      <w:pPr>
        <w:pStyle w:val="Vahedeta"/>
        <w:jc w:val="both"/>
        <w:rPr>
          <w:rFonts w:ascii="Times New Roman" w:hAnsi="Times New Roman"/>
          <w:sz w:val="24"/>
          <w:szCs w:val="24"/>
        </w:rPr>
      </w:pPr>
    </w:p>
    <w:p w14:paraId="5EE3940E" w14:textId="3C1F59E3" w:rsidR="001D46EB" w:rsidRDefault="001D46EB" w:rsidP="001D46EB">
      <w:pPr>
        <w:pStyle w:val="Vahedeta"/>
        <w:jc w:val="both"/>
        <w:rPr>
          <w:rFonts w:ascii="Times New Roman" w:hAnsi="Times New Roman"/>
          <w:sz w:val="24"/>
          <w:szCs w:val="24"/>
        </w:rPr>
      </w:pPr>
      <w:r w:rsidRPr="008971DB">
        <w:rPr>
          <w:rFonts w:ascii="Times New Roman" w:hAnsi="Times New Roman"/>
          <w:sz w:val="24"/>
          <w:szCs w:val="24"/>
        </w:rPr>
        <w:t>(</w:t>
      </w:r>
      <w:r w:rsidR="00D44562">
        <w:rPr>
          <w:rFonts w:ascii="Times New Roman" w:hAnsi="Times New Roman"/>
          <w:sz w:val="24"/>
          <w:szCs w:val="24"/>
        </w:rPr>
        <w:t>2</w:t>
      </w:r>
      <w:r w:rsidRPr="008971DB">
        <w:rPr>
          <w:rFonts w:ascii="Times New Roman" w:hAnsi="Times New Roman"/>
          <w:sz w:val="24"/>
          <w:szCs w:val="24"/>
        </w:rPr>
        <w:t xml:space="preserve">) </w:t>
      </w:r>
      <w:r w:rsidR="00D6789A">
        <w:rPr>
          <w:rFonts w:ascii="Times New Roman" w:hAnsi="Times New Roman"/>
          <w:sz w:val="24"/>
          <w:szCs w:val="24"/>
        </w:rPr>
        <w:t>I</w:t>
      </w:r>
      <w:r w:rsidRPr="008971DB">
        <w:rPr>
          <w:rFonts w:ascii="Times New Roman" w:hAnsi="Times New Roman"/>
          <w:sz w:val="24"/>
          <w:szCs w:val="24"/>
        </w:rPr>
        <w:t xml:space="preserve">sikunime kirjutamisel kasutatavate eesti-ladina tähestiku tähtede ja lubatud sümbolite loetelu kehtestab </w:t>
      </w:r>
      <w:r w:rsidR="00D9639B">
        <w:rPr>
          <w:rFonts w:ascii="Times New Roman" w:hAnsi="Times New Roman"/>
          <w:sz w:val="24"/>
          <w:szCs w:val="24"/>
        </w:rPr>
        <w:t>valdkonna eest vastutav minister</w:t>
      </w:r>
      <w:r w:rsidRPr="008971DB">
        <w:rPr>
          <w:rFonts w:ascii="Times New Roman" w:hAnsi="Times New Roman"/>
          <w:sz w:val="24"/>
          <w:szCs w:val="24"/>
        </w:rPr>
        <w:t xml:space="preserve"> määrusega</w:t>
      </w:r>
      <w:r w:rsidR="00401DD8">
        <w:rPr>
          <w:rFonts w:ascii="Times New Roman" w:hAnsi="Times New Roman"/>
          <w:sz w:val="24"/>
          <w:szCs w:val="24"/>
        </w:rPr>
        <w:t>.</w:t>
      </w:r>
    </w:p>
    <w:p w14:paraId="2290F363" w14:textId="77777777" w:rsidR="001D46EB" w:rsidRPr="008971DB" w:rsidRDefault="001D46EB" w:rsidP="001D46EB">
      <w:pPr>
        <w:pStyle w:val="Vahedeta"/>
        <w:jc w:val="both"/>
        <w:rPr>
          <w:rFonts w:ascii="Times New Roman" w:hAnsi="Times New Roman"/>
          <w:sz w:val="24"/>
          <w:szCs w:val="24"/>
        </w:rPr>
      </w:pPr>
    </w:p>
    <w:p w14:paraId="2C59DA5F" w14:textId="7F5C0C5A" w:rsidR="007B2E2C" w:rsidRPr="008971DB" w:rsidRDefault="005903C2" w:rsidP="008971DB">
      <w:pPr>
        <w:pStyle w:val="Vahedeta"/>
        <w:jc w:val="both"/>
        <w:rPr>
          <w:rFonts w:ascii="Times New Roman" w:hAnsi="Times New Roman"/>
          <w:sz w:val="24"/>
          <w:szCs w:val="24"/>
        </w:rPr>
      </w:pPr>
      <w:r w:rsidRPr="008971DB">
        <w:rPr>
          <w:rFonts w:ascii="Times New Roman" w:hAnsi="Times New Roman"/>
          <w:sz w:val="24"/>
          <w:szCs w:val="24"/>
        </w:rPr>
        <w:t>(</w:t>
      </w:r>
      <w:r w:rsidR="00D44562">
        <w:rPr>
          <w:rFonts w:ascii="Times New Roman" w:hAnsi="Times New Roman"/>
          <w:sz w:val="24"/>
          <w:szCs w:val="24"/>
        </w:rPr>
        <w:t>3</w:t>
      </w:r>
      <w:r w:rsidRPr="008971DB">
        <w:rPr>
          <w:rFonts w:ascii="Times New Roman" w:hAnsi="Times New Roman"/>
          <w:sz w:val="24"/>
          <w:szCs w:val="24"/>
        </w:rPr>
        <w:t>) Isikunimi kantakse rahvastikuregistrisse suurtähtedega.</w:t>
      </w:r>
    </w:p>
    <w:p w14:paraId="32883459" w14:textId="77777777" w:rsidR="005903C2" w:rsidRPr="008E45AD" w:rsidRDefault="005903C2" w:rsidP="008971DB">
      <w:pPr>
        <w:pStyle w:val="Vahedeta"/>
        <w:jc w:val="both"/>
        <w:rPr>
          <w:rFonts w:ascii="Times New Roman" w:hAnsi="Times New Roman"/>
          <w:bCs/>
          <w:sz w:val="24"/>
          <w:szCs w:val="24"/>
        </w:rPr>
      </w:pPr>
    </w:p>
    <w:p w14:paraId="79E76CD3" w14:textId="25D33B23" w:rsidR="005903C2" w:rsidRDefault="005903C2" w:rsidP="008971DB">
      <w:pPr>
        <w:pStyle w:val="Vahedeta"/>
        <w:jc w:val="both"/>
        <w:rPr>
          <w:rFonts w:ascii="Times New Roman" w:hAnsi="Times New Roman"/>
          <w:b/>
          <w:sz w:val="24"/>
          <w:szCs w:val="24"/>
        </w:rPr>
      </w:pPr>
      <w:r w:rsidRPr="008971DB">
        <w:rPr>
          <w:rFonts w:ascii="Times New Roman" w:hAnsi="Times New Roman"/>
          <w:b/>
          <w:sz w:val="24"/>
          <w:szCs w:val="24"/>
        </w:rPr>
        <w:t>§</w:t>
      </w:r>
      <w:bookmarkStart w:id="10" w:name="_Hlk157001034"/>
      <w:r w:rsidR="008E45AD">
        <w:rPr>
          <w:rFonts w:ascii="Times New Roman" w:hAnsi="Times New Roman"/>
          <w:b/>
          <w:sz w:val="24"/>
          <w:szCs w:val="24"/>
        </w:rPr>
        <w:t xml:space="preserve"> </w:t>
      </w:r>
      <w:r w:rsidR="003E752B">
        <w:rPr>
          <w:rFonts w:ascii="Times New Roman" w:hAnsi="Times New Roman"/>
          <w:b/>
          <w:sz w:val="24"/>
          <w:szCs w:val="24"/>
        </w:rPr>
        <w:t>5</w:t>
      </w:r>
      <w:r w:rsidRPr="008971DB">
        <w:rPr>
          <w:rFonts w:ascii="Times New Roman" w:hAnsi="Times New Roman"/>
          <w:b/>
          <w:sz w:val="24"/>
          <w:szCs w:val="24"/>
        </w:rPr>
        <w:t>. Piiratud teovõimega isiku nimetoiming</w:t>
      </w:r>
      <w:bookmarkEnd w:id="10"/>
    </w:p>
    <w:p w14:paraId="453194DF" w14:textId="77777777" w:rsidR="00861A24" w:rsidRPr="008E45AD" w:rsidRDefault="00861A24" w:rsidP="008971DB">
      <w:pPr>
        <w:pStyle w:val="Vahedeta"/>
        <w:jc w:val="both"/>
        <w:rPr>
          <w:rFonts w:ascii="Times New Roman" w:hAnsi="Times New Roman"/>
          <w:bCs/>
          <w:sz w:val="24"/>
          <w:szCs w:val="24"/>
        </w:rPr>
      </w:pPr>
    </w:p>
    <w:p w14:paraId="3E46E352" w14:textId="45022312" w:rsidR="005903C2" w:rsidRPr="003E752B" w:rsidRDefault="00861A24" w:rsidP="008971DB">
      <w:pPr>
        <w:pStyle w:val="Vahedeta"/>
        <w:jc w:val="both"/>
        <w:rPr>
          <w:rFonts w:ascii="Times New Roman" w:hAnsi="Times New Roman"/>
          <w:bCs/>
          <w:sz w:val="24"/>
          <w:szCs w:val="24"/>
        </w:rPr>
      </w:pPr>
      <w:r w:rsidRPr="00861A24">
        <w:rPr>
          <w:rFonts w:ascii="Times New Roman" w:hAnsi="Times New Roman"/>
          <w:bCs/>
          <w:sz w:val="24"/>
          <w:szCs w:val="24"/>
        </w:rPr>
        <w:t>Piiratud teovõimega isiku nimetoimingu tegemisel lähtutakse tema huvidest ja õigustest ning võimalusel võetakse arvesse tema arvamust, mis selgitatakse välja ulatuses, milles ta on võimeline menetlusest ja selle tagajärgedest aru saama</w:t>
      </w:r>
      <w:r>
        <w:rPr>
          <w:rFonts w:ascii="Times New Roman" w:hAnsi="Times New Roman"/>
          <w:bCs/>
          <w:sz w:val="24"/>
          <w:szCs w:val="24"/>
        </w:rPr>
        <w:t>.</w:t>
      </w:r>
    </w:p>
    <w:p w14:paraId="16CDE280" w14:textId="77777777" w:rsidR="00FA7A15" w:rsidRPr="008E45AD" w:rsidRDefault="00FA7A15" w:rsidP="008971DB">
      <w:pPr>
        <w:pStyle w:val="Vahedeta"/>
        <w:jc w:val="both"/>
        <w:rPr>
          <w:rFonts w:ascii="Times New Roman" w:hAnsi="Times New Roman"/>
          <w:bCs/>
          <w:sz w:val="24"/>
          <w:szCs w:val="24"/>
        </w:rPr>
      </w:pPr>
    </w:p>
    <w:p w14:paraId="68C35519" w14:textId="4582F6C0" w:rsidR="005903C2" w:rsidRPr="008971DB" w:rsidRDefault="005903C2" w:rsidP="008971DB">
      <w:pPr>
        <w:pStyle w:val="Vahedeta"/>
        <w:jc w:val="both"/>
        <w:rPr>
          <w:rFonts w:ascii="Times New Roman" w:hAnsi="Times New Roman"/>
          <w:b/>
          <w:bCs/>
          <w:sz w:val="24"/>
          <w:szCs w:val="24"/>
        </w:rPr>
      </w:pPr>
      <w:r w:rsidRPr="6CF33F9D">
        <w:rPr>
          <w:rFonts w:ascii="Times New Roman" w:hAnsi="Times New Roman"/>
          <w:b/>
          <w:bCs/>
          <w:sz w:val="24"/>
          <w:szCs w:val="24"/>
        </w:rPr>
        <w:t>§</w:t>
      </w:r>
      <w:r w:rsidR="008E45AD" w:rsidRPr="6CF33F9D">
        <w:rPr>
          <w:rFonts w:ascii="Times New Roman" w:hAnsi="Times New Roman"/>
          <w:b/>
          <w:bCs/>
          <w:sz w:val="24"/>
          <w:szCs w:val="24"/>
        </w:rPr>
        <w:t xml:space="preserve"> </w:t>
      </w:r>
      <w:r w:rsidR="003E752B" w:rsidRPr="6CF33F9D">
        <w:rPr>
          <w:rFonts w:ascii="Times New Roman" w:hAnsi="Times New Roman"/>
          <w:b/>
          <w:bCs/>
          <w:sz w:val="24"/>
          <w:szCs w:val="24"/>
        </w:rPr>
        <w:t>6</w:t>
      </w:r>
      <w:r w:rsidRPr="6CF33F9D">
        <w:rPr>
          <w:rFonts w:ascii="Times New Roman" w:hAnsi="Times New Roman"/>
          <w:b/>
          <w:bCs/>
          <w:sz w:val="24"/>
          <w:szCs w:val="24"/>
        </w:rPr>
        <w:t>. Nõuded</w:t>
      </w:r>
      <w:r w:rsidRPr="6CF33F9D">
        <w:rPr>
          <w:rFonts w:ascii="Times New Roman" w:hAnsi="Times New Roman"/>
          <w:i/>
          <w:iCs/>
          <w:sz w:val="24"/>
          <w:szCs w:val="24"/>
        </w:rPr>
        <w:t xml:space="preserve"> </w:t>
      </w:r>
      <w:r w:rsidRPr="6CF33F9D">
        <w:rPr>
          <w:rFonts w:ascii="Times New Roman" w:hAnsi="Times New Roman"/>
          <w:b/>
          <w:bCs/>
          <w:sz w:val="24"/>
          <w:szCs w:val="24"/>
        </w:rPr>
        <w:t xml:space="preserve">eesnimele </w:t>
      </w:r>
      <w:commentRangeStart w:id="11"/>
      <w:r w:rsidRPr="6CF33F9D">
        <w:rPr>
          <w:rFonts w:ascii="Times New Roman" w:hAnsi="Times New Roman"/>
          <w:b/>
          <w:bCs/>
          <w:sz w:val="24"/>
          <w:szCs w:val="24"/>
        </w:rPr>
        <w:t>selle andmisel, vahetamisel ja muutmisel</w:t>
      </w:r>
      <w:commentRangeEnd w:id="11"/>
      <w:r>
        <w:commentReference w:id="11"/>
      </w:r>
    </w:p>
    <w:p w14:paraId="28A47C19" w14:textId="77777777" w:rsidR="005903C2" w:rsidRPr="008971DB" w:rsidRDefault="005903C2" w:rsidP="008971DB">
      <w:pPr>
        <w:pStyle w:val="Vahedeta"/>
        <w:jc w:val="both"/>
        <w:rPr>
          <w:rFonts w:ascii="Times New Roman" w:hAnsi="Times New Roman"/>
          <w:i/>
          <w:iCs/>
          <w:sz w:val="24"/>
          <w:szCs w:val="24"/>
        </w:rPr>
      </w:pPr>
    </w:p>
    <w:p w14:paraId="493980A8" w14:textId="4C68A981" w:rsidR="005903C2" w:rsidRPr="008971DB" w:rsidRDefault="005903C2" w:rsidP="008971DB">
      <w:pPr>
        <w:pStyle w:val="Vahedeta"/>
        <w:jc w:val="both"/>
        <w:rPr>
          <w:rFonts w:ascii="Times New Roman" w:hAnsi="Times New Roman"/>
          <w:sz w:val="24"/>
          <w:szCs w:val="24"/>
        </w:rPr>
      </w:pPr>
      <w:r w:rsidRPr="008971DB">
        <w:rPr>
          <w:rFonts w:ascii="Times New Roman" w:hAnsi="Times New Roman"/>
          <w:sz w:val="24"/>
          <w:szCs w:val="24"/>
        </w:rPr>
        <w:t>(1)</w:t>
      </w:r>
      <w:r w:rsidR="008E45AD">
        <w:rPr>
          <w:rFonts w:ascii="Times New Roman" w:hAnsi="Times New Roman"/>
          <w:sz w:val="24"/>
          <w:szCs w:val="24"/>
        </w:rPr>
        <w:t xml:space="preserve"> </w:t>
      </w:r>
      <w:r w:rsidRPr="008971DB">
        <w:rPr>
          <w:rFonts w:ascii="Times New Roman" w:hAnsi="Times New Roman"/>
          <w:sz w:val="24"/>
          <w:szCs w:val="24"/>
        </w:rPr>
        <w:t xml:space="preserve">Eesnimi võib koosneda kuni kolmest lahku kirjutatud nimest või kahest </w:t>
      </w:r>
      <w:r w:rsidR="0042391E">
        <w:rPr>
          <w:rFonts w:ascii="Times New Roman" w:hAnsi="Times New Roman"/>
          <w:sz w:val="24"/>
          <w:szCs w:val="24"/>
        </w:rPr>
        <w:t>nimest, mis on</w:t>
      </w:r>
      <w:r w:rsidRPr="008971DB">
        <w:rPr>
          <w:rFonts w:ascii="Times New Roman" w:hAnsi="Times New Roman"/>
          <w:sz w:val="24"/>
          <w:szCs w:val="24"/>
        </w:rPr>
        <w:t xml:space="preserve"> sidekriipsuga </w:t>
      </w:r>
      <w:r w:rsidR="002A3624">
        <w:rPr>
          <w:rFonts w:ascii="Times New Roman" w:hAnsi="Times New Roman"/>
          <w:sz w:val="24"/>
          <w:szCs w:val="24"/>
        </w:rPr>
        <w:t>ühendatud</w:t>
      </w:r>
      <w:r w:rsidRPr="008971DB">
        <w:rPr>
          <w:rFonts w:ascii="Times New Roman" w:hAnsi="Times New Roman"/>
          <w:sz w:val="24"/>
          <w:szCs w:val="24"/>
        </w:rPr>
        <w:t>.</w:t>
      </w:r>
    </w:p>
    <w:p w14:paraId="1C7301D5" w14:textId="77777777" w:rsidR="00754C56" w:rsidRPr="008971DB" w:rsidRDefault="00754C56" w:rsidP="008971DB">
      <w:pPr>
        <w:pStyle w:val="Vahedeta"/>
        <w:jc w:val="both"/>
        <w:rPr>
          <w:rFonts w:ascii="Times New Roman" w:hAnsi="Times New Roman"/>
          <w:sz w:val="24"/>
          <w:szCs w:val="24"/>
        </w:rPr>
      </w:pPr>
    </w:p>
    <w:p w14:paraId="71B6ABB9" w14:textId="7B68D72F" w:rsidR="00D44562" w:rsidRPr="00D44562" w:rsidRDefault="00754C56" w:rsidP="00D44562">
      <w:pPr>
        <w:pStyle w:val="Vahedeta"/>
        <w:jc w:val="both"/>
        <w:rPr>
          <w:rFonts w:ascii="Times New Roman" w:hAnsi="Times New Roman"/>
          <w:sz w:val="24"/>
          <w:szCs w:val="24"/>
        </w:rPr>
      </w:pPr>
      <w:r w:rsidRPr="008971DB">
        <w:rPr>
          <w:rFonts w:ascii="Times New Roman" w:hAnsi="Times New Roman"/>
          <w:sz w:val="24"/>
          <w:szCs w:val="24"/>
        </w:rPr>
        <w:t xml:space="preserve">(2) </w:t>
      </w:r>
      <w:r w:rsidR="00D44562" w:rsidRPr="00D44562">
        <w:rPr>
          <w:rFonts w:ascii="Times New Roman" w:hAnsi="Times New Roman"/>
          <w:sz w:val="24"/>
          <w:szCs w:val="24"/>
        </w:rPr>
        <w:t xml:space="preserve">Ilma mõjuva põhjuseta ei või eesnimeks olla nimi, mis on </w:t>
      </w:r>
      <w:r w:rsidR="0021248D">
        <w:rPr>
          <w:rFonts w:ascii="Times New Roman" w:hAnsi="Times New Roman"/>
          <w:sz w:val="24"/>
          <w:szCs w:val="24"/>
        </w:rPr>
        <w:t xml:space="preserve">juurdunud </w:t>
      </w:r>
      <w:r w:rsidR="00D44562" w:rsidRPr="00D44562">
        <w:rPr>
          <w:rFonts w:ascii="Times New Roman" w:hAnsi="Times New Roman"/>
          <w:sz w:val="24"/>
          <w:szCs w:val="24"/>
        </w:rPr>
        <w:t xml:space="preserve">vaid </w:t>
      </w:r>
      <w:bookmarkStart w:id="12" w:name="_Hlk212455141"/>
      <w:r w:rsidR="00D44562" w:rsidRPr="00D44562">
        <w:rPr>
          <w:rFonts w:ascii="Times New Roman" w:hAnsi="Times New Roman"/>
          <w:sz w:val="24"/>
          <w:szCs w:val="24"/>
        </w:rPr>
        <w:t>nime saaja vastassoo eesnimena</w:t>
      </w:r>
      <w:bookmarkEnd w:id="12"/>
      <w:r w:rsidR="00D44562" w:rsidRPr="00D44562">
        <w:rPr>
          <w:rFonts w:ascii="Times New Roman" w:hAnsi="Times New Roman"/>
          <w:sz w:val="24"/>
          <w:szCs w:val="24"/>
        </w:rPr>
        <w:t>.</w:t>
      </w:r>
    </w:p>
    <w:p w14:paraId="2B1829C2" w14:textId="77777777" w:rsidR="007655DC" w:rsidRPr="008971DB" w:rsidRDefault="007655DC" w:rsidP="008971DB">
      <w:pPr>
        <w:pStyle w:val="Vahedeta"/>
        <w:jc w:val="both"/>
        <w:rPr>
          <w:rFonts w:ascii="Times New Roman" w:hAnsi="Times New Roman"/>
          <w:sz w:val="24"/>
          <w:szCs w:val="24"/>
        </w:rPr>
      </w:pPr>
    </w:p>
    <w:p w14:paraId="3C2BD1F8" w14:textId="2204C09D" w:rsidR="007655DC" w:rsidRPr="00603C1C" w:rsidRDefault="007655DC" w:rsidP="008971DB">
      <w:pPr>
        <w:pStyle w:val="Vahedeta"/>
        <w:jc w:val="both"/>
        <w:rPr>
          <w:rFonts w:ascii="Times New Roman" w:hAnsi="Times New Roman"/>
          <w:sz w:val="24"/>
          <w:szCs w:val="24"/>
        </w:rPr>
      </w:pPr>
      <w:r w:rsidRPr="008971DB">
        <w:rPr>
          <w:rFonts w:ascii="Times New Roman" w:hAnsi="Times New Roman"/>
          <w:sz w:val="24"/>
          <w:szCs w:val="24"/>
        </w:rPr>
        <w:t>(3) Eesnimi</w:t>
      </w:r>
      <w:r w:rsidR="00EE2CBB">
        <w:rPr>
          <w:rFonts w:ascii="Times New Roman" w:hAnsi="Times New Roman"/>
          <w:sz w:val="24"/>
          <w:szCs w:val="24"/>
        </w:rPr>
        <w:t>, mida rahvastikuregistri andmetel ei kanna ükski</w:t>
      </w:r>
      <w:r w:rsidR="001E7761">
        <w:rPr>
          <w:rFonts w:ascii="Times New Roman" w:hAnsi="Times New Roman"/>
          <w:sz w:val="24"/>
          <w:szCs w:val="24"/>
        </w:rPr>
        <w:t xml:space="preserve"> elav</w:t>
      </w:r>
      <w:r w:rsidR="00EE2CBB">
        <w:rPr>
          <w:rFonts w:ascii="Times New Roman" w:hAnsi="Times New Roman"/>
          <w:sz w:val="24"/>
          <w:szCs w:val="24"/>
        </w:rPr>
        <w:t xml:space="preserve"> isik,</w:t>
      </w:r>
      <w:r w:rsidRPr="008971DB">
        <w:rPr>
          <w:rFonts w:ascii="Times New Roman" w:hAnsi="Times New Roman"/>
          <w:sz w:val="24"/>
          <w:szCs w:val="24"/>
        </w:rPr>
        <w:t xml:space="preserve"> ei tohi olla vastuolus heade </w:t>
      </w:r>
      <w:r w:rsidRPr="00603C1C">
        <w:rPr>
          <w:rFonts w:ascii="Times New Roman" w:hAnsi="Times New Roman"/>
          <w:sz w:val="24"/>
          <w:szCs w:val="24"/>
        </w:rPr>
        <w:t>kommetega</w:t>
      </w:r>
      <w:r w:rsidR="00BC5898" w:rsidRPr="00603C1C">
        <w:rPr>
          <w:rFonts w:ascii="Times New Roman" w:hAnsi="Times New Roman"/>
          <w:sz w:val="24"/>
          <w:szCs w:val="24"/>
        </w:rPr>
        <w:t>.</w:t>
      </w:r>
    </w:p>
    <w:p w14:paraId="3E098200" w14:textId="77777777" w:rsidR="005903C2" w:rsidRPr="000A2155" w:rsidRDefault="005903C2" w:rsidP="008971DB">
      <w:pPr>
        <w:pStyle w:val="Vahedeta"/>
        <w:jc w:val="both"/>
        <w:rPr>
          <w:rFonts w:ascii="Times New Roman" w:hAnsi="Times New Roman"/>
          <w:sz w:val="24"/>
          <w:szCs w:val="24"/>
        </w:rPr>
      </w:pPr>
    </w:p>
    <w:p w14:paraId="3EC100B7" w14:textId="39D9B9DF" w:rsidR="00754C56" w:rsidRPr="008971DB" w:rsidRDefault="005903C2" w:rsidP="008971DB">
      <w:pPr>
        <w:pStyle w:val="Vahedeta"/>
        <w:jc w:val="both"/>
        <w:rPr>
          <w:rFonts w:ascii="Times New Roman" w:hAnsi="Times New Roman"/>
          <w:sz w:val="24"/>
          <w:szCs w:val="24"/>
        </w:rPr>
      </w:pPr>
      <w:r w:rsidRPr="00603C1C">
        <w:rPr>
          <w:rFonts w:ascii="Times New Roman" w:hAnsi="Times New Roman"/>
          <w:sz w:val="24"/>
          <w:szCs w:val="24"/>
        </w:rPr>
        <w:t>(</w:t>
      </w:r>
      <w:r w:rsidR="007655DC" w:rsidRPr="00603C1C">
        <w:rPr>
          <w:rFonts w:ascii="Times New Roman" w:hAnsi="Times New Roman"/>
          <w:sz w:val="24"/>
          <w:szCs w:val="24"/>
        </w:rPr>
        <w:t>4</w:t>
      </w:r>
      <w:r w:rsidRPr="00603C1C">
        <w:rPr>
          <w:rFonts w:ascii="Times New Roman" w:hAnsi="Times New Roman"/>
          <w:sz w:val="24"/>
          <w:szCs w:val="24"/>
        </w:rPr>
        <w:t xml:space="preserve">) </w:t>
      </w:r>
      <w:r w:rsidR="00A97AFC">
        <w:rPr>
          <w:rFonts w:ascii="Times New Roman" w:hAnsi="Times New Roman"/>
          <w:sz w:val="24"/>
          <w:szCs w:val="24"/>
        </w:rPr>
        <w:t>Eestikeelse e</w:t>
      </w:r>
      <w:r w:rsidRPr="00603C1C">
        <w:rPr>
          <w:rFonts w:ascii="Times New Roman" w:hAnsi="Times New Roman"/>
          <w:sz w:val="24"/>
          <w:szCs w:val="24"/>
        </w:rPr>
        <w:t>esnim</w:t>
      </w:r>
      <w:r w:rsidR="00754C56" w:rsidRPr="00603C1C">
        <w:rPr>
          <w:rFonts w:ascii="Times New Roman" w:hAnsi="Times New Roman"/>
          <w:sz w:val="24"/>
          <w:szCs w:val="24"/>
        </w:rPr>
        <w:t xml:space="preserve">e </w:t>
      </w:r>
      <w:r w:rsidR="00754C56" w:rsidRPr="008971DB">
        <w:rPr>
          <w:rFonts w:ascii="Times New Roman" w:hAnsi="Times New Roman"/>
          <w:sz w:val="24"/>
          <w:szCs w:val="24"/>
        </w:rPr>
        <w:t xml:space="preserve">kirjapilt peab vastama </w:t>
      </w:r>
      <w:r w:rsidRPr="008971DB">
        <w:rPr>
          <w:rFonts w:ascii="Times New Roman" w:hAnsi="Times New Roman"/>
          <w:sz w:val="24"/>
          <w:szCs w:val="24"/>
        </w:rPr>
        <w:t>eesti kirjakeele normis sätestatud eesti õigekirjutusreeglitele</w:t>
      </w:r>
      <w:r w:rsidR="00754C56" w:rsidRPr="008971DB">
        <w:rPr>
          <w:rFonts w:ascii="Times New Roman" w:hAnsi="Times New Roman"/>
          <w:sz w:val="24"/>
          <w:szCs w:val="24"/>
        </w:rPr>
        <w:t>.</w:t>
      </w:r>
    </w:p>
    <w:p w14:paraId="74B263B0" w14:textId="77777777" w:rsidR="007655DC" w:rsidRPr="008971DB" w:rsidRDefault="007655DC" w:rsidP="008971DB">
      <w:pPr>
        <w:pStyle w:val="Vahedeta"/>
        <w:jc w:val="both"/>
        <w:rPr>
          <w:rFonts w:ascii="Times New Roman" w:hAnsi="Times New Roman"/>
          <w:sz w:val="24"/>
          <w:szCs w:val="24"/>
        </w:rPr>
      </w:pPr>
    </w:p>
    <w:p w14:paraId="78513DFB" w14:textId="2BBF5E8A" w:rsidR="007655DC" w:rsidRPr="008971DB" w:rsidRDefault="007655DC" w:rsidP="008971DB">
      <w:pPr>
        <w:pStyle w:val="Vahedeta"/>
        <w:jc w:val="both"/>
        <w:rPr>
          <w:rFonts w:ascii="Times New Roman" w:hAnsi="Times New Roman"/>
          <w:sz w:val="24"/>
          <w:szCs w:val="24"/>
        </w:rPr>
      </w:pPr>
      <w:r w:rsidRPr="008971DB">
        <w:rPr>
          <w:rFonts w:ascii="Times New Roman" w:hAnsi="Times New Roman"/>
          <w:sz w:val="24"/>
          <w:szCs w:val="24"/>
        </w:rPr>
        <w:t>(5) Eesnim</w:t>
      </w:r>
      <w:r w:rsidR="00FA7A15">
        <w:rPr>
          <w:rFonts w:ascii="Times New Roman" w:hAnsi="Times New Roman"/>
          <w:sz w:val="24"/>
          <w:szCs w:val="24"/>
        </w:rPr>
        <w:t>i</w:t>
      </w:r>
      <w:r w:rsidR="00BC5898" w:rsidRPr="008971DB">
        <w:rPr>
          <w:rFonts w:ascii="Times New Roman" w:hAnsi="Times New Roman"/>
          <w:sz w:val="24"/>
          <w:szCs w:val="24"/>
        </w:rPr>
        <w:t xml:space="preserve">, </w:t>
      </w:r>
      <w:r w:rsidR="001B1653" w:rsidRPr="008971DB">
        <w:rPr>
          <w:rFonts w:ascii="Times New Roman" w:hAnsi="Times New Roman"/>
          <w:sz w:val="24"/>
          <w:szCs w:val="24"/>
        </w:rPr>
        <w:t>mis ei vasta käesoleva paragrahvi lõikele 4</w:t>
      </w:r>
      <w:r w:rsidR="00D44562">
        <w:rPr>
          <w:rFonts w:ascii="Times New Roman" w:hAnsi="Times New Roman"/>
          <w:sz w:val="24"/>
          <w:szCs w:val="24"/>
        </w:rPr>
        <w:t>,</w:t>
      </w:r>
      <w:r w:rsidR="001B1653" w:rsidRPr="008971DB">
        <w:rPr>
          <w:rFonts w:ascii="Times New Roman" w:hAnsi="Times New Roman"/>
          <w:sz w:val="24"/>
          <w:szCs w:val="24"/>
        </w:rPr>
        <w:t xml:space="preserve"> loetakse </w:t>
      </w:r>
      <w:r w:rsidR="002E0138" w:rsidRPr="008971DB">
        <w:rPr>
          <w:rFonts w:ascii="Times New Roman" w:hAnsi="Times New Roman"/>
          <w:sz w:val="24"/>
          <w:szCs w:val="24"/>
        </w:rPr>
        <w:t>võõrkeel</w:t>
      </w:r>
      <w:r w:rsidR="001B1653" w:rsidRPr="008971DB">
        <w:rPr>
          <w:rFonts w:ascii="Times New Roman" w:hAnsi="Times New Roman"/>
          <w:sz w:val="24"/>
          <w:szCs w:val="24"/>
        </w:rPr>
        <w:t>seks</w:t>
      </w:r>
      <w:r w:rsidR="00D44562">
        <w:rPr>
          <w:rFonts w:ascii="Times New Roman" w:hAnsi="Times New Roman"/>
          <w:sz w:val="24"/>
          <w:szCs w:val="24"/>
        </w:rPr>
        <w:t>. Võõrkeelne eesnimi on lubatud, kui</w:t>
      </w:r>
      <w:r w:rsidR="00DF1FB9" w:rsidRPr="008971DB">
        <w:rPr>
          <w:rFonts w:ascii="Times New Roman" w:hAnsi="Times New Roman"/>
          <w:sz w:val="24"/>
          <w:szCs w:val="24"/>
        </w:rPr>
        <w:t xml:space="preserve"> nimi</w:t>
      </w:r>
      <w:r w:rsidR="001B1653" w:rsidRPr="008971DB">
        <w:rPr>
          <w:rFonts w:ascii="Times New Roman" w:hAnsi="Times New Roman"/>
          <w:sz w:val="24"/>
          <w:szCs w:val="24"/>
        </w:rPr>
        <w:t xml:space="preserve"> on</w:t>
      </w:r>
      <w:r w:rsidRPr="008971DB">
        <w:rPr>
          <w:rFonts w:ascii="Times New Roman" w:hAnsi="Times New Roman"/>
          <w:sz w:val="24"/>
          <w:szCs w:val="24"/>
        </w:rPr>
        <w:t>:</w:t>
      </w:r>
      <w:r w:rsidR="001B1653" w:rsidRPr="008971DB">
        <w:rPr>
          <w:rFonts w:ascii="Times New Roman" w:hAnsi="Times New Roman"/>
          <w:sz w:val="24"/>
          <w:szCs w:val="24"/>
        </w:rPr>
        <w:t xml:space="preserve"> </w:t>
      </w:r>
    </w:p>
    <w:p w14:paraId="2280EE53" w14:textId="7757642D" w:rsidR="007655DC" w:rsidRPr="008971DB" w:rsidRDefault="007655DC" w:rsidP="008971DB">
      <w:pPr>
        <w:pStyle w:val="Vahedeta"/>
        <w:jc w:val="both"/>
        <w:rPr>
          <w:rFonts w:ascii="Times New Roman" w:hAnsi="Times New Roman"/>
          <w:sz w:val="24"/>
          <w:szCs w:val="24"/>
        </w:rPr>
      </w:pPr>
      <w:r w:rsidRPr="008971DB">
        <w:rPr>
          <w:rFonts w:ascii="Times New Roman" w:hAnsi="Times New Roman"/>
          <w:sz w:val="24"/>
          <w:szCs w:val="24"/>
        </w:rPr>
        <w:t xml:space="preserve">1) </w:t>
      </w:r>
      <w:r w:rsidR="00DF1FB9" w:rsidRPr="008971DB">
        <w:rPr>
          <w:rFonts w:ascii="Times New Roman" w:hAnsi="Times New Roman"/>
          <w:sz w:val="24"/>
          <w:szCs w:val="24"/>
        </w:rPr>
        <w:t>kasutusel eesnimena;</w:t>
      </w:r>
    </w:p>
    <w:p w14:paraId="657C28B0" w14:textId="2275D02D" w:rsidR="00423F6B" w:rsidRPr="008971DB" w:rsidRDefault="001B1653" w:rsidP="008971DB">
      <w:pPr>
        <w:pStyle w:val="Vahedeta"/>
        <w:jc w:val="both"/>
        <w:rPr>
          <w:rFonts w:ascii="Times New Roman" w:hAnsi="Times New Roman"/>
          <w:sz w:val="24"/>
          <w:szCs w:val="24"/>
        </w:rPr>
      </w:pPr>
      <w:r w:rsidRPr="008971DB">
        <w:rPr>
          <w:rFonts w:ascii="Times New Roman" w:hAnsi="Times New Roman"/>
          <w:sz w:val="24"/>
          <w:szCs w:val="24"/>
        </w:rPr>
        <w:t xml:space="preserve">2) </w:t>
      </w:r>
      <w:bookmarkStart w:id="13" w:name="_Hlk211604835"/>
      <w:r w:rsidRPr="008971DB">
        <w:rPr>
          <w:rFonts w:ascii="Times New Roman" w:hAnsi="Times New Roman"/>
          <w:sz w:val="24"/>
          <w:szCs w:val="24"/>
        </w:rPr>
        <w:t xml:space="preserve">struktuurilt </w:t>
      </w:r>
      <w:r w:rsidR="004C02CE" w:rsidRPr="008971DB">
        <w:rPr>
          <w:rFonts w:ascii="Times New Roman" w:hAnsi="Times New Roman"/>
          <w:sz w:val="24"/>
          <w:szCs w:val="24"/>
        </w:rPr>
        <w:t xml:space="preserve">sarnane kasutusel </w:t>
      </w:r>
      <w:r w:rsidR="004E7C10">
        <w:rPr>
          <w:rFonts w:ascii="Times New Roman" w:hAnsi="Times New Roman"/>
          <w:sz w:val="24"/>
          <w:szCs w:val="24"/>
        </w:rPr>
        <w:t>oleva</w:t>
      </w:r>
      <w:r w:rsidR="004C02CE" w:rsidRPr="008971DB">
        <w:rPr>
          <w:rFonts w:ascii="Times New Roman" w:hAnsi="Times New Roman"/>
          <w:sz w:val="24"/>
          <w:szCs w:val="24"/>
        </w:rPr>
        <w:t xml:space="preserve"> eesnimega</w:t>
      </w:r>
      <w:bookmarkEnd w:id="13"/>
      <w:r w:rsidR="004C02CE" w:rsidRPr="008971DB">
        <w:rPr>
          <w:rFonts w:ascii="Times New Roman" w:hAnsi="Times New Roman"/>
          <w:sz w:val="24"/>
          <w:szCs w:val="24"/>
        </w:rPr>
        <w:t>;</w:t>
      </w:r>
    </w:p>
    <w:p w14:paraId="086CA595" w14:textId="133A19CE" w:rsidR="00754C56" w:rsidRPr="008971DB" w:rsidRDefault="0048458B" w:rsidP="008971DB">
      <w:pPr>
        <w:pStyle w:val="Vahedeta"/>
        <w:jc w:val="both"/>
        <w:rPr>
          <w:rFonts w:ascii="Times New Roman" w:hAnsi="Times New Roman"/>
          <w:sz w:val="24"/>
          <w:szCs w:val="24"/>
        </w:rPr>
      </w:pPr>
      <w:r>
        <w:rPr>
          <w:rFonts w:ascii="Times New Roman" w:hAnsi="Times New Roman"/>
          <w:sz w:val="24"/>
          <w:szCs w:val="24"/>
        </w:rPr>
        <w:lastRenderedPageBreak/>
        <w:t>3</w:t>
      </w:r>
      <w:r w:rsidR="00DF1FB9" w:rsidRPr="008971DB">
        <w:rPr>
          <w:rFonts w:ascii="Times New Roman" w:hAnsi="Times New Roman"/>
          <w:sz w:val="24"/>
          <w:szCs w:val="24"/>
        </w:rPr>
        <w:t>)</w:t>
      </w:r>
      <w:r w:rsidR="00FA7A15">
        <w:rPr>
          <w:rFonts w:ascii="Times New Roman" w:hAnsi="Times New Roman"/>
          <w:sz w:val="24"/>
          <w:szCs w:val="24"/>
        </w:rPr>
        <w:t xml:space="preserve"> </w:t>
      </w:r>
      <w:r w:rsidR="00DF1FB9" w:rsidRPr="008971DB">
        <w:rPr>
          <w:rFonts w:ascii="Times New Roman" w:hAnsi="Times New Roman"/>
          <w:sz w:val="24"/>
          <w:szCs w:val="24"/>
        </w:rPr>
        <w:t>isikule antud Eesti usuliste ühenduste registrisse kantud või välisriigis seaduslikult tegutseva ja sarnase õigusliku staatusega usulise ühenduse usulise talituse käigus.</w:t>
      </w:r>
    </w:p>
    <w:p w14:paraId="51C764C4" w14:textId="1132A398" w:rsidR="00754C56" w:rsidRPr="008971DB" w:rsidRDefault="00754C56" w:rsidP="008971DB">
      <w:pPr>
        <w:pStyle w:val="Vahedeta"/>
        <w:jc w:val="both"/>
        <w:rPr>
          <w:rFonts w:ascii="Times New Roman" w:hAnsi="Times New Roman"/>
          <w:sz w:val="24"/>
          <w:szCs w:val="24"/>
        </w:rPr>
      </w:pPr>
    </w:p>
    <w:p w14:paraId="4F78F134" w14:textId="2FC3D883" w:rsidR="0042391E" w:rsidRDefault="0042391E" w:rsidP="008971DB">
      <w:pPr>
        <w:pStyle w:val="Vahedeta"/>
        <w:jc w:val="both"/>
        <w:rPr>
          <w:rFonts w:ascii="Times New Roman" w:hAnsi="Times New Roman"/>
          <w:sz w:val="24"/>
          <w:szCs w:val="24"/>
        </w:rPr>
      </w:pPr>
      <w:r>
        <w:rPr>
          <w:rFonts w:ascii="Times New Roman" w:hAnsi="Times New Roman"/>
          <w:sz w:val="24"/>
          <w:szCs w:val="24"/>
        </w:rPr>
        <w:t>(</w:t>
      </w:r>
      <w:r w:rsidR="004D356F">
        <w:rPr>
          <w:rFonts w:ascii="Times New Roman" w:hAnsi="Times New Roman"/>
          <w:sz w:val="24"/>
          <w:szCs w:val="24"/>
        </w:rPr>
        <w:t>6</w:t>
      </w:r>
      <w:r>
        <w:rPr>
          <w:rFonts w:ascii="Times New Roman" w:hAnsi="Times New Roman"/>
          <w:sz w:val="24"/>
          <w:szCs w:val="24"/>
        </w:rPr>
        <w:t xml:space="preserve">) </w:t>
      </w:r>
      <w:r w:rsidR="00A97AFC">
        <w:rPr>
          <w:rFonts w:ascii="Times New Roman" w:hAnsi="Times New Roman"/>
          <w:sz w:val="24"/>
          <w:szCs w:val="24"/>
        </w:rPr>
        <w:t>K</w:t>
      </w:r>
      <w:r w:rsidRPr="00507F14">
        <w:rPr>
          <w:rFonts w:ascii="Times New Roman" w:hAnsi="Times New Roman"/>
          <w:sz w:val="24"/>
          <w:szCs w:val="24"/>
        </w:rPr>
        <w:t>asutusel olevat võõrkeelset eesnime võib kohandada eesti keele struktuurile vastavamaks.</w:t>
      </w:r>
    </w:p>
    <w:p w14:paraId="34768836" w14:textId="77777777" w:rsidR="0042391E" w:rsidRDefault="0042391E" w:rsidP="008971DB">
      <w:pPr>
        <w:pStyle w:val="Vahedeta"/>
        <w:jc w:val="both"/>
        <w:rPr>
          <w:rFonts w:ascii="Times New Roman" w:hAnsi="Times New Roman"/>
          <w:sz w:val="24"/>
          <w:szCs w:val="24"/>
        </w:rPr>
      </w:pPr>
    </w:p>
    <w:p w14:paraId="6B8A0882" w14:textId="0849778E" w:rsidR="008009EF" w:rsidRPr="008971DB" w:rsidRDefault="00D42DFE" w:rsidP="008971DB">
      <w:pPr>
        <w:pStyle w:val="Vahedeta"/>
        <w:jc w:val="both"/>
        <w:rPr>
          <w:rFonts w:ascii="Times New Roman" w:hAnsi="Times New Roman"/>
          <w:sz w:val="24"/>
          <w:szCs w:val="24"/>
        </w:rPr>
      </w:pPr>
      <w:r w:rsidRPr="008971DB">
        <w:rPr>
          <w:rFonts w:ascii="Times New Roman" w:hAnsi="Times New Roman"/>
          <w:sz w:val="24"/>
          <w:szCs w:val="24"/>
        </w:rPr>
        <w:t>(</w:t>
      </w:r>
      <w:r w:rsidR="004D356F">
        <w:rPr>
          <w:rFonts w:ascii="Times New Roman" w:hAnsi="Times New Roman"/>
          <w:sz w:val="24"/>
          <w:szCs w:val="24"/>
        </w:rPr>
        <w:t>7</w:t>
      </w:r>
      <w:r w:rsidRPr="008971DB">
        <w:rPr>
          <w:rFonts w:ascii="Times New Roman" w:hAnsi="Times New Roman"/>
          <w:sz w:val="24"/>
          <w:szCs w:val="24"/>
        </w:rPr>
        <w:t xml:space="preserve">) </w:t>
      </w:r>
      <w:r w:rsidR="002D67ED">
        <w:rPr>
          <w:rFonts w:ascii="Times New Roman" w:hAnsi="Times New Roman"/>
          <w:sz w:val="24"/>
          <w:szCs w:val="24"/>
        </w:rPr>
        <w:t xml:space="preserve">Eesnime nõuetele vastavuse </w:t>
      </w:r>
      <w:r w:rsidR="008009EF" w:rsidRPr="008971DB">
        <w:rPr>
          <w:rFonts w:ascii="Times New Roman" w:hAnsi="Times New Roman"/>
          <w:sz w:val="24"/>
          <w:szCs w:val="24"/>
        </w:rPr>
        <w:t>hindamisel võetakse vajadusel aluseks nimeteadusliku usaldusasutuse arvamus.</w:t>
      </w:r>
    </w:p>
    <w:p w14:paraId="2623B10F" w14:textId="77777777" w:rsidR="00FA7A15" w:rsidRPr="008971DB" w:rsidRDefault="00FA7A15" w:rsidP="008971DB">
      <w:pPr>
        <w:pStyle w:val="Vahedeta"/>
        <w:jc w:val="both"/>
        <w:rPr>
          <w:rFonts w:ascii="Times New Roman" w:hAnsi="Times New Roman"/>
          <w:sz w:val="24"/>
          <w:szCs w:val="24"/>
        </w:rPr>
      </w:pPr>
    </w:p>
    <w:p w14:paraId="004BD2D7" w14:textId="7541B088" w:rsidR="005903C2" w:rsidRPr="005772EA" w:rsidRDefault="005903C2">
      <w:pPr>
        <w:pStyle w:val="Vahedeta"/>
        <w:jc w:val="both"/>
        <w:rPr>
          <w:rFonts w:ascii="Times New Roman" w:hAnsi="Times New Roman"/>
          <w:b/>
          <w:bCs/>
          <w:sz w:val="24"/>
          <w:szCs w:val="24"/>
        </w:rPr>
      </w:pPr>
      <w:r w:rsidRPr="6CF33F9D">
        <w:rPr>
          <w:rFonts w:ascii="Times New Roman" w:hAnsi="Times New Roman"/>
          <w:b/>
          <w:bCs/>
          <w:sz w:val="24"/>
          <w:szCs w:val="24"/>
        </w:rPr>
        <w:t>§</w:t>
      </w:r>
      <w:r w:rsidR="008E45AD" w:rsidRPr="6CF33F9D">
        <w:rPr>
          <w:rFonts w:ascii="Times New Roman" w:hAnsi="Times New Roman"/>
          <w:b/>
          <w:bCs/>
          <w:sz w:val="24"/>
          <w:szCs w:val="24"/>
        </w:rPr>
        <w:t xml:space="preserve"> </w:t>
      </w:r>
      <w:r w:rsidR="003E752B" w:rsidRPr="6CF33F9D">
        <w:rPr>
          <w:rFonts w:ascii="Times New Roman" w:hAnsi="Times New Roman"/>
          <w:b/>
          <w:bCs/>
          <w:sz w:val="24"/>
          <w:szCs w:val="24"/>
        </w:rPr>
        <w:t>7</w:t>
      </w:r>
      <w:r w:rsidRPr="6CF33F9D">
        <w:rPr>
          <w:rFonts w:ascii="Times New Roman" w:hAnsi="Times New Roman"/>
          <w:b/>
          <w:bCs/>
          <w:sz w:val="24"/>
          <w:szCs w:val="24"/>
        </w:rPr>
        <w:t xml:space="preserve">. Nõuded perekonnanimele </w:t>
      </w:r>
      <w:commentRangeStart w:id="14"/>
      <w:r w:rsidRPr="6CF33F9D">
        <w:rPr>
          <w:rFonts w:ascii="Times New Roman" w:hAnsi="Times New Roman"/>
          <w:b/>
          <w:bCs/>
          <w:sz w:val="24"/>
          <w:szCs w:val="24"/>
        </w:rPr>
        <w:t xml:space="preserve">selle andmisel, vahetamisel </w:t>
      </w:r>
      <w:r w:rsidR="00AE4D85" w:rsidRPr="6CF33F9D">
        <w:rPr>
          <w:rFonts w:ascii="Times New Roman" w:hAnsi="Times New Roman"/>
          <w:b/>
          <w:bCs/>
          <w:sz w:val="24"/>
          <w:szCs w:val="24"/>
        </w:rPr>
        <w:t>ja</w:t>
      </w:r>
      <w:r w:rsidRPr="6CF33F9D">
        <w:rPr>
          <w:rFonts w:ascii="Times New Roman" w:hAnsi="Times New Roman"/>
          <w:b/>
          <w:bCs/>
          <w:sz w:val="24"/>
          <w:szCs w:val="24"/>
        </w:rPr>
        <w:t xml:space="preserve"> muutmisel</w:t>
      </w:r>
      <w:commentRangeEnd w:id="14"/>
      <w:r>
        <w:commentReference w:id="14"/>
      </w:r>
    </w:p>
    <w:p w14:paraId="77E43AE6" w14:textId="77777777" w:rsidR="005903C2" w:rsidRPr="008E45AD" w:rsidRDefault="005903C2" w:rsidP="008971DB">
      <w:pPr>
        <w:pStyle w:val="Vahedeta"/>
        <w:jc w:val="both"/>
        <w:rPr>
          <w:rFonts w:ascii="Times New Roman" w:hAnsi="Times New Roman"/>
          <w:bCs/>
          <w:sz w:val="24"/>
          <w:szCs w:val="24"/>
        </w:rPr>
      </w:pPr>
    </w:p>
    <w:p w14:paraId="1AB32273" w14:textId="53EBA749" w:rsidR="00EE7D72" w:rsidRPr="008971DB" w:rsidRDefault="005903C2" w:rsidP="008971DB">
      <w:pPr>
        <w:pStyle w:val="Vahedeta"/>
        <w:jc w:val="both"/>
        <w:rPr>
          <w:rFonts w:ascii="Times New Roman" w:hAnsi="Times New Roman"/>
          <w:sz w:val="24"/>
          <w:szCs w:val="24"/>
        </w:rPr>
      </w:pPr>
      <w:r w:rsidRPr="008971DB">
        <w:rPr>
          <w:rFonts w:ascii="Times New Roman" w:hAnsi="Times New Roman"/>
          <w:sz w:val="24"/>
          <w:szCs w:val="24"/>
        </w:rPr>
        <w:t>(1) Perekonnanimi</w:t>
      </w:r>
      <w:r w:rsidR="00112AF0" w:rsidRPr="008971DB">
        <w:rPr>
          <w:rFonts w:ascii="Times New Roman" w:hAnsi="Times New Roman"/>
          <w:sz w:val="24"/>
          <w:szCs w:val="24"/>
        </w:rPr>
        <w:t xml:space="preserve"> võib</w:t>
      </w:r>
      <w:r w:rsidRPr="008971DB">
        <w:rPr>
          <w:rFonts w:ascii="Times New Roman" w:hAnsi="Times New Roman"/>
          <w:sz w:val="24"/>
          <w:szCs w:val="24"/>
        </w:rPr>
        <w:t xml:space="preserve"> koosne</w:t>
      </w:r>
      <w:r w:rsidR="00112AF0" w:rsidRPr="008971DB">
        <w:rPr>
          <w:rFonts w:ascii="Times New Roman" w:hAnsi="Times New Roman"/>
          <w:sz w:val="24"/>
          <w:szCs w:val="24"/>
        </w:rPr>
        <w:t>da</w:t>
      </w:r>
      <w:r w:rsidR="00EE7D72" w:rsidRPr="008971DB">
        <w:rPr>
          <w:rFonts w:ascii="Times New Roman" w:hAnsi="Times New Roman"/>
          <w:sz w:val="24"/>
          <w:szCs w:val="24"/>
        </w:rPr>
        <w:t>:</w:t>
      </w:r>
    </w:p>
    <w:p w14:paraId="1CA029A0" w14:textId="5CD8A11E" w:rsidR="00EE7D72" w:rsidRPr="008971DB" w:rsidRDefault="00EE7D72" w:rsidP="008971DB">
      <w:pPr>
        <w:pStyle w:val="Vahedeta"/>
        <w:jc w:val="both"/>
        <w:rPr>
          <w:rFonts w:ascii="Times New Roman" w:hAnsi="Times New Roman"/>
          <w:sz w:val="24"/>
          <w:szCs w:val="24"/>
        </w:rPr>
      </w:pPr>
      <w:r w:rsidRPr="008971DB">
        <w:rPr>
          <w:rFonts w:ascii="Times New Roman" w:hAnsi="Times New Roman"/>
          <w:sz w:val="24"/>
          <w:szCs w:val="24"/>
        </w:rPr>
        <w:t>1)</w:t>
      </w:r>
      <w:r w:rsidR="005903C2" w:rsidRPr="008971DB">
        <w:rPr>
          <w:rFonts w:ascii="Times New Roman" w:hAnsi="Times New Roman"/>
          <w:sz w:val="24"/>
          <w:szCs w:val="24"/>
        </w:rPr>
        <w:t xml:space="preserve"> ühest nimest</w:t>
      </w:r>
      <w:r w:rsidR="001801AF" w:rsidRPr="008971DB">
        <w:rPr>
          <w:rFonts w:ascii="Times New Roman" w:hAnsi="Times New Roman"/>
          <w:sz w:val="24"/>
          <w:szCs w:val="24"/>
        </w:rPr>
        <w:t>;</w:t>
      </w:r>
    </w:p>
    <w:p w14:paraId="17E3B3F5" w14:textId="39525747" w:rsidR="006E09CA" w:rsidRPr="008971DB" w:rsidRDefault="003E1B27" w:rsidP="008971DB">
      <w:pPr>
        <w:pStyle w:val="Vahedeta"/>
        <w:jc w:val="both"/>
        <w:rPr>
          <w:rFonts w:ascii="Times New Roman" w:hAnsi="Times New Roman"/>
          <w:sz w:val="24"/>
          <w:szCs w:val="24"/>
        </w:rPr>
      </w:pPr>
      <w:r w:rsidRPr="008971DB">
        <w:rPr>
          <w:rFonts w:ascii="Times New Roman" w:hAnsi="Times New Roman"/>
          <w:sz w:val="24"/>
          <w:szCs w:val="24"/>
        </w:rPr>
        <w:t>2) kahest sidekriipsuga ühendatud nimest</w:t>
      </w:r>
      <w:r w:rsidR="00AD529E">
        <w:rPr>
          <w:rFonts w:ascii="Times New Roman" w:hAnsi="Times New Roman"/>
          <w:sz w:val="24"/>
          <w:szCs w:val="24"/>
        </w:rPr>
        <w:t xml:space="preserve"> käesolevas</w:t>
      </w:r>
      <w:r w:rsidR="00EB2941">
        <w:rPr>
          <w:rFonts w:ascii="Times New Roman" w:hAnsi="Times New Roman"/>
          <w:sz w:val="24"/>
          <w:szCs w:val="24"/>
        </w:rPr>
        <w:t xml:space="preserve"> seaduses sätestatud juhtudel</w:t>
      </w:r>
      <w:r w:rsidR="0021248D">
        <w:rPr>
          <w:rFonts w:ascii="Times New Roman" w:hAnsi="Times New Roman"/>
          <w:sz w:val="24"/>
          <w:szCs w:val="24"/>
        </w:rPr>
        <w:t xml:space="preserve"> (edaspidi </w:t>
      </w:r>
      <w:proofErr w:type="spellStart"/>
      <w:r w:rsidR="0021248D">
        <w:rPr>
          <w:rFonts w:ascii="Times New Roman" w:hAnsi="Times New Roman"/>
          <w:i/>
          <w:iCs/>
          <w:sz w:val="24"/>
          <w:szCs w:val="24"/>
        </w:rPr>
        <w:t>topeltperekonnanimi</w:t>
      </w:r>
      <w:proofErr w:type="spellEnd"/>
      <w:r w:rsidR="0021248D">
        <w:rPr>
          <w:rFonts w:ascii="Times New Roman" w:hAnsi="Times New Roman"/>
          <w:sz w:val="24"/>
          <w:szCs w:val="24"/>
        </w:rPr>
        <w:t>)</w:t>
      </w:r>
      <w:r w:rsidR="00CF5A70">
        <w:rPr>
          <w:rFonts w:ascii="Times New Roman" w:hAnsi="Times New Roman"/>
          <w:sz w:val="24"/>
          <w:szCs w:val="24"/>
        </w:rPr>
        <w:t>;</w:t>
      </w:r>
    </w:p>
    <w:p w14:paraId="10D9A399" w14:textId="0219616C" w:rsidR="00FA7A15" w:rsidRPr="008971DB" w:rsidRDefault="003E1B27" w:rsidP="008971DB">
      <w:pPr>
        <w:pStyle w:val="Vahedeta"/>
        <w:jc w:val="both"/>
        <w:rPr>
          <w:rFonts w:ascii="Times New Roman" w:hAnsi="Times New Roman"/>
          <w:sz w:val="24"/>
          <w:szCs w:val="24"/>
        </w:rPr>
      </w:pPr>
      <w:r w:rsidRPr="008971DB">
        <w:rPr>
          <w:rFonts w:ascii="Times New Roman" w:hAnsi="Times New Roman"/>
          <w:sz w:val="24"/>
          <w:szCs w:val="24"/>
        </w:rPr>
        <w:t>3</w:t>
      </w:r>
      <w:r w:rsidR="00EE7D72" w:rsidRPr="008971DB">
        <w:rPr>
          <w:rFonts w:ascii="Times New Roman" w:hAnsi="Times New Roman"/>
          <w:sz w:val="24"/>
          <w:szCs w:val="24"/>
        </w:rPr>
        <w:t xml:space="preserve">) </w:t>
      </w:r>
      <w:r w:rsidR="00DC2D12">
        <w:rPr>
          <w:rFonts w:ascii="Times New Roman" w:hAnsi="Times New Roman"/>
          <w:sz w:val="24"/>
          <w:szCs w:val="24"/>
        </w:rPr>
        <w:t>kuni kolmest</w:t>
      </w:r>
      <w:r w:rsidR="00326BCE">
        <w:rPr>
          <w:rFonts w:ascii="Times New Roman" w:hAnsi="Times New Roman"/>
          <w:sz w:val="24"/>
          <w:szCs w:val="24"/>
        </w:rPr>
        <w:t xml:space="preserve"> </w:t>
      </w:r>
      <w:r w:rsidR="000F0FC1">
        <w:rPr>
          <w:rFonts w:ascii="Times New Roman" w:hAnsi="Times New Roman"/>
          <w:sz w:val="24"/>
          <w:szCs w:val="24"/>
        </w:rPr>
        <w:t xml:space="preserve">lahku kirjutatud </w:t>
      </w:r>
      <w:r w:rsidR="00326BCE">
        <w:rPr>
          <w:rFonts w:ascii="Times New Roman" w:hAnsi="Times New Roman"/>
          <w:sz w:val="24"/>
          <w:szCs w:val="24"/>
        </w:rPr>
        <w:t>nimest</w:t>
      </w:r>
      <w:r w:rsidRPr="008971DB">
        <w:rPr>
          <w:rFonts w:ascii="Times New Roman" w:hAnsi="Times New Roman"/>
          <w:sz w:val="24"/>
          <w:szCs w:val="24"/>
        </w:rPr>
        <w:t xml:space="preserve"> </w:t>
      </w:r>
      <w:r w:rsidR="00AD529E">
        <w:rPr>
          <w:rFonts w:ascii="Times New Roman" w:hAnsi="Times New Roman"/>
          <w:sz w:val="24"/>
          <w:szCs w:val="24"/>
        </w:rPr>
        <w:t xml:space="preserve">käesolevas </w:t>
      </w:r>
      <w:r w:rsidR="00EB2941">
        <w:rPr>
          <w:rFonts w:ascii="Times New Roman" w:hAnsi="Times New Roman"/>
          <w:sz w:val="24"/>
          <w:szCs w:val="24"/>
        </w:rPr>
        <w:t>seaduses sätestatud juhtudel</w:t>
      </w:r>
      <w:r w:rsidRPr="008971DB">
        <w:rPr>
          <w:rFonts w:ascii="Times New Roman" w:hAnsi="Times New Roman"/>
          <w:sz w:val="24"/>
          <w:szCs w:val="24"/>
        </w:rPr>
        <w:t>.</w:t>
      </w:r>
    </w:p>
    <w:p w14:paraId="49B5884E" w14:textId="77777777" w:rsidR="003E1B27" w:rsidRPr="008971DB" w:rsidRDefault="003E1B27" w:rsidP="008971DB">
      <w:pPr>
        <w:pStyle w:val="Vahedeta"/>
        <w:jc w:val="both"/>
        <w:rPr>
          <w:rFonts w:ascii="Times New Roman" w:hAnsi="Times New Roman"/>
          <w:sz w:val="24"/>
          <w:szCs w:val="24"/>
        </w:rPr>
      </w:pPr>
    </w:p>
    <w:p w14:paraId="0B8A4EBF" w14:textId="7C28E387" w:rsidR="005903C2" w:rsidRPr="008971DB" w:rsidRDefault="005903C2" w:rsidP="008971DB">
      <w:pPr>
        <w:pStyle w:val="Vahedeta"/>
        <w:jc w:val="both"/>
        <w:rPr>
          <w:rFonts w:ascii="Times New Roman" w:hAnsi="Times New Roman"/>
          <w:sz w:val="24"/>
          <w:szCs w:val="24"/>
        </w:rPr>
      </w:pPr>
      <w:r w:rsidRPr="008971DB">
        <w:rPr>
          <w:rFonts w:ascii="Times New Roman" w:hAnsi="Times New Roman"/>
          <w:sz w:val="24"/>
          <w:szCs w:val="24"/>
        </w:rPr>
        <w:t>(</w:t>
      </w:r>
      <w:r w:rsidR="00E7302F" w:rsidRPr="008971DB">
        <w:rPr>
          <w:rFonts w:ascii="Times New Roman" w:hAnsi="Times New Roman"/>
          <w:sz w:val="24"/>
          <w:szCs w:val="24"/>
        </w:rPr>
        <w:t>2</w:t>
      </w:r>
      <w:r w:rsidRPr="008971DB">
        <w:rPr>
          <w:rFonts w:ascii="Times New Roman" w:hAnsi="Times New Roman"/>
          <w:sz w:val="24"/>
          <w:szCs w:val="24"/>
        </w:rPr>
        <w:t xml:space="preserve">) Perekonnanime vahetamisel ja muutmisel võib </w:t>
      </w:r>
      <w:r w:rsidR="00B4184B">
        <w:rPr>
          <w:rFonts w:ascii="Times New Roman" w:hAnsi="Times New Roman"/>
          <w:sz w:val="24"/>
          <w:szCs w:val="24"/>
        </w:rPr>
        <w:t>käesoleva paragrahvi lõi</w:t>
      </w:r>
      <w:r w:rsidR="002B7977">
        <w:rPr>
          <w:rFonts w:ascii="Times New Roman" w:hAnsi="Times New Roman"/>
          <w:sz w:val="24"/>
          <w:szCs w:val="24"/>
        </w:rPr>
        <w:t>k</w:t>
      </w:r>
      <w:r w:rsidR="00B4184B">
        <w:rPr>
          <w:rFonts w:ascii="Times New Roman" w:hAnsi="Times New Roman"/>
          <w:sz w:val="24"/>
          <w:szCs w:val="24"/>
        </w:rPr>
        <w:t>e 1 punktis 2 sätestatud juhul</w:t>
      </w:r>
      <w:r w:rsidRPr="008971DB">
        <w:rPr>
          <w:rFonts w:ascii="Times New Roman" w:hAnsi="Times New Roman"/>
          <w:sz w:val="24"/>
          <w:szCs w:val="24"/>
        </w:rPr>
        <w:t xml:space="preserve"> sidekriipsuga ühendada üksnes ühest nimest koosneva</w:t>
      </w:r>
      <w:r w:rsidR="00776C43" w:rsidRPr="008971DB">
        <w:rPr>
          <w:rFonts w:ascii="Times New Roman" w:hAnsi="Times New Roman"/>
          <w:sz w:val="24"/>
          <w:szCs w:val="24"/>
        </w:rPr>
        <w:t>i</w:t>
      </w:r>
      <w:r w:rsidRPr="008971DB">
        <w:rPr>
          <w:rFonts w:ascii="Times New Roman" w:hAnsi="Times New Roman"/>
          <w:sz w:val="24"/>
          <w:szCs w:val="24"/>
        </w:rPr>
        <w:t>d perekonnanime</w:t>
      </w:r>
      <w:r w:rsidR="00776C43" w:rsidRPr="008971DB">
        <w:rPr>
          <w:rFonts w:ascii="Times New Roman" w:hAnsi="Times New Roman"/>
          <w:sz w:val="24"/>
          <w:szCs w:val="24"/>
        </w:rPr>
        <w:t>si</w:t>
      </w:r>
      <w:r w:rsidRPr="008971DB">
        <w:rPr>
          <w:rFonts w:ascii="Times New Roman" w:hAnsi="Times New Roman"/>
          <w:sz w:val="24"/>
          <w:szCs w:val="24"/>
        </w:rPr>
        <w:t>d.</w:t>
      </w:r>
    </w:p>
    <w:p w14:paraId="523D1542" w14:textId="77777777" w:rsidR="004F3A79" w:rsidRDefault="004F3A79" w:rsidP="008971DB">
      <w:pPr>
        <w:pStyle w:val="Vahedeta"/>
        <w:jc w:val="both"/>
        <w:rPr>
          <w:rFonts w:ascii="Times New Roman" w:hAnsi="Times New Roman"/>
          <w:sz w:val="24"/>
          <w:szCs w:val="24"/>
        </w:rPr>
      </w:pPr>
      <w:bookmarkStart w:id="15" w:name="_Hlk211429483"/>
    </w:p>
    <w:p w14:paraId="266CF5E4" w14:textId="741E4C23" w:rsidR="004F3A79" w:rsidRDefault="004F3A79" w:rsidP="004F3A79">
      <w:pPr>
        <w:pStyle w:val="Vahedeta"/>
        <w:jc w:val="both"/>
        <w:rPr>
          <w:rFonts w:ascii="Times New Roman" w:hAnsi="Times New Roman"/>
          <w:sz w:val="24"/>
          <w:szCs w:val="24"/>
        </w:rPr>
      </w:pPr>
      <w:commentRangeStart w:id="16"/>
      <w:r w:rsidRPr="565D14C7">
        <w:rPr>
          <w:rFonts w:ascii="Times New Roman" w:hAnsi="Times New Roman"/>
          <w:sz w:val="24"/>
          <w:szCs w:val="24"/>
        </w:rPr>
        <w:t xml:space="preserve">(3) </w:t>
      </w:r>
      <w:commentRangeEnd w:id="16"/>
      <w:r>
        <w:commentReference w:id="16"/>
      </w:r>
      <w:r w:rsidR="00525EF4" w:rsidRPr="565D14C7">
        <w:rPr>
          <w:rFonts w:ascii="Times New Roman" w:hAnsi="Times New Roman"/>
          <w:sz w:val="24"/>
          <w:szCs w:val="24"/>
        </w:rPr>
        <w:t xml:space="preserve">Nimed, </w:t>
      </w:r>
      <w:bookmarkStart w:id="17" w:name="_Hlk215411986"/>
      <w:r w:rsidR="00525EF4" w:rsidRPr="565D14C7">
        <w:rPr>
          <w:rFonts w:ascii="Times New Roman" w:hAnsi="Times New Roman"/>
          <w:sz w:val="24"/>
          <w:szCs w:val="24"/>
        </w:rPr>
        <w:t>mille kirjapildid erinevad rahvuse või keele nimetraditsiooni tõttu soo, perekonnaseisu või muu tunnuse osas</w:t>
      </w:r>
      <w:bookmarkEnd w:id="17"/>
      <w:r w:rsidR="00525EF4" w:rsidRPr="565D14C7">
        <w:rPr>
          <w:rFonts w:ascii="Times New Roman" w:hAnsi="Times New Roman"/>
          <w:sz w:val="24"/>
          <w:szCs w:val="24"/>
        </w:rPr>
        <w:t>, loetakse s</w:t>
      </w:r>
      <w:r w:rsidRPr="565D14C7">
        <w:rPr>
          <w:rFonts w:ascii="Times New Roman" w:hAnsi="Times New Roman"/>
          <w:sz w:val="24"/>
          <w:szCs w:val="24"/>
        </w:rPr>
        <w:t>amaks perekonnanimeks</w:t>
      </w:r>
      <w:r w:rsidR="00525EF4" w:rsidRPr="565D14C7">
        <w:rPr>
          <w:rFonts w:ascii="Times New Roman" w:hAnsi="Times New Roman"/>
          <w:sz w:val="24"/>
          <w:szCs w:val="24"/>
        </w:rPr>
        <w:t>.</w:t>
      </w:r>
    </w:p>
    <w:bookmarkEnd w:id="15"/>
    <w:p w14:paraId="073B3FBE" w14:textId="77777777" w:rsidR="005903C2" w:rsidRPr="008971DB" w:rsidRDefault="005903C2" w:rsidP="008971DB">
      <w:pPr>
        <w:pStyle w:val="Vahedeta"/>
        <w:jc w:val="both"/>
        <w:rPr>
          <w:rFonts w:ascii="Times New Roman" w:hAnsi="Times New Roman"/>
          <w:sz w:val="24"/>
          <w:szCs w:val="24"/>
        </w:rPr>
      </w:pPr>
    </w:p>
    <w:p w14:paraId="29194E30" w14:textId="38B8A1C0" w:rsidR="00A863D8" w:rsidRDefault="005903C2" w:rsidP="008971DB">
      <w:pPr>
        <w:pStyle w:val="Vahedeta"/>
        <w:jc w:val="both"/>
        <w:rPr>
          <w:rFonts w:ascii="Times New Roman" w:hAnsi="Times New Roman"/>
          <w:sz w:val="24"/>
          <w:szCs w:val="24"/>
        </w:rPr>
      </w:pPr>
      <w:r w:rsidRPr="008971DB">
        <w:rPr>
          <w:rFonts w:ascii="Times New Roman" w:hAnsi="Times New Roman"/>
          <w:sz w:val="24"/>
          <w:szCs w:val="24"/>
        </w:rPr>
        <w:t>(</w:t>
      </w:r>
      <w:r w:rsidR="00D71E60">
        <w:rPr>
          <w:rFonts w:ascii="Times New Roman" w:hAnsi="Times New Roman"/>
          <w:sz w:val="24"/>
          <w:szCs w:val="24"/>
        </w:rPr>
        <w:t>4</w:t>
      </w:r>
      <w:r w:rsidRPr="008971DB">
        <w:rPr>
          <w:rFonts w:ascii="Times New Roman" w:hAnsi="Times New Roman"/>
          <w:sz w:val="24"/>
          <w:szCs w:val="24"/>
        </w:rPr>
        <w:t xml:space="preserve">) </w:t>
      </w:r>
      <w:r w:rsidR="00BD0908">
        <w:rPr>
          <w:rFonts w:ascii="Times New Roman" w:hAnsi="Times New Roman"/>
          <w:sz w:val="24"/>
          <w:szCs w:val="24"/>
        </w:rPr>
        <w:t>Käesoleva paragrahvi lõike</w:t>
      </w:r>
      <w:r w:rsidR="0069387E">
        <w:rPr>
          <w:rFonts w:ascii="Times New Roman" w:hAnsi="Times New Roman"/>
          <w:sz w:val="24"/>
          <w:szCs w:val="24"/>
        </w:rPr>
        <w:t>s</w:t>
      </w:r>
      <w:r w:rsidR="00BD0908">
        <w:rPr>
          <w:rFonts w:ascii="Times New Roman" w:hAnsi="Times New Roman"/>
          <w:sz w:val="24"/>
          <w:szCs w:val="24"/>
        </w:rPr>
        <w:t xml:space="preserve"> 3</w:t>
      </w:r>
      <w:r w:rsidR="0069387E">
        <w:rPr>
          <w:rFonts w:ascii="Times New Roman" w:hAnsi="Times New Roman"/>
          <w:sz w:val="24"/>
          <w:szCs w:val="24"/>
        </w:rPr>
        <w:t xml:space="preserve"> nimetatud</w:t>
      </w:r>
      <w:r w:rsidR="00BD0908">
        <w:rPr>
          <w:rFonts w:ascii="Times New Roman" w:hAnsi="Times New Roman"/>
          <w:sz w:val="24"/>
          <w:szCs w:val="24"/>
        </w:rPr>
        <w:t xml:space="preserve"> </w:t>
      </w:r>
      <w:r w:rsidR="0069387E">
        <w:rPr>
          <w:rFonts w:ascii="Times New Roman" w:hAnsi="Times New Roman"/>
          <w:sz w:val="24"/>
          <w:szCs w:val="24"/>
        </w:rPr>
        <w:t xml:space="preserve">perekonnanime samasuse hindamisel </w:t>
      </w:r>
      <w:bookmarkStart w:id="18" w:name="_Hlk211607679"/>
      <w:r w:rsidR="00565C6C" w:rsidRPr="008971DB">
        <w:rPr>
          <w:rFonts w:ascii="Times New Roman" w:hAnsi="Times New Roman"/>
          <w:sz w:val="24"/>
          <w:szCs w:val="24"/>
        </w:rPr>
        <w:t>võ</w:t>
      </w:r>
      <w:r w:rsidR="00ED4EB2">
        <w:rPr>
          <w:rFonts w:ascii="Times New Roman" w:hAnsi="Times New Roman"/>
          <w:sz w:val="24"/>
          <w:szCs w:val="24"/>
        </w:rPr>
        <w:t>etakse</w:t>
      </w:r>
      <w:r w:rsidR="00565C6C" w:rsidRPr="008971DB">
        <w:rPr>
          <w:rFonts w:ascii="Times New Roman" w:hAnsi="Times New Roman"/>
          <w:sz w:val="24"/>
          <w:szCs w:val="24"/>
        </w:rPr>
        <w:t xml:space="preserve"> </w:t>
      </w:r>
      <w:r w:rsidR="00471088" w:rsidRPr="008971DB">
        <w:rPr>
          <w:rFonts w:ascii="Times New Roman" w:hAnsi="Times New Roman"/>
          <w:sz w:val="24"/>
          <w:szCs w:val="24"/>
        </w:rPr>
        <w:t xml:space="preserve">vajadusel aluseks nimeteadusliku usaldusasutuse </w:t>
      </w:r>
      <w:bookmarkEnd w:id="18"/>
      <w:r w:rsidR="00471088" w:rsidRPr="008971DB">
        <w:rPr>
          <w:rFonts w:ascii="Times New Roman" w:hAnsi="Times New Roman"/>
          <w:sz w:val="24"/>
          <w:szCs w:val="24"/>
        </w:rPr>
        <w:t>arvamus.</w:t>
      </w:r>
    </w:p>
    <w:p w14:paraId="58329CAA" w14:textId="77777777" w:rsidR="005903C2" w:rsidRPr="008E45AD" w:rsidRDefault="005903C2" w:rsidP="008971DB">
      <w:pPr>
        <w:pStyle w:val="Vahedeta"/>
        <w:jc w:val="both"/>
        <w:rPr>
          <w:rFonts w:ascii="Times New Roman" w:hAnsi="Times New Roman"/>
          <w:sz w:val="24"/>
          <w:szCs w:val="24"/>
        </w:rPr>
      </w:pPr>
    </w:p>
    <w:p w14:paraId="28B11195" w14:textId="77777777" w:rsidR="005903C2" w:rsidRPr="005772EA" w:rsidRDefault="005903C2">
      <w:pPr>
        <w:pStyle w:val="Vahedeta"/>
        <w:jc w:val="center"/>
        <w:rPr>
          <w:rFonts w:ascii="Times New Roman" w:hAnsi="Times New Roman"/>
          <w:b/>
          <w:bCs/>
          <w:sz w:val="24"/>
          <w:szCs w:val="24"/>
        </w:rPr>
      </w:pPr>
      <w:r w:rsidRPr="00EB2941">
        <w:rPr>
          <w:rFonts w:ascii="Times New Roman" w:hAnsi="Times New Roman"/>
          <w:b/>
          <w:bCs/>
          <w:sz w:val="24"/>
          <w:szCs w:val="24"/>
        </w:rPr>
        <w:t>2. peatükk</w:t>
      </w:r>
    </w:p>
    <w:p w14:paraId="2BFC4338" w14:textId="76FBE81F" w:rsidR="005903C2" w:rsidRPr="005772EA" w:rsidRDefault="005903C2">
      <w:pPr>
        <w:pStyle w:val="Vahedeta"/>
        <w:jc w:val="center"/>
        <w:rPr>
          <w:rFonts w:ascii="Times New Roman" w:hAnsi="Times New Roman"/>
          <w:b/>
          <w:bCs/>
          <w:sz w:val="24"/>
          <w:szCs w:val="24"/>
        </w:rPr>
      </w:pPr>
      <w:r w:rsidRPr="00EB2941">
        <w:rPr>
          <w:rFonts w:ascii="Times New Roman" w:hAnsi="Times New Roman"/>
          <w:b/>
          <w:bCs/>
          <w:sz w:val="24"/>
          <w:szCs w:val="24"/>
        </w:rPr>
        <w:t>Isikunime andmine</w:t>
      </w:r>
    </w:p>
    <w:p w14:paraId="09A835A8" w14:textId="77777777" w:rsidR="008E45AD" w:rsidRPr="008E45AD" w:rsidRDefault="008E45AD" w:rsidP="00256121">
      <w:pPr>
        <w:pStyle w:val="Vahedeta"/>
        <w:jc w:val="both"/>
        <w:rPr>
          <w:rFonts w:ascii="Times New Roman" w:hAnsi="Times New Roman"/>
          <w:sz w:val="24"/>
          <w:szCs w:val="24"/>
        </w:rPr>
      </w:pPr>
    </w:p>
    <w:p w14:paraId="0C54D620" w14:textId="6DA5B89C" w:rsidR="00256121" w:rsidRPr="00A7041C" w:rsidRDefault="00256121" w:rsidP="00256121">
      <w:pPr>
        <w:pStyle w:val="Vahedeta"/>
        <w:jc w:val="both"/>
        <w:rPr>
          <w:rFonts w:ascii="Times New Roman" w:hAnsi="Times New Roman"/>
          <w:b/>
          <w:bCs/>
          <w:sz w:val="24"/>
          <w:szCs w:val="24"/>
        </w:rPr>
      </w:pPr>
      <w:commentRangeStart w:id="19"/>
      <w:r w:rsidRPr="6CF33F9D">
        <w:rPr>
          <w:rFonts w:ascii="Times New Roman" w:hAnsi="Times New Roman"/>
          <w:b/>
          <w:bCs/>
          <w:sz w:val="24"/>
          <w:szCs w:val="24"/>
        </w:rPr>
        <w:t xml:space="preserve">§ </w:t>
      </w:r>
      <w:r w:rsidR="007C7F34" w:rsidRPr="6CF33F9D">
        <w:rPr>
          <w:rFonts w:ascii="Times New Roman" w:hAnsi="Times New Roman"/>
          <w:b/>
          <w:bCs/>
          <w:sz w:val="24"/>
          <w:szCs w:val="24"/>
        </w:rPr>
        <w:t>8</w:t>
      </w:r>
      <w:r w:rsidRPr="6CF33F9D">
        <w:rPr>
          <w:rFonts w:ascii="Times New Roman" w:hAnsi="Times New Roman"/>
          <w:b/>
          <w:bCs/>
          <w:sz w:val="24"/>
          <w:szCs w:val="24"/>
        </w:rPr>
        <w:t>. Isikunime andmine</w:t>
      </w:r>
      <w:commentRangeEnd w:id="19"/>
      <w:r>
        <w:commentReference w:id="19"/>
      </w:r>
    </w:p>
    <w:p w14:paraId="7A3E094E" w14:textId="77777777" w:rsidR="00256121" w:rsidRDefault="00256121" w:rsidP="00256121">
      <w:pPr>
        <w:pStyle w:val="Vahedeta"/>
        <w:jc w:val="both"/>
        <w:rPr>
          <w:rFonts w:ascii="Times New Roman" w:hAnsi="Times New Roman"/>
          <w:sz w:val="24"/>
          <w:szCs w:val="24"/>
        </w:rPr>
      </w:pPr>
    </w:p>
    <w:p w14:paraId="23775053" w14:textId="147D5A5A" w:rsidR="00A7041C" w:rsidRPr="008971DB" w:rsidRDefault="00A7041C" w:rsidP="00A7041C">
      <w:pPr>
        <w:pStyle w:val="Vahedeta"/>
        <w:jc w:val="both"/>
        <w:rPr>
          <w:rFonts w:ascii="Times New Roman" w:hAnsi="Times New Roman"/>
          <w:sz w:val="24"/>
          <w:szCs w:val="24"/>
        </w:rPr>
      </w:pPr>
      <w:r w:rsidRPr="008971DB">
        <w:rPr>
          <w:rFonts w:ascii="Times New Roman" w:hAnsi="Times New Roman"/>
          <w:sz w:val="24"/>
          <w:szCs w:val="24"/>
        </w:rPr>
        <w:t>Isikunime andmine on lapsele isikunime panemine:</w:t>
      </w:r>
    </w:p>
    <w:p w14:paraId="33513F51" w14:textId="77777777" w:rsidR="00A7041C" w:rsidRPr="008971DB" w:rsidRDefault="00A7041C" w:rsidP="00A7041C">
      <w:pPr>
        <w:pStyle w:val="Vahedeta"/>
        <w:jc w:val="both"/>
        <w:rPr>
          <w:rFonts w:ascii="Times New Roman" w:hAnsi="Times New Roman"/>
          <w:sz w:val="24"/>
          <w:szCs w:val="24"/>
        </w:rPr>
      </w:pPr>
      <w:r w:rsidRPr="008971DB">
        <w:rPr>
          <w:rFonts w:ascii="Times New Roman" w:hAnsi="Times New Roman"/>
          <w:sz w:val="24"/>
          <w:szCs w:val="24"/>
        </w:rPr>
        <w:t>1) sünni registreerimisel;</w:t>
      </w:r>
    </w:p>
    <w:p w14:paraId="4EF6E4FC" w14:textId="4E4A07DE" w:rsidR="00A7041C" w:rsidRPr="008971DB" w:rsidRDefault="00A7041C" w:rsidP="00A7041C">
      <w:pPr>
        <w:pStyle w:val="Vahedeta"/>
        <w:jc w:val="both"/>
        <w:rPr>
          <w:rFonts w:ascii="Times New Roman" w:hAnsi="Times New Roman"/>
          <w:sz w:val="24"/>
          <w:szCs w:val="24"/>
        </w:rPr>
      </w:pPr>
      <w:r w:rsidRPr="008971DB">
        <w:rPr>
          <w:rFonts w:ascii="Times New Roman" w:hAnsi="Times New Roman"/>
          <w:sz w:val="24"/>
          <w:szCs w:val="24"/>
        </w:rPr>
        <w:t xml:space="preserve">2) isaduse omaksvõtul, tuvastamisel </w:t>
      </w:r>
      <w:r w:rsidR="001C007A">
        <w:rPr>
          <w:rFonts w:ascii="Times New Roman" w:hAnsi="Times New Roman"/>
          <w:sz w:val="24"/>
          <w:szCs w:val="24"/>
        </w:rPr>
        <w:t>või</w:t>
      </w:r>
      <w:r w:rsidRPr="008971DB">
        <w:rPr>
          <w:rFonts w:ascii="Times New Roman" w:hAnsi="Times New Roman"/>
          <w:sz w:val="24"/>
          <w:szCs w:val="24"/>
        </w:rPr>
        <w:t xml:space="preserve"> vaidlustamisel;</w:t>
      </w:r>
    </w:p>
    <w:p w14:paraId="70BB7A3A" w14:textId="2422AC72" w:rsidR="00A7041C" w:rsidRPr="00603C1C" w:rsidRDefault="00A7041C" w:rsidP="00A7041C">
      <w:pPr>
        <w:pStyle w:val="Vahedeta"/>
        <w:jc w:val="both"/>
        <w:rPr>
          <w:rFonts w:ascii="Times New Roman" w:hAnsi="Times New Roman"/>
          <w:sz w:val="24"/>
          <w:szCs w:val="24"/>
        </w:rPr>
      </w:pPr>
      <w:r w:rsidRPr="008971DB">
        <w:rPr>
          <w:rFonts w:ascii="Times New Roman" w:hAnsi="Times New Roman"/>
          <w:sz w:val="24"/>
          <w:szCs w:val="24"/>
        </w:rPr>
        <w:t xml:space="preserve">3) </w:t>
      </w:r>
      <w:r w:rsidRPr="00603C1C">
        <w:rPr>
          <w:rFonts w:ascii="Times New Roman" w:hAnsi="Times New Roman"/>
          <w:sz w:val="24"/>
          <w:szCs w:val="24"/>
        </w:rPr>
        <w:t xml:space="preserve">lapsendamisel </w:t>
      </w:r>
      <w:r w:rsidR="001C007A" w:rsidRPr="00603C1C">
        <w:rPr>
          <w:rFonts w:ascii="Times New Roman" w:hAnsi="Times New Roman"/>
          <w:sz w:val="24"/>
          <w:szCs w:val="24"/>
        </w:rPr>
        <w:t>või</w:t>
      </w:r>
      <w:r w:rsidRPr="00603C1C">
        <w:rPr>
          <w:rFonts w:ascii="Times New Roman" w:hAnsi="Times New Roman"/>
          <w:sz w:val="24"/>
          <w:szCs w:val="24"/>
        </w:rPr>
        <w:t xml:space="preserve"> lapsendamise kehtetuks tunnistamisel.</w:t>
      </w:r>
    </w:p>
    <w:p w14:paraId="57F7F240" w14:textId="4295B52E" w:rsidR="005903C2" w:rsidRPr="00B95A67" w:rsidRDefault="005903C2" w:rsidP="008971DB">
      <w:pPr>
        <w:pStyle w:val="Vahedeta"/>
        <w:jc w:val="both"/>
        <w:rPr>
          <w:rFonts w:ascii="Times New Roman" w:hAnsi="Times New Roman"/>
          <w:sz w:val="24"/>
          <w:szCs w:val="24"/>
        </w:rPr>
      </w:pPr>
    </w:p>
    <w:p w14:paraId="5E15722A" w14:textId="411F42C1" w:rsidR="005903C2" w:rsidRPr="008971DB" w:rsidRDefault="005903C2" w:rsidP="008971DB">
      <w:pPr>
        <w:spacing w:after="0" w:line="240" w:lineRule="auto"/>
        <w:jc w:val="both"/>
        <w:rPr>
          <w:rFonts w:ascii="Times New Roman" w:hAnsi="Times New Roman" w:cs="Times New Roman"/>
          <w:b/>
          <w:bCs/>
          <w:sz w:val="24"/>
          <w:szCs w:val="24"/>
        </w:rPr>
      </w:pPr>
      <w:commentRangeStart w:id="20"/>
      <w:r w:rsidRPr="6CF33F9D">
        <w:rPr>
          <w:rFonts w:ascii="Times New Roman" w:hAnsi="Times New Roman" w:cs="Times New Roman"/>
          <w:b/>
          <w:bCs/>
          <w:sz w:val="24"/>
          <w:szCs w:val="24"/>
        </w:rPr>
        <w:t xml:space="preserve">§ </w:t>
      </w:r>
      <w:r w:rsidR="007C7F34" w:rsidRPr="6CF33F9D">
        <w:rPr>
          <w:rFonts w:ascii="Times New Roman" w:hAnsi="Times New Roman" w:cs="Times New Roman"/>
          <w:b/>
          <w:bCs/>
          <w:sz w:val="24"/>
          <w:szCs w:val="24"/>
        </w:rPr>
        <w:t>9</w:t>
      </w:r>
      <w:r w:rsidRPr="6CF33F9D">
        <w:rPr>
          <w:rFonts w:ascii="Times New Roman" w:hAnsi="Times New Roman" w:cs="Times New Roman"/>
          <w:b/>
          <w:bCs/>
          <w:sz w:val="24"/>
          <w:szCs w:val="24"/>
        </w:rPr>
        <w:t>.</w:t>
      </w:r>
      <w:r w:rsidR="00A7041C" w:rsidRPr="6CF33F9D">
        <w:rPr>
          <w:rFonts w:ascii="Times New Roman" w:hAnsi="Times New Roman" w:cs="Times New Roman"/>
          <w:b/>
          <w:bCs/>
          <w:sz w:val="24"/>
          <w:szCs w:val="24"/>
        </w:rPr>
        <w:t xml:space="preserve"> Sünni registreerimisel isikunime andmine</w:t>
      </w:r>
      <w:commentRangeEnd w:id="20"/>
      <w:r>
        <w:commentReference w:id="20"/>
      </w:r>
    </w:p>
    <w:p w14:paraId="77C9AB31" w14:textId="77777777" w:rsidR="005903C2" w:rsidRPr="008971DB" w:rsidRDefault="005903C2" w:rsidP="008971DB">
      <w:pPr>
        <w:pStyle w:val="Vahedeta"/>
        <w:jc w:val="both"/>
        <w:rPr>
          <w:rFonts w:ascii="Times New Roman" w:hAnsi="Times New Roman"/>
          <w:sz w:val="24"/>
          <w:szCs w:val="24"/>
        </w:rPr>
      </w:pPr>
    </w:p>
    <w:p w14:paraId="253A1250" w14:textId="47FAEC2B" w:rsidR="005903C2" w:rsidRPr="008971DB" w:rsidRDefault="005903C2" w:rsidP="008971DB">
      <w:pPr>
        <w:pStyle w:val="Vahedeta"/>
        <w:jc w:val="both"/>
        <w:rPr>
          <w:rFonts w:ascii="Times New Roman" w:hAnsi="Times New Roman"/>
          <w:sz w:val="24"/>
          <w:szCs w:val="24"/>
        </w:rPr>
      </w:pPr>
      <w:r w:rsidRPr="6CF33F9D">
        <w:rPr>
          <w:rFonts w:ascii="Times New Roman" w:hAnsi="Times New Roman"/>
          <w:sz w:val="24"/>
          <w:szCs w:val="24"/>
        </w:rPr>
        <w:t xml:space="preserve">(1) </w:t>
      </w:r>
      <w:r w:rsidR="008D7273" w:rsidRPr="6CF33F9D">
        <w:rPr>
          <w:rFonts w:ascii="Times New Roman" w:hAnsi="Times New Roman"/>
          <w:sz w:val="24"/>
          <w:szCs w:val="24"/>
        </w:rPr>
        <w:t xml:space="preserve">Sünni registreerimisel antakse </w:t>
      </w:r>
      <w:r w:rsidR="00B85206" w:rsidRPr="6CF33F9D">
        <w:rPr>
          <w:rFonts w:ascii="Times New Roman" w:hAnsi="Times New Roman"/>
          <w:sz w:val="24"/>
          <w:szCs w:val="24"/>
        </w:rPr>
        <w:t>lapsele eesnimi ja perekonnanimi vanemate kokkuleppel või ainsa vanema või eestkostja ettepanekul.</w:t>
      </w:r>
    </w:p>
    <w:p w14:paraId="583EECD3" w14:textId="77777777" w:rsidR="00B85206" w:rsidRPr="008971DB" w:rsidRDefault="00B85206" w:rsidP="008971DB">
      <w:pPr>
        <w:pStyle w:val="Vahedeta"/>
        <w:jc w:val="both"/>
        <w:rPr>
          <w:rFonts w:ascii="Times New Roman" w:hAnsi="Times New Roman"/>
          <w:sz w:val="24"/>
          <w:szCs w:val="24"/>
        </w:rPr>
      </w:pPr>
    </w:p>
    <w:p w14:paraId="7D2D9A7D" w14:textId="77777777" w:rsidR="00B0279D" w:rsidRDefault="00B0279D" w:rsidP="00B0279D">
      <w:pPr>
        <w:pStyle w:val="Vahedeta"/>
        <w:jc w:val="both"/>
        <w:rPr>
          <w:rFonts w:ascii="Times New Roman" w:hAnsi="Times New Roman"/>
          <w:sz w:val="24"/>
          <w:szCs w:val="24"/>
        </w:rPr>
      </w:pPr>
      <w:r w:rsidRPr="6CF33F9D">
        <w:rPr>
          <w:rFonts w:ascii="Times New Roman" w:hAnsi="Times New Roman"/>
          <w:sz w:val="24"/>
          <w:szCs w:val="24"/>
        </w:rPr>
        <w:t>(2) Lapse perekonnanimeks antakse:</w:t>
      </w:r>
    </w:p>
    <w:p w14:paraId="598CA1FF" w14:textId="6F89F8DB" w:rsidR="00B0279D" w:rsidRDefault="00B0279D" w:rsidP="00B0279D">
      <w:pPr>
        <w:pStyle w:val="Vahedeta"/>
        <w:jc w:val="both"/>
        <w:rPr>
          <w:rFonts w:ascii="Times New Roman" w:hAnsi="Times New Roman"/>
          <w:sz w:val="24"/>
          <w:szCs w:val="24"/>
        </w:rPr>
      </w:pPr>
      <w:r>
        <w:rPr>
          <w:rFonts w:ascii="Times New Roman" w:hAnsi="Times New Roman"/>
          <w:sz w:val="24"/>
          <w:szCs w:val="24"/>
        </w:rPr>
        <w:t xml:space="preserve">1) ühe </w:t>
      </w:r>
      <w:r w:rsidRPr="008971DB">
        <w:rPr>
          <w:rFonts w:ascii="Times New Roman" w:hAnsi="Times New Roman"/>
          <w:sz w:val="24"/>
          <w:szCs w:val="24"/>
        </w:rPr>
        <w:t>vanema perekonnanimi</w:t>
      </w:r>
      <w:r>
        <w:rPr>
          <w:rFonts w:ascii="Times New Roman" w:hAnsi="Times New Roman"/>
          <w:sz w:val="24"/>
          <w:szCs w:val="24"/>
        </w:rPr>
        <w:t>;</w:t>
      </w:r>
    </w:p>
    <w:p w14:paraId="25F607FA" w14:textId="032FA5C2" w:rsidR="005903C2" w:rsidRDefault="00B0279D" w:rsidP="00B0279D">
      <w:pPr>
        <w:pStyle w:val="Vahedeta"/>
        <w:jc w:val="both"/>
        <w:rPr>
          <w:rFonts w:ascii="Times New Roman" w:hAnsi="Times New Roman"/>
          <w:sz w:val="24"/>
          <w:szCs w:val="24"/>
        </w:rPr>
      </w:pPr>
      <w:r>
        <w:rPr>
          <w:rFonts w:ascii="Times New Roman" w:hAnsi="Times New Roman"/>
          <w:sz w:val="24"/>
          <w:szCs w:val="24"/>
        </w:rPr>
        <w:t xml:space="preserve">2) ühe vanema </w:t>
      </w:r>
      <w:proofErr w:type="spellStart"/>
      <w:r>
        <w:rPr>
          <w:rFonts w:ascii="Times New Roman" w:hAnsi="Times New Roman"/>
          <w:sz w:val="24"/>
          <w:szCs w:val="24"/>
        </w:rPr>
        <w:t>topeltperekonnanimest</w:t>
      </w:r>
      <w:proofErr w:type="spellEnd"/>
      <w:r>
        <w:rPr>
          <w:rFonts w:ascii="Times New Roman" w:hAnsi="Times New Roman"/>
          <w:sz w:val="24"/>
          <w:szCs w:val="24"/>
        </w:rPr>
        <w:t xml:space="preserve"> üks nimi.</w:t>
      </w:r>
    </w:p>
    <w:p w14:paraId="6ADE6FA8" w14:textId="1749B610" w:rsidR="00EE0820" w:rsidRDefault="00EE0820" w:rsidP="000D4C78">
      <w:pPr>
        <w:pStyle w:val="Vahedeta"/>
        <w:jc w:val="both"/>
        <w:rPr>
          <w:rFonts w:ascii="Times New Roman" w:hAnsi="Times New Roman"/>
          <w:sz w:val="24"/>
          <w:szCs w:val="24"/>
        </w:rPr>
      </w:pPr>
    </w:p>
    <w:p w14:paraId="07FD371C" w14:textId="54042489" w:rsidR="00384880" w:rsidRDefault="00422CE2" w:rsidP="00CD7B87">
      <w:pPr>
        <w:pStyle w:val="Vahedeta"/>
        <w:jc w:val="both"/>
        <w:rPr>
          <w:rFonts w:ascii="Times New Roman" w:hAnsi="Times New Roman"/>
          <w:sz w:val="24"/>
          <w:szCs w:val="24"/>
        </w:rPr>
      </w:pPr>
      <w:r>
        <w:rPr>
          <w:rFonts w:ascii="Times New Roman" w:hAnsi="Times New Roman"/>
          <w:sz w:val="24"/>
          <w:szCs w:val="24"/>
        </w:rPr>
        <w:t>(3)</w:t>
      </w:r>
      <w:r w:rsidRPr="008971DB">
        <w:rPr>
          <w:rFonts w:ascii="Times New Roman" w:hAnsi="Times New Roman"/>
          <w:sz w:val="24"/>
          <w:szCs w:val="24"/>
        </w:rPr>
        <w:t xml:space="preserve"> Lapsele ei </w:t>
      </w:r>
      <w:r w:rsidR="000E266B">
        <w:rPr>
          <w:rFonts w:ascii="Times New Roman" w:hAnsi="Times New Roman"/>
          <w:sz w:val="24"/>
          <w:szCs w:val="24"/>
        </w:rPr>
        <w:t xml:space="preserve">ole lubatud </w:t>
      </w:r>
      <w:r w:rsidRPr="008971DB">
        <w:rPr>
          <w:rFonts w:ascii="Times New Roman" w:hAnsi="Times New Roman"/>
          <w:sz w:val="24"/>
          <w:szCs w:val="24"/>
        </w:rPr>
        <w:t xml:space="preserve">anda vanema </w:t>
      </w:r>
      <w:proofErr w:type="spellStart"/>
      <w:r>
        <w:rPr>
          <w:rFonts w:ascii="Times New Roman" w:hAnsi="Times New Roman"/>
          <w:sz w:val="24"/>
          <w:szCs w:val="24"/>
        </w:rPr>
        <w:t>topelt</w:t>
      </w:r>
      <w:r w:rsidRPr="008971DB">
        <w:rPr>
          <w:rFonts w:ascii="Times New Roman" w:hAnsi="Times New Roman"/>
          <w:sz w:val="24"/>
          <w:szCs w:val="24"/>
        </w:rPr>
        <w:t>perekonnanime</w:t>
      </w:r>
      <w:proofErr w:type="spellEnd"/>
      <w:r w:rsidRPr="008971DB">
        <w:rPr>
          <w:rFonts w:ascii="Times New Roman" w:hAnsi="Times New Roman"/>
          <w:sz w:val="24"/>
          <w:szCs w:val="24"/>
        </w:rPr>
        <w:t xml:space="preserve">, </w:t>
      </w:r>
      <w:r>
        <w:rPr>
          <w:rFonts w:ascii="Times New Roman" w:hAnsi="Times New Roman"/>
          <w:sz w:val="24"/>
          <w:szCs w:val="24"/>
        </w:rPr>
        <w:t>välja arvatud</w:t>
      </w:r>
      <w:r w:rsidDel="00384880">
        <w:rPr>
          <w:rFonts w:ascii="Times New Roman" w:hAnsi="Times New Roman"/>
          <w:sz w:val="24"/>
          <w:szCs w:val="24"/>
        </w:rPr>
        <w:t xml:space="preserve"> </w:t>
      </w:r>
      <w:r w:rsidRPr="00EE0820">
        <w:rPr>
          <w:rFonts w:ascii="Times New Roman" w:hAnsi="Times New Roman"/>
          <w:sz w:val="24"/>
          <w:szCs w:val="24"/>
        </w:rPr>
        <w:t>kui</w:t>
      </w:r>
      <w:r w:rsidR="00384880">
        <w:rPr>
          <w:rFonts w:ascii="Times New Roman" w:hAnsi="Times New Roman"/>
          <w:sz w:val="24"/>
          <w:szCs w:val="24"/>
        </w:rPr>
        <w:t>:</w:t>
      </w:r>
    </w:p>
    <w:p w14:paraId="1CC73CEC" w14:textId="13BAA7C2" w:rsidR="00422CE2" w:rsidRDefault="00384880" w:rsidP="00CD7B87">
      <w:pPr>
        <w:pStyle w:val="Vahedeta"/>
        <w:jc w:val="both"/>
        <w:rPr>
          <w:rFonts w:ascii="Times New Roman" w:hAnsi="Times New Roman"/>
          <w:sz w:val="24"/>
          <w:szCs w:val="24"/>
        </w:rPr>
      </w:pPr>
      <w:r>
        <w:rPr>
          <w:rFonts w:ascii="Times New Roman" w:hAnsi="Times New Roman"/>
          <w:sz w:val="24"/>
          <w:szCs w:val="24"/>
        </w:rPr>
        <w:t>1)</w:t>
      </w:r>
      <w:r w:rsidR="00422CE2" w:rsidRPr="00EE0820">
        <w:rPr>
          <w:rFonts w:ascii="Times New Roman" w:hAnsi="Times New Roman"/>
          <w:sz w:val="24"/>
          <w:szCs w:val="24"/>
        </w:rPr>
        <w:t xml:space="preserve"> vanem on </w:t>
      </w:r>
      <w:proofErr w:type="spellStart"/>
      <w:r>
        <w:rPr>
          <w:rFonts w:ascii="Times New Roman" w:hAnsi="Times New Roman"/>
          <w:sz w:val="24"/>
          <w:szCs w:val="24"/>
        </w:rPr>
        <w:t>topeltperekonnanime</w:t>
      </w:r>
      <w:proofErr w:type="spellEnd"/>
      <w:r>
        <w:rPr>
          <w:rFonts w:ascii="Times New Roman" w:hAnsi="Times New Roman"/>
          <w:sz w:val="24"/>
          <w:szCs w:val="24"/>
        </w:rPr>
        <w:t xml:space="preserve"> saanud</w:t>
      </w:r>
      <w:r w:rsidR="00422CE2" w:rsidRPr="00EE0820">
        <w:rPr>
          <w:rFonts w:ascii="Times New Roman" w:hAnsi="Times New Roman"/>
          <w:sz w:val="24"/>
          <w:szCs w:val="24"/>
        </w:rPr>
        <w:t xml:space="preserve"> sünniga</w:t>
      </w:r>
      <w:r>
        <w:rPr>
          <w:rFonts w:ascii="Times New Roman" w:hAnsi="Times New Roman"/>
          <w:sz w:val="24"/>
          <w:szCs w:val="24"/>
        </w:rPr>
        <w:t>;</w:t>
      </w:r>
    </w:p>
    <w:p w14:paraId="431D7F91" w14:textId="1B335475" w:rsidR="00384880" w:rsidRDefault="00384880" w:rsidP="00CD7B87">
      <w:pPr>
        <w:pStyle w:val="Vahedeta"/>
        <w:jc w:val="both"/>
        <w:rPr>
          <w:rFonts w:ascii="Times New Roman" w:hAnsi="Times New Roman"/>
          <w:sz w:val="24"/>
          <w:szCs w:val="24"/>
        </w:rPr>
      </w:pPr>
      <w:r>
        <w:rPr>
          <w:rFonts w:ascii="Times New Roman" w:hAnsi="Times New Roman"/>
          <w:sz w:val="24"/>
          <w:szCs w:val="24"/>
        </w:rPr>
        <w:t xml:space="preserve">2) mõlemad vanemad kannavad </w:t>
      </w:r>
      <w:proofErr w:type="spellStart"/>
      <w:r>
        <w:rPr>
          <w:rFonts w:ascii="Times New Roman" w:hAnsi="Times New Roman"/>
          <w:sz w:val="24"/>
          <w:szCs w:val="24"/>
        </w:rPr>
        <w:t>topeltperekonnanime</w:t>
      </w:r>
      <w:proofErr w:type="spellEnd"/>
      <w:r>
        <w:rPr>
          <w:rFonts w:ascii="Times New Roman" w:hAnsi="Times New Roman"/>
          <w:sz w:val="24"/>
          <w:szCs w:val="24"/>
        </w:rPr>
        <w:t>;</w:t>
      </w:r>
    </w:p>
    <w:p w14:paraId="7C8E93FA" w14:textId="51C04598" w:rsidR="00384880" w:rsidRPr="00EE0820" w:rsidRDefault="00384880" w:rsidP="00CD7B87">
      <w:pPr>
        <w:pStyle w:val="Vahedeta"/>
        <w:jc w:val="both"/>
        <w:rPr>
          <w:rFonts w:ascii="Times New Roman" w:hAnsi="Times New Roman"/>
          <w:sz w:val="24"/>
          <w:szCs w:val="24"/>
        </w:rPr>
      </w:pPr>
      <w:r>
        <w:rPr>
          <w:rFonts w:ascii="Times New Roman" w:hAnsi="Times New Roman"/>
          <w:sz w:val="24"/>
          <w:szCs w:val="24"/>
        </w:rPr>
        <w:t xml:space="preserve">3) </w:t>
      </w:r>
      <w:r w:rsidRPr="008971DB">
        <w:rPr>
          <w:rFonts w:ascii="Times New Roman" w:hAnsi="Times New Roman"/>
          <w:sz w:val="24"/>
          <w:szCs w:val="24"/>
        </w:rPr>
        <w:t xml:space="preserve">lapse õde või vend kannab </w:t>
      </w:r>
      <w:r>
        <w:rPr>
          <w:rFonts w:ascii="Times New Roman" w:hAnsi="Times New Roman"/>
          <w:sz w:val="24"/>
          <w:szCs w:val="24"/>
        </w:rPr>
        <w:t xml:space="preserve">vanema </w:t>
      </w:r>
      <w:proofErr w:type="spellStart"/>
      <w:r>
        <w:rPr>
          <w:rFonts w:ascii="Times New Roman" w:hAnsi="Times New Roman"/>
          <w:sz w:val="24"/>
          <w:szCs w:val="24"/>
        </w:rPr>
        <w:t>topelt</w:t>
      </w:r>
      <w:r w:rsidRPr="008971DB">
        <w:rPr>
          <w:rFonts w:ascii="Times New Roman" w:hAnsi="Times New Roman"/>
          <w:sz w:val="24"/>
          <w:szCs w:val="24"/>
        </w:rPr>
        <w:t>perekonnanime</w:t>
      </w:r>
      <w:proofErr w:type="spellEnd"/>
      <w:r w:rsidR="00755EBC">
        <w:rPr>
          <w:rFonts w:ascii="Times New Roman" w:hAnsi="Times New Roman"/>
          <w:sz w:val="24"/>
          <w:szCs w:val="24"/>
        </w:rPr>
        <w:t>.</w:t>
      </w:r>
    </w:p>
    <w:p w14:paraId="0FC3534E" w14:textId="77777777" w:rsidR="005B304C" w:rsidRDefault="005B304C" w:rsidP="00F50BB5">
      <w:pPr>
        <w:pStyle w:val="Vahedeta"/>
        <w:jc w:val="both"/>
        <w:rPr>
          <w:rFonts w:ascii="Times New Roman" w:hAnsi="Times New Roman"/>
          <w:sz w:val="24"/>
          <w:szCs w:val="24"/>
        </w:rPr>
      </w:pPr>
    </w:p>
    <w:p w14:paraId="50EB0246" w14:textId="54257F39" w:rsidR="00F50BB5" w:rsidRDefault="00F50BB5" w:rsidP="00F50BB5">
      <w:pPr>
        <w:pStyle w:val="Vahedeta"/>
        <w:jc w:val="both"/>
        <w:rPr>
          <w:rFonts w:ascii="Times New Roman" w:hAnsi="Times New Roman"/>
          <w:sz w:val="24"/>
          <w:szCs w:val="24"/>
        </w:rPr>
      </w:pPr>
      <w:r w:rsidRPr="565D14C7">
        <w:rPr>
          <w:rFonts w:ascii="Times New Roman" w:hAnsi="Times New Roman"/>
          <w:sz w:val="24"/>
          <w:szCs w:val="24"/>
        </w:rPr>
        <w:t>(</w:t>
      </w:r>
      <w:r w:rsidR="000D4C78" w:rsidRPr="565D14C7">
        <w:rPr>
          <w:rFonts w:ascii="Times New Roman" w:hAnsi="Times New Roman"/>
          <w:sz w:val="24"/>
          <w:szCs w:val="24"/>
        </w:rPr>
        <w:t>4</w:t>
      </w:r>
      <w:r w:rsidRPr="565D14C7">
        <w:rPr>
          <w:rFonts w:ascii="Times New Roman" w:hAnsi="Times New Roman"/>
          <w:sz w:val="24"/>
          <w:szCs w:val="24"/>
        </w:rPr>
        <w:t>) Käesoleva paragrahvi lõi</w:t>
      </w:r>
      <w:r w:rsidR="00AE4550" w:rsidRPr="565D14C7">
        <w:rPr>
          <w:rFonts w:ascii="Times New Roman" w:hAnsi="Times New Roman"/>
          <w:sz w:val="24"/>
          <w:szCs w:val="24"/>
        </w:rPr>
        <w:t>getes</w:t>
      </w:r>
      <w:r w:rsidR="002853B4" w:rsidRPr="565D14C7">
        <w:rPr>
          <w:rFonts w:ascii="Times New Roman" w:hAnsi="Times New Roman"/>
          <w:sz w:val="24"/>
          <w:szCs w:val="24"/>
        </w:rPr>
        <w:t xml:space="preserve"> </w:t>
      </w:r>
      <w:r w:rsidRPr="565D14C7">
        <w:rPr>
          <w:rFonts w:ascii="Times New Roman" w:hAnsi="Times New Roman"/>
          <w:sz w:val="24"/>
          <w:szCs w:val="24"/>
        </w:rPr>
        <w:t>2</w:t>
      </w:r>
      <w:r w:rsidR="00F21CAB" w:rsidRPr="565D14C7">
        <w:rPr>
          <w:rFonts w:ascii="Times New Roman" w:hAnsi="Times New Roman"/>
          <w:sz w:val="24"/>
          <w:szCs w:val="24"/>
        </w:rPr>
        <w:t xml:space="preserve"> </w:t>
      </w:r>
      <w:r w:rsidR="00B608D5" w:rsidRPr="565D14C7">
        <w:rPr>
          <w:rFonts w:ascii="Times New Roman" w:hAnsi="Times New Roman"/>
          <w:sz w:val="24"/>
          <w:szCs w:val="24"/>
        </w:rPr>
        <w:t>või 3</w:t>
      </w:r>
      <w:r w:rsidR="00F21CAB" w:rsidRPr="565D14C7">
        <w:rPr>
          <w:rFonts w:ascii="Times New Roman" w:hAnsi="Times New Roman"/>
          <w:sz w:val="24"/>
          <w:szCs w:val="24"/>
        </w:rPr>
        <w:t xml:space="preserve"> sätestatust</w:t>
      </w:r>
      <w:r w:rsidRPr="565D14C7">
        <w:rPr>
          <w:rFonts w:ascii="Times New Roman" w:hAnsi="Times New Roman"/>
          <w:sz w:val="24"/>
          <w:szCs w:val="24"/>
        </w:rPr>
        <w:t xml:space="preserve"> võib teha erandi, kui</w:t>
      </w:r>
      <w:r w:rsidR="00B7524D" w:rsidRPr="565D14C7">
        <w:rPr>
          <w:rFonts w:ascii="Times New Roman" w:hAnsi="Times New Roman"/>
          <w:sz w:val="24"/>
          <w:szCs w:val="24"/>
        </w:rPr>
        <w:t xml:space="preserve"> soovitud nimi vastab</w:t>
      </w:r>
      <w:r w:rsidRPr="565D14C7">
        <w:rPr>
          <w:rFonts w:ascii="Times New Roman" w:hAnsi="Times New Roman"/>
          <w:sz w:val="24"/>
          <w:szCs w:val="24"/>
        </w:rPr>
        <w:t xml:space="preserve"> lapse vanema</w:t>
      </w:r>
      <w:r w:rsidR="00B7524D" w:rsidRPr="565D14C7">
        <w:rPr>
          <w:rFonts w:ascii="Times New Roman" w:hAnsi="Times New Roman"/>
          <w:sz w:val="24"/>
          <w:szCs w:val="24"/>
        </w:rPr>
        <w:t xml:space="preserve"> </w:t>
      </w:r>
      <w:commentRangeStart w:id="21"/>
      <w:r w:rsidR="00B7524D" w:rsidRPr="565D14C7">
        <w:rPr>
          <w:rFonts w:ascii="Times New Roman" w:hAnsi="Times New Roman"/>
          <w:sz w:val="24"/>
          <w:szCs w:val="24"/>
        </w:rPr>
        <w:t>kodakondsusriigi õigusele</w:t>
      </w:r>
      <w:commentRangeEnd w:id="21"/>
      <w:r>
        <w:commentReference w:id="21"/>
      </w:r>
      <w:r w:rsidRPr="565D14C7">
        <w:rPr>
          <w:rFonts w:ascii="Times New Roman" w:hAnsi="Times New Roman"/>
          <w:sz w:val="24"/>
          <w:szCs w:val="24"/>
        </w:rPr>
        <w:t>.</w:t>
      </w:r>
    </w:p>
    <w:p w14:paraId="7B233596" w14:textId="77777777" w:rsidR="00C321CC" w:rsidRDefault="00C321CC" w:rsidP="008971DB">
      <w:pPr>
        <w:pStyle w:val="Vahedeta"/>
        <w:jc w:val="both"/>
        <w:rPr>
          <w:rFonts w:ascii="Times New Roman" w:hAnsi="Times New Roman"/>
          <w:sz w:val="24"/>
          <w:szCs w:val="24"/>
        </w:rPr>
      </w:pPr>
    </w:p>
    <w:p w14:paraId="03CDE6E3" w14:textId="77777777" w:rsidR="005903C2" w:rsidRPr="00542308" w:rsidRDefault="005903C2" w:rsidP="008971DB">
      <w:pPr>
        <w:pStyle w:val="Vahedeta"/>
        <w:jc w:val="both"/>
        <w:rPr>
          <w:rFonts w:ascii="Times New Roman" w:hAnsi="Times New Roman"/>
          <w:sz w:val="24"/>
          <w:szCs w:val="24"/>
        </w:rPr>
      </w:pPr>
    </w:p>
    <w:p w14:paraId="0D1F3DDA" w14:textId="0131A7B6" w:rsidR="005903C2" w:rsidRPr="008971DB" w:rsidRDefault="005903C2" w:rsidP="008971DB">
      <w:pPr>
        <w:pStyle w:val="Vahedeta"/>
        <w:jc w:val="both"/>
        <w:rPr>
          <w:rFonts w:ascii="Times New Roman" w:hAnsi="Times New Roman"/>
          <w:sz w:val="24"/>
          <w:szCs w:val="24"/>
        </w:rPr>
      </w:pPr>
      <w:r w:rsidRPr="6CF33F9D">
        <w:rPr>
          <w:rFonts w:ascii="Times New Roman" w:hAnsi="Times New Roman"/>
          <w:sz w:val="24"/>
          <w:szCs w:val="24"/>
        </w:rPr>
        <w:t>(</w:t>
      </w:r>
      <w:r w:rsidR="00C531DF" w:rsidRPr="6CF33F9D">
        <w:rPr>
          <w:rFonts w:ascii="Times New Roman" w:hAnsi="Times New Roman"/>
          <w:sz w:val="24"/>
          <w:szCs w:val="24"/>
        </w:rPr>
        <w:t>5</w:t>
      </w:r>
      <w:r w:rsidRPr="6CF33F9D">
        <w:rPr>
          <w:rFonts w:ascii="Times New Roman" w:hAnsi="Times New Roman"/>
          <w:sz w:val="24"/>
          <w:szCs w:val="24"/>
        </w:rPr>
        <w:t>) </w:t>
      </w:r>
      <w:r w:rsidR="00061700" w:rsidRPr="6CF33F9D">
        <w:rPr>
          <w:rFonts w:ascii="Times New Roman" w:hAnsi="Times New Roman"/>
          <w:sz w:val="24"/>
          <w:szCs w:val="24"/>
        </w:rPr>
        <w:t xml:space="preserve">Käesoleva paragrahvi lõikes 1 nimetatud kokkuleppe </w:t>
      </w:r>
      <w:r w:rsidR="00A73138" w:rsidRPr="6CF33F9D">
        <w:rPr>
          <w:rFonts w:ascii="Times New Roman" w:hAnsi="Times New Roman"/>
          <w:sz w:val="24"/>
          <w:szCs w:val="24"/>
        </w:rPr>
        <w:t xml:space="preserve">või ettepaneku </w:t>
      </w:r>
      <w:r w:rsidR="00061700" w:rsidRPr="6CF33F9D">
        <w:rPr>
          <w:rFonts w:ascii="Times New Roman" w:hAnsi="Times New Roman"/>
          <w:sz w:val="24"/>
          <w:szCs w:val="24"/>
        </w:rPr>
        <w:t xml:space="preserve">puudumisel </w:t>
      </w:r>
      <w:r w:rsidR="009E0D78" w:rsidRPr="6CF33F9D">
        <w:rPr>
          <w:rFonts w:ascii="Times New Roman" w:hAnsi="Times New Roman"/>
          <w:sz w:val="24"/>
          <w:szCs w:val="24"/>
        </w:rPr>
        <w:t>teeb</w:t>
      </w:r>
      <w:r w:rsidR="00741814" w:rsidRPr="6CF33F9D">
        <w:rPr>
          <w:rFonts w:ascii="Times New Roman" w:hAnsi="Times New Roman"/>
          <w:sz w:val="24"/>
          <w:szCs w:val="24"/>
        </w:rPr>
        <w:t xml:space="preserve"> l</w:t>
      </w:r>
      <w:r w:rsidR="00B85206" w:rsidRPr="6CF33F9D">
        <w:rPr>
          <w:rFonts w:ascii="Times New Roman" w:hAnsi="Times New Roman"/>
          <w:sz w:val="24"/>
          <w:szCs w:val="24"/>
        </w:rPr>
        <w:t>apsele antava ees- ja perekonnanime e</w:t>
      </w:r>
      <w:r w:rsidR="00D10635" w:rsidRPr="6CF33F9D">
        <w:rPr>
          <w:rFonts w:ascii="Times New Roman" w:hAnsi="Times New Roman"/>
          <w:sz w:val="24"/>
          <w:szCs w:val="24"/>
        </w:rPr>
        <w:t>ttepaneku</w:t>
      </w:r>
      <w:r w:rsidR="00741814" w:rsidRPr="6CF33F9D">
        <w:rPr>
          <w:rFonts w:ascii="Times New Roman" w:hAnsi="Times New Roman"/>
          <w:sz w:val="24"/>
          <w:szCs w:val="24"/>
        </w:rPr>
        <w:t xml:space="preserve"> </w:t>
      </w:r>
      <w:r w:rsidR="007509AC" w:rsidRPr="6CF33F9D">
        <w:rPr>
          <w:rFonts w:ascii="Times New Roman" w:hAnsi="Times New Roman"/>
          <w:sz w:val="24"/>
          <w:szCs w:val="24"/>
        </w:rPr>
        <w:t>kohalik omavalitsus</w:t>
      </w:r>
      <w:r w:rsidR="00B85206" w:rsidRPr="6CF33F9D">
        <w:rPr>
          <w:rFonts w:ascii="Times New Roman" w:hAnsi="Times New Roman"/>
          <w:sz w:val="24"/>
          <w:szCs w:val="24"/>
        </w:rPr>
        <w:t>, kelle kohustus on vajadusel täita eestkostja ülesandeid</w:t>
      </w:r>
      <w:r w:rsidR="00A7621B" w:rsidRPr="6CF33F9D">
        <w:rPr>
          <w:rFonts w:ascii="Times New Roman" w:hAnsi="Times New Roman"/>
          <w:sz w:val="24"/>
          <w:szCs w:val="24"/>
        </w:rPr>
        <w:t>.</w:t>
      </w:r>
      <w:r w:rsidR="002B4ADD" w:rsidRPr="6CF33F9D">
        <w:rPr>
          <w:rFonts w:ascii="Times New Roman" w:hAnsi="Times New Roman"/>
          <w:sz w:val="24"/>
          <w:szCs w:val="24"/>
        </w:rPr>
        <w:t xml:space="preserve"> Kui lapse päritolu ei ole võimalik kindlaks teha, lähtutakse</w:t>
      </w:r>
      <w:r w:rsidR="009C0D03" w:rsidRPr="6CF33F9D">
        <w:rPr>
          <w:rFonts w:ascii="Times New Roman" w:hAnsi="Times New Roman"/>
          <w:sz w:val="24"/>
          <w:szCs w:val="24"/>
        </w:rPr>
        <w:t xml:space="preserve"> lapsele perekonnanime andmisel</w:t>
      </w:r>
      <w:r w:rsidR="002B4ADD" w:rsidRPr="6CF33F9D">
        <w:rPr>
          <w:rFonts w:ascii="Times New Roman" w:hAnsi="Times New Roman"/>
          <w:sz w:val="24"/>
          <w:szCs w:val="24"/>
        </w:rPr>
        <w:t xml:space="preserve"> käesoleva seaduse § </w:t>
      </w:r>
      <w:r w:rsidR="00A7621B" w:rsidRPr="6CF33F9D">
        <w:rPr>
          <w:rFonts w:ascii="Times New Roman" w:hAnsi="Times New Roman"/>
          <w:sz w:val="24"/>
          <w:szCs w:val="24"/>
        </w:rPr>
        <w:t>2</w:t>
      </w:r>
      <w:r w:rsidR="00C11B67" w:rsidRPr="6CF33F9D">
        <w:rPr>
          <w:rFonts w:ascii="Times New Roman" w:hAnsi="Times New Roman"/>
          <w:sz w:val="24"/>
          <w:szCs w:val="24"/>
        </w:rPr>
        <w:t>6</w:t>
      </w:r>
      <w:r w:rsidR="00A7621B" w:rsidRPr="6CF33F9D">
        <w:rPr>
          <w:rFonts w:ascii="Times New Roman" w:hAnsi="Times New Roman"/>
          <w:sz w:val="24"/>
          <w:szCs w:val="24"/>
        </w:rPr>
        <w:t xml:space="preserve"> </w:t>
      </w:r>
      <w:r w:rsidR="002B4ADD" w:rsidRPr="6CF33F9D">
        <w:rPr>
          <w:rFonts w:ascii="Times New Roman" w:hAnsi="Times New Roman"/>
          <w:sz w:val="24"/>
          <w:szCs w:val="24"/>
        </w:rPr>
        <w:t xml:space="preserve">lõikest </w:t>
      </w:r>
      <w:r w:rsidR="00C11B67" w:rsidRPr="6CF33F9D">
        <w:rPr>
          <w:rFonts w:ascii="Times New Roman" w:hAnsi="Times New Roman"/>
          <w:sz w:val="24"/>
          <w:szCs w:val="24"/>
        </w:rPr>
        <w:t>2</w:t>
      </w:r>
      <w:r w:rsidR="00A44CB4" w:rsidRPr="6CF33F9D">
        <w:rPr>
          <w:rFonts w:ascii="Times New Roman" w:hAnsi="Times New Roman"/>
          <w:sz w:val="24"/>
          <w:szCs w:val="24"/>
        </w:rPr>
        <w:t>.</w:t>
      </w:r>
    </w:p>
    <w:p w14:paraId="38715F30" w14:textId="77777777" w:rsidR="000D4C78" w:rsidRDefault="000D4C78" w:rsidP="008971DB">
      <w:pPr>
        <w:pStyle w:val="Vahedeta"/>
        <w:jc w:val="both"/>
        <w:rPr>
          <w:rFonts w:ascii="Times New Roman" w:hAnsi="Times New Roman"/>
          <w:sz w:val="24"/>
          <w:szCs w:val="24"/>
        </w:rPr>
      </w:pPr>
    </w:p>
    <w:p w14:paraId="081F9DB7" w14:textId="37876096" w:rsidR="000D4C78" w:rsidRPr="008971DB" w:rsidRDefault="000D4C78" w:rsidP="008971DB">
      <w:pPr>
        <w:pStyle w:val="Vahedeta"/>
        <w:jc w:val="both"/>
        <w:rPr>
          <w:rFonts w:ascii="Times New Roman" w:hAnsi="Times New Roman"/>
          <w:sz w:val="24"/>
          <w:szCs w:val="24"/>
        </w:rPr>
      </w:pPr>
      <w:r w:rsidRPr="6CF33F9D">
        <w:rPr>
          <w:rFonts w:ascii="Times New Roman" w:hAnsi="Times New Roman"/>
          <w:sz w:val="24"/>
          <w:szCs w:val="24"/>
        </w:rPr>
        <w:t>(</w:t>
      </w:r>
      <w:r w:rsidR="00C531DF" w:rsidRPr="6CF33F9D">
        <w:rPr>
          <w:rFonts w:ascii="Times New Roman" w:hAnsi="Times New Roman"/>
          <w:sz w:val="24"/>
          <w:szCs w:val="24"/>
        </w:rPr>
        <w:t>6</w:t>
      </w:r>
      <w:r w:rsidRPr="6CF33F9D">
        <w:rPr>
          <w:rFonts w:ascii="Times New Roman" w:hAnsi="Times New Roman"/>
          <w:sz w:val="24"/>
          <w:szCs w:val="24"/>
        </w:rPr>
        <w:t>) Kui lapsele soovit</w:t>
      </w:r>
      <w:r w:rsidR="004F4EF1" w:rsidRPr="6CF33F9D">
        <w:rPr>
          <w:rFonts w:ascii="Times New Roman" w:hAnsi="Times New Roman"/>
          <w:sz w:val="24"/>
          <w:szCs w:val="24"/>
        </w:rPr>
        <w:t>ud</w:t>
      </w:r>
      <w:r w:rsidRPr="6CF33F9D">
        <w:rPr>
          <w:rFonts w:ascii="Times New Roman" w:hAnsi="Times New Roman"/>
          <w:sz w:val="24"/>
          <w:szCs w:val="24"/>
        </w:rPr>
        <w:t xml:space="preserve"> isikunime kannab rahvastikuregistri andmetel vähemalt üks el</w:t>
      </w:r>
      <w:r w:rsidR="007970ED" w:rsidRPr="6CF33F9D">
        <w:rPr>
          <w:rFonts w:ascii="Times New Roman" w:hAnsi="Times New Roman"/>
          <w:sz w:val="24"/>
          <w:szCs w:val="24"/>
        </w:rPr>
        <w:t>av</w:t>
      </w:r>
      <w:r w:rsidRPr="6CF33F9D">
        <w:rPr>
          <w:rFonts w:ascii="Times New Roman" w:hAnsi="Times New Roman"/>
          <w:sz w:val="24"/>
          <w:szCs w:val="24"/>
        </w:rPr>
        <w:t xml:space="preserve"> isik, </w:t>
      </w:r>
      <w:commentRangeStart w:id="22"/>
      <w:r w:rsidRPr="6CF33F9D">
        <w:rPr>
          <w:rFonts w:ascii="Times New Roman" w:hAnsi="Times New Roman"/>
          <w:sz w:val="24"/>
          <w:szCs w:val="24"/>
        </w:rPr>
        <w:t>teavitatakse</w:t>
      </w:r>
      <w:commentRangeEnd w:id="22"/>
      <w:r>
        <w:commentReference w:id="22"/>
      </w:r>
      <w:r w:rsidRPr="6CF33F9D">
        <w:rPr>
          <w:rFonts w:ascii="Times New Roman" w:hAnsi="Times New Roman"/>
          <w:sz w:val="24"/>
          <w:szCs w:val="24"/>
        </w:rPr>
        <w:t xml:space="preserve"> lapsele isikunime andmisel</w:t>
      </w:r>
      <w:r w:rsidR="00DB54AC" w:rsidRPr="6CF33F9D">
        <w:rPr>
          <w:rFonts w:ascii="Times New Roman" w:hAnsi="Times New Roman"/>
          <w:sz w:val="24"/>
          <w:szCs w:val="24"/>
        </w:rPr>
        <w:t xml:space="preserve"> </w:t>
      </w:r>
      <w:r w:rsidRPr="6CF33F9D">
        <w:rPr>
          <w:rFonts w:ascii="Times New Roman" w:hAnsi="Times New Roman"/>
          <w:sz w:val="24"/>
          <w:szCs w:val="24"/>
        </w:rPr>
        <w:t>lapse vanemat või eestkostjat</w:t>
      </w:r>
      <w:r w:rsidR="00DB54AC" w:rsidRPr="6CF33F9D">
        <w:rPr>
          <w:rFonts w:ascii="Times New Roman" w:hAnsi="Times New Roman"/>
          <w:sz w:val="24"/>
          <w:szCs w:val="24"/>
        </w:rPr>
        <w:t xml:space="preserve"> sama isikunime kandvate isikute arvu</w:t>
      </w:r>
      <w:r w:rsidR="006D04D7" w:rsidRPr="6CF33F9D">
        <w:rPr>
          <w:rFonts w:ascii="Times New Roman" w:hAnsi="Times New Roman"/>
          <w:sz w:val="24"/>
          <w:szCs w:val="24"/>
        </w:rPr>
        <w:t>st</w:t>
      </w:r>
      <w:r w:rsidR="00DB54AC" w:rsidRPr="6CF33F9D">
        <w:rPr>
          <w:rFonts w:ascii="Times New Roman" w:hAnsi="Times New Roman"/>
          <w:sz w:val="24"/>
          <w:szCs w:val="24"/>
        </w:rPr>
        <w:t xml:space="preserve"> ja </w:t>
      </w:r>
      <w:r w:rsidR="00061B1A" w:rsidRPr="6CF33F9D">
        <w:rPr>
          <w:rFonts w:ascii="Times New Roman" w:hAnsi="Times New Roman"/>
          <w:sz w:val="24"/>
          <w:szCs w:val="24"/>
        </w:rPr>
        <w:t xml:space="preserve">vanusest </w:t>
      </w:r>
      <w:r w:rsidR="00DB54AC" w:rsidRPr="6CF33F9D">
        <w:rPr>
          <w:rFonts w:ascii="Times New Roman" w:hAnsi="Times New Roman"/>
          <w:sz w:val="24"/>
          <w:szCs w:val="24"/>
        </w:rPr>
        <w:t>sünniaasta täpsusega</w:t>
      </w:r>
      <w:r w:rsidRPr="6CF33F9D">
        <w:rPr>
          <w:rFonts w:ascii="Times New Roman" w:hAnsi="Times New Roman"/>
          <w:sz w:val="24"/>
          <w:szCs w:val="24"/>
        </w:rPr>
        <w:t>.</w:t>
      </w:r>
    </w:p>
    <w:p w14:paraId="55253682" w14:textId="77777777" w:rsidR="005903C2" w:rsidRPr="008971DB" w:rsidRDefault="005903C2" w:rsidP="008971DB">
      <w:pPr>
        <w:pStyle w:val="Vahedeta"/>
        <w:jc w:val="both"/>
        <w:rPr>
          <w:rFonts w:ascii="Times New Roman" w:hAnsi="Times New Roman"/>
          <w:sz w:val="24"/>
          <w:szCs w:val="24"/>
        </w:rPr>
      </w:pPr>
    </w:p>
    <w:p w14:paraId="4AAA8030" w14:textId="7081E21E" w:rsidR="005903C2" w:rsidRPr="005772EA" w:rsidRDefault="005903C2">
      <w:pPr>
        <w:pStyle w:val="Vahedeta"/>
        <w:jc w:val="both"/>
        <w:rPr>
          <w:rFonts w:ascii="Times New Roman" w:hAnsi="Times New Roman"/>
          <w:b/>
          <w:bCs/>
          <w:sz w:val="24"/>
          <w:szCs w:val="24"/>
        </w:rPr>
      </w:pPr>
      <w:r w:rsidRPr="00EB2941">
        <w:rPr>
          <w:rFonts w:ascii="Times New Roman" w:hAnsi="Times New Roman"/>
          <w:b/>
          <w:bCs/>
          <w:sz w:val="24"/>
          <w:szCs w:val="24"/>
        </w:rPr>
        <w:t>§</w:t>
      </w:r>
      <w:r w:rsidR="008E45AD">
        <w:rPr>
          <w:rFonts w:ascii="Times New Roman" w:hAnsi="Times New Roman"/>
          <w:b/>
          <w:bCs/>
          <w:sz w:val="24"/>
          <w:szCs w:val="24"/>
        </w:rPr>
        <w:t xml:space="preserve"> </w:t>
      </w:r>
      <w:r w:rsidRPr="00EB2941">
        <w:rPr>
          <w:rFonts w:ascii="Times New Roman" w:hAnsi="Times New Roman"/>
          <w:b/>
          <w:bCs/>
          <w:sz w:val="24"/>
          <w:szCs w:val="24"/>
        </w:rPr>
        <w:t>1</w:t>
      </w:r>
      <w:r w:rsidR="007C7F34">
        <w:rPr>
          <w:rFonts w:ascii="Times New Roman" w:hAnsi="Times New Roman"/>
          <w:b/>
          <w:bCs/>
          <w:sz w:val="24"/>
          <w:szCs w:val="24"/>
        </w:rPr>
        <w:t>0</w:t>
      </w:r>
      <w:r w:rsidRPr="00EB2941">
        <w:rPr>
          <w:rFonts w:ascii="Times New Roman" w:hAnsi="Times New Roman"/>
          <w:b/>
          <w:bCs/>
          <w:sz w:val="24"/>
          <w:szCs w:val="24"/>
        </w:rPr>
        <w:t xml:space="preserve">. Isaduse omaksvõtul, </w:t>
      </w:r>
      <w:r w:rsidR="004D275E" w:rsidRPr="00EB2941">
        <w:rPr>
          <w:rFonts w:ascii="Times New Roman" w:hAnsi="Times New Roman"/>
          <w:b/>
          <w:bCs/>
          <w:sz w:val="24"/>
          <w:szCs w:val="24"/>
        </w:rPr>
        <w:t xml:space="preserve">põlvnemise </w:t>
      </w:r>
      <w:r w:rsidRPr="00EB2941">
        <w:rPr>
          <w:rFonts w:ascii="Times New Roman" w:hAnsi="Times New Roman"/>
          <w:b/>
          <w:bCs/>
          <w:sz w:val="24"/>
          <w:szCs w:val="24"/>
        </w:rPr>
        <w:t>tuvastamisel või vaidlustamisel perekonnanime andmine</w:t>
      </w:r>
    </w:p>
    <w:p w14:paraId="0A049F49" w14:textId="77777777" w:rsidR="005903C2" w:rsidRPr="008971DB" w:rsidRDefault="005903C2" w:rsidP="008971DB">
      <w:pPr>
        <w:pStyle w:val="Vahedeta"/>
        <w:jc w:val="both"/>
        <w:rPr>
          <w:rFonts w:ascii="Times New Roman" w:hAnsi="Times New Roman"/>
          <w:bCs/>
          <w:sz w:val="24"/>
          <w:szCs w:val="24"/>
        </w:rPr>
      </w:pPr>
    </w:p>
    <w:p w14:paraId="6E5F71EF" w14:textId="29E42080" w:rsidR="005903C2" w:rsidRDefault="005903C2" w:rsidP="008971DB">
      <w:pPr>
        <w:pStyle w:val="Vahedeta"/>
        <w:jc w:val="both"/>
        <w:rPr>
          <w:rFonts w:ascii="Times New Roman" w:hAnsi="Times New Roman"/>
          <w:sz w:val="24"/>
          <w:szCs w:val="24"/>
        </w:rPr>
      </w:pPr>
      <w:r w:rsidRPr="008971DB">
        <w:rPr>
          <w:rFonts w:ascii="Times New Roman" w:hAnsi="Times New Roman"/>
          <w:sz w:val="24"/>
          <w:szCs w:val="24"/>
        </w:rPr>
        <w:t>(1)</w:t>
      </w:r>
      <w:r w:rsidR="008E45AD">
        <w:rPr>
          <w:rFonts w:ascii="Times New Roman" w:hAnsi="Times New Roman"/>
          <w:sz w:val="24"/>
          <w:szCs w:val="24"/>
        </w:rPr>
        <w:t xml:space="preserve"> </w:t>
      </w:r>
      <w:r w:rsidRPr="008971DB">
        <w:rPr>
          <w:rFonts w:ascii="Times New Roman" w:hAnsi="Times New Roman"/>
          <w:sz w:val="24"/>
          <w:szCs w:val="24"/>
        </w:rPr>
        <w:t>Isaduse omaksvõtul pärast sünni registreerimist võib</w:t>
      </w:r>
      <w:r w:rsidR="00597C86">
        <w:rPr>
          <w:rFonts w:ascii="Times New Roman" w:hAnsi="Times New Roman"/>
          <w:sz w:val="24"/>
          <w:szCs w:val="24"/>
        </w:rPr>
        <w:t xml:space="preserve"> </w:t>
      </w:r>
      <w:r w:rsidRPr="008971DB">
        <w:rPr>
          <w:rFonts w:ascii="Times New Roman" w:hAnsi="Times New Roman"/>
          <w:sz w:val="24"/>
          <w:szCs w:val="24"/>
        </w:rPr>
        <w:t>lapsele anda isa perekonnanime.</w:t>
      </w:r>
    </w:p>
    <w:p w14:paraId="3100A466" w14:textId="77777777" w:rsidR="004D275E" w:rsidRPr="008971DB" w:rsidRDefault="004D275E" w:rsidP="008971DB">
      <w:pPr>
        <w:pStyle w:val="Vahedeta"/>
        <w:jc w:val="both"/>
        <w:rPr>
          <w:rFonts w:ascii="Times New Roman" w:hAnsi="Times New Roman"/>
          <w:sz w:val="24"/>
          <w:szCs w:val="24"/>
        </w:rPr>
      </w:pPr>
    </w:p>
    <w:p w14:paraId="25301221" w14:textId="711F3802" w:rsidR="005903C2" w:rsidRPr="008971DB" w:rsidRDefault="005903C2" w:rsidP="008971DB">
      <w:pPr>
        <w:pStyle w:val="Vahedeta"/>
        <w:jc w:val="both"/>
        <w:rPr>
          <w:rFonts w:ascii="Times New Roman" w:hAnsi="Times New Roman"/>
          <w:sz w:val="24"/>
          <w:szCs w:val="24"/>
        </w:rPr>
      </w:pPr>
      <w:commentRangeStart w:id="23"/>
      <w:r w:rsidRPr="6CF33F9D">
        <w:rPr>
          <w:rFonts w:ascii="Times New Roman" w:hAnsi="Times New Roman"/>
          <w:sz w:val="24"/>
          <w:szCs w:val="24"/>
        </w:rPr>
        <w:t>(2) </w:t>
      </w:r>
      <w:r w:rsidR="004D275E" w:rsidRPr="6CF33F9D">
        <w:rPr>
          <w:rFonts w:ascii="Times New Roman" w:hAnsi="Times New Roman"/>
          <w:sz w:val="24"/>
          <w:szCs w:val="24"/>
        </w:rPr>
        <w:t>P</w:t>
      </w:r>
      <w:r w:rsidR="00E40869" w:rsidRPr="6CF33F9D">
        <w:rPr>
          <w:rFonts w:ascii="Times New Roman" w:hAnsi="Times New Roman"/>
          <w:sz w:val="24"/>
          <w:szCs w:val="24"/>
        </w:rPr>
        <w:t xml:space="preserve">õlvemise </w:t>
      </w:r>
      <w:r w:rsidRPr="6CF33F9D">
        <w:rPr>
          <w:rFonts w:ascii="Times New Roman" w:hAnsi="Times New Roman"/>
          <w:sz w:val="24"/>
          <w:szCs w:val="24"/>
        </w:rPr>
        <w:t>tuvastamise</w:t>
      </w:r>
      <w:r w:rsidR="00C3054B" w:rsidRPr="6CF33F9D">
        <w:rPr>
          <w:rFonts w:ascii="Times New Roman" w:hAnsi="Times New Roman"/>
          <w:sz w:val="24"/>
          <w:szCs w:val="24"/>
        </w:rPr>
        <w:t xml:space="preserve"> hagi rahuldamisel</w:t>
      </w:r>
      <w:r w:rsidRPr="6CF33F9D">
        <w:rPr>
          <w:rFonts w:ascii="Times New Roman" w:hAnsi="Times New Roman"/>
          <w:sz w:val="24"/>
          <w:szCs w:val="24"/>
        </w:rPr>
        <w:t xml:space="preserve"> võib kohus anda lapsele isa perekonnanime.</w:t>
      </w:r>
    </w:p>
    <w:p w14:paraId="4034342F" w14:textId="77777777" w:rsidR="005903C2" w:rsidRPr="008971DB" w:rsidRDefault="005903C2" w:rsidP="008971DB">
      <w:pPr>
        <w:pStyle w:val="Vahedeta"/>
        <w:jc w:val="both"/>
        <w:rPr>
          <w:rFonts w:ascii="Times New Roman" w:hAnsi="Times New Roman"/>
          <w:sz w:val="24"/>
          <w:szCs w:val="24"/>
        </w:rPr>
      </w:pPr>
    </w:p>
    <w:p w14:paraId="2DC2D1C2" w14:textId="43D1DCA6" w:rsidR="005903C2" w:rsidRPr="008971DB" w:rsidRDefault="005903C2" w:rsidP="008971DB">
      <w:pPr>
        <w:pStyle w:val="Vahedeta"/>
        <w:jc w:val="both"/>
        <w:rPr>
          <w:rFonts w:ascii="Times New Roman" w:hAnsi="Times New Roman"/>
          <w:sz w:val="24"/>
          <w:szCs w:val="24"/>
        </w:rPr>
      </w:pPr>
      <w:r w:rsidRPr="6CF33F9D">
        <w:rPr>
          <w:rFonts w:ascii="Times New Roman" w:hAnsi="Times New Roman"/>
          <w:sz w:val="24"/>
          <w:szCs w:val="24"/>
        </w:rPr>
        <w:t xml:space="preserve">(3) </w:t>
      </w:r>
      <w:r w:rsidR="004D275E" w:rsidRPr="6CF33F9D">
        <w:rPr>
          <w:rFonts w:ascii="Times New Roman" w:hAnsi="Times New Roman"/>
          <w:sz w:val="24"/>
          <w:szCs w:val="24"/>
        </w:rPr>
        <w:t xml:space="preserve">Põlvnemise </w:t>
      </w:r>
      <w:r w:rsidRPr="6CF33F9D">
        <w:rPr>
          <w:rFonts w:ascii="Times New Roman" w:hAnsi="Times New Roman"/>
          <w:sz w:val="24"/>
          <w:szCs w:val="24"/>
        </w:rPr>
        <w:t>vaidlustamise hagi rahuldamisel võib kohus anda lapsele ema perekonnanime.</w:t>
      </w:r>
      <w:commentRangeEnd w:id="23"/>
      <w:r>
        <w:commentReference w:id="23"/>
      </w:r>
    </w:p>
    <w:p w14:paraId="25F5BB6C" w14:textId="77777777" w:rsidR="005903C2" w:rsidRPr="008971DB" w:rsidRDefault="005903C2" w:rsidP="008971DB">
      <w:pPr>
        <w:pStyle w:val="Vahedeta"/>
        <w:jc w:val="both"/>
        <w:rPr>
          <w:rFonts w:ascii="Times New Roman" w:hAnsi="Times New Roman"/>
          <w:sz w:val="24"/>
          <w:szCs w:val="24"/>
        </w:rPr>
      </w:pPr>
    </w:p>
    <w:p w14:paraId="5F23DDB2" w14:textId="363819C3" w:rsidR="005903C2" w:rsidRPr="008971DB" w:rsidRDefault="005903C2" w:rsidP="008971DB">
      <w:pPr>
        <w:pStyle w:val="Vahedeta"/>
        <w:jc w:val="both"/>
        <w:rPr>
          <w:rFonts w:ascii="Times New Roman" w:hAnsi="Times New Roman"/>
          <w:sz w:val="24"/>
          <w:szCs w:val="24"/>
        </w:rPr>
      </w:pPr>
      <w:r w:rsidRPr="008971DB">
        <w:rPr>
          <w:rFonts w:ascii="Times New Roman" w:hAnsi="Times New Roman"/>
          <w:sz w:val="24"/>
          <w:szCs w:val="24"/>
        </w:rPr>
        <w:t xml:space="preserve">(4) </w:t>
      </w:r>
      <w:r w:rsidR="004D275E" w:rsidRPr="008971DB">
        <w:rPr>
          <w:rFonts w:ascii="Times New Roman" w:hAnsi="Times New Roman"/>
          <w:sz w:val="24"/>
          <w:szCs w:val="24"/>
        </w:rPr>
        <w:t>K</w:t>
      </w:r>
      <w:r w:rsidRPr="008971DB">
        <w:rPr>
          <w:rFonts w:ascii="Times New Roman" w:hAnsi="Times New Roman"/>
          <w:sz w:val="24"/>
          <w:szCs w:val="24"/>
        </w:rPr>
        <w:t>äesolev paragrahv</w:t>
      </w:r>
      <w:r w:rsidR="004D275E" w:rsidRPr="008971DB">
        <w:rPr>
          <w:rFonts w:ascii="Times New Roman" w:hAnsi="Times New Roman"/>
          <w:sz w:val="24"/>
          <w:szCs w:val="24"/>
        </w:rPr>
        <w:t xml:space="preserve"> </w:t>
      </w:r>
      <w:r w:rsidR="009B271A" w:rsidRPr="008971DB">
        <w:rPr>
          <w:rFonts w:ascii="Times New Roman" w:hAnsi="Times New Roman"/>
          <w:sz w:val="24"/>
          <w:szCs w:val="24"/>
        </w:rPr>
        <w:t>kohaldub</w:t>
      </w:r>
      <w:r w:rsidR="004D275E" w:rsidRPr="008971DB">
        <w:rPr>
          <w:rFonts w:ascii="Times New Roman" w:hAnsi="Times New Roman"/>
          <w:sz w:val="24"/>
          <w:szCs w:val="24"/>
        </w:rPr>
        <w:t xml:space="preserve"> ka juhul, kui </w:t>
      </w:r>
      <w:r w:rsidR="00FC4EE5" w:rsidRPr="008971DB">
        <w:rPr>
          <w:rFonts w:ascii="Times New Roman" w:hAnsi="Times New Roman"/>
          <w:sz w:val="24"/>
          <w:szCs w:val="24"/>
        </w:rPr>
        <w:t xml:space="preserve">isadus </w:t>
      </w:r>
      <w:r w:rsidR="004D275E" w:rsidRPr="008971DB">
        <w:rPr>
          <w:rFonts w:ascii="Times New Roman" w:hAnsi="Times New Roman"/>
          <w:sz w:val="24"/>
          <w:szCs w:val="24"/>
        </w:rPr>
        <w:t xml:space="preserve">võetakse </w:t>
      </w:r>
      <w:r w:rsidR="00FC4EE5" w:rsidRPr="008971DB">
        <w:rPr>
          <w:rFonts w:ascii="Times New Roman" w:hAnsi="Times New Roman"/>
          <w:sz w:val="24"/>
          <w:szCs w:val="24"/>
        </w:rPr>
        <w:t>omaks, põlvnemine või põlvnemise puudumine tuvastatakse täisealise lapse suhtes.</w:t>
      </w:r>
    </w:p>
    <w:p w14:paraId="7DFCF018" w14:textId="77777777" w:rsidR="005903C2" w:rsidRPr="008971DB" w:rsidRDefault="005903C2" w:rsidP="008971DB">
      <w:pPr>
        <w:pStyle w:val="Vahedeta"/>
        <w:jc w:val="both"/>
        <w:rPr>
          <w:rFonts w:ascii="Times New Roman" w:hAnsi="Times New Roman"/>
          <w:sz w:val="24"/>
          <w:szCs w:val="24"/>
        </w:rPr>
      </w:pPr>
    </w:p>
    <w:p w14:paraId="6B93C147" w14:textId="2FD363AC" w:rsidR="005903C2" w:rsidRPr="008971DB" w:rsidRDefault="005903C2" w:rsidP="008971DB">
      <w:pPr>
        <w:pStyle w:val="Vahedeta"/>
        <w:jc w:val="both"/>
        <w:rPr>
          <w:rFonts w:ascii="Times New Roman" w:hAnsi="Times New Roman"/>
          <w:sz w:val="24"/>
          <w:szCs w:val="24"/>
        </w:rPr>
      </w:pPr>
      <w:r w:rsidRPr="008971DB">
        <w:rPr>
          <w:rFonts w:ascii="Times New Roman" w:hAnsi="Times New Roman"/>
          <w:sz w:val="24"/>
          <w:szCs w:val="24"/>
        </w:rPr>
        <w:t xml:space="preserve">(5) </w:t>
      </w:r>
      <w:r w:rsidR="004D275E" w:rsidRPr="008971DB">
        <w:rPr>
          <w:rFonts w:ascii="Times New Roman" w:hAnsi="Times New Roman"/>
          <w:sz w:val="24"/>
          <w:szCs w:val="24"/>
        </w:rPr>
        <w:t>K</w:t>
      </w:r>
      <w:r w:rsidR="00E40869" w:rsidRPr="008971DB">
        <w:rPr>
          <w:rFonts w:ascii="Times New Roman" w:hAnsi="Times New Roman"/>
          <w:sz w:val="24"/>
          <w:szCs w:val="24"/>
        </w:rPr>
        <w:t xml:space="preserve">äesoleva </w:t>
      </w:r>
      <w:r w:rsidR="004D275E" w:rsidRPr="008971DB">
        <w:rPr>
          <w:rFonts w:ascii="Times New Roman" w:hAnsi="Times New Roman"/>
          <w:sz w:val="24"/>
          <w:szCs w:val="24"/>
        </w:rPr>
        <w:t>paragrahvi alusel p</w:t>
      </w:r>
      <w:r w:rsidRPr="008971DB">
        <w:rPr>
          <w:rFonts w:ascii="Times New Roman" w:hAnsi="Times New Roman"/>
          <w:sz w:val="24"/>
          <w:szCs w:val="24"/>
        </w:rPr>
        <w:t xml:space="preserve">erekonnanime andmisel </w:t>
      </w:r>
      <w:r w:rsidR="004D275E" w:rsidRPr="008971DB">
        <w:rPr>
          <w:rFonts w:ascii="Times New Roman" w:hAnsi="Times New Roman"/>
          <w:sz w:val="24"/>
          <w:szCs w:val="24"/>
        </w:rPr>
        <w:t xml:space="preserve">lähtutakse </w:t>
      </w:r>
      <w:r w:rsidRPr="008971DB">
        <w:rPr>
          <w:rFonts w:ascii="Times New Roman" w:hAnsi="Times New Roman"/>
          <w:sz w:val="24"/>
          <w:szCs w:val="24"/>
        </w:rPr>
        <w:t xml:space="preserve">käesoleva seaduse §-st </w:t>
      </w:r>
      <w:r w:rsidR="007C7F34">
        <w:rPr>
          <w:rFonts w:ascii="Times New Roman" w:hAnsi="Times New Roman"/>
          <w:sz w:val="24"/>
          <w:szCs w:val="24"/>
        </w:rPr>
        <w:t>9</w:t>
      </w:r>
      <w:r w:rsidR="00326BCE">
        <w:rPr>
          <w:rFonts w:ascii="Times New Roman" w:hAnsi="Times New Roman"/>
          <w:sz w:val="24"/>
          <w:szCs w:val="24"/>
        </w:rPr>
        <w:t>.</w:t>
      </w:r>
    </w:p>
    <w:p w14:paraId="65525969" w14:textId="77777777" w:rsidR="005903C2" w:rsidRPr="008971DB" w:rsidRDefault="005903C2" w:rsidP="008971DB">
      <w:pPr>
        <w:pStyle w:val="Vahedeta"/>
        <w:jc w:val="both"/>
        <w:rPr>
          <w:rFonts w:ascii="Times New Roman" w:hAnsi="Times New Roman"/>
          <w:sz w:val="24"/>
          <w:szCs w:val="24"/>
        </w:rPr>
      </w:pPr>
    </w:p>
    <w:p w14:paraId="4BAA75CD" w14:textId="5F7C5ED0" w:rsidR="005903C2" w:rsidRPr="005772EA" w:rsidRDefault="005903C2">
      <w:pPr>
        <w:pStyle w:val="Vahedeta"/>
        <w:jc w:val="both"/>
        <w:rPr>
          <w:rFonts w:ascii="Times New Roman" w:hAnsi="Times New Roman"/>
          <w:b/>
          <w:bCs/>
          <w:sz w:val="24"/>
          <w:szCs w:val="24"/>
        </w:rPr>
      </w:pPr>
      <w:commentRangeStart w:id="24"/>
      <w:r w:rsidRPr="6CF33F9D">
        <w:rPr>
          <w:rFonts w:ascii="Times New Roman" w:hAnsi="Times New Roman"/>
          <w:b/>
          <w:bCs/>
          <w:sz w:val="24"/>
          <w:szCs w:val="24"/>
        </w:rPr>
        <w:t>§</w:t>
      </w:r>
      <w:r w:rsidR="008E45AD" w:rsidRPr="6CF33F9D">
        <w:rPr>
          <w:rFonts w:ascii="Times New Roman" w:hAnsi="Times New Roman"/>
          <w:b/>
          <w:bCs/>
          <w:sz w:val="24"/>
          <w:szCs w:val="24"/>
        </w:rPr>
        <w:t xml:space="preserve"> </w:t>
      </w:r>
      <w:r w:rsidRPr="6CF33F9D">
        <w:rPr>
          <w:rFonts w:ascii="Times New Roman" w:hAnsi="Times New Roman"/>
          <w:b/>
          <w:bCs/>
          <w:sz w:val="24"/>
          <w:szCs w:val="24"/>
        </w:rPr>
        <w:t>1</w:t>
      </w:r>
      <w:r w:rsidR="00A879A1" w:rsidRPr="6CF33F9D">
        <w:rPr>
          <w:rFonts w:ascii="Times New Roman" w:hAnsi="Times New Roman"/>
          <w:b/>
          <w:bCs/>
          <w:sz w:val="24"/>
          <w:szCs w:val="24"/>
        </w:rPr>
        <w:t>1</w:t>
      </w:r>
      <w:r w:rsidRPr="6CF33F9D">
        <w:rPr>
          <w:rFonts w:ascii="Times New Roman" w:hAnsi="Times New Roman"/>
          <w:b/>
          <w:bCs/>
          <w:sz w:val="24"/>
          <w:szCs w:val="24"/>
        </w:rPr>
        <w:t xml:space="preserve">. </w:t>
      </w:r>
      <w:commentRangeEnd w:id="24"/>
      <w:r>
        <w:commentReference w:id="24"/>
      </w:r>
      <w:r w:rsidRPr="6CF33F9D">
        <w:rPr>
          <w:rFonts w:ascii="Times New Roman" w:hAnsi="Times New Roman"/>
          <w:b/>
          <w:bCs/>
          <w:sz w:val="24"/>
          <w:szCs w:val="24"/>
        </w:rPr>
        <w:t xml:space="preserve">Lapsendamisel </w:t>
      </w:r>
      <w:r w:rsidR="000C222D" w:rsidRPr="6CF33F9D">
        <w:rPr>
          <w:rFonts w:ascii="Times New Roman" w:hAnsi="Times New Roman"/>
          <w:b/>
          <w:bCs/>
          <w:sz w:val="24"/>
          <w:szCs w:val="24"/>
        </w:rPr>
        <w:t>ja</w:t>
      </w:r>
      <w:r w:rsidRPr="6CF33F9D">
        <w:rPr>
          <w:rFonts w:ascii="Times New Roman" w:hAnsi="Times New Roman"/>
          <w:b/>
          <w:bCs/>
          <w:sz w:val="24"/>
          <w:szCs w:val="24"/>
        </w:rPr>
        <w:t xml:space="preserve"> lapsendamise kehtetuks tunnistamisel isikunime andmine</w:t>
      </w:r>
    </w:p>
    <w:p w14:paraId="657606DF" w14:textId="77777777" w:rsidR="005903C2" w:rsidRPr="008971DB" w:rsidRDefault="005903C2" w:rsidP="008971DB">
      <w:pPr>
        <w:pStyle w:val="Vahedeta"/>
        <w:jc w:val="both"/>
        <w:rPr>
          <w:rFonts w:ascii="Times New Roman" w:hAnsi="Times New Roman"/>
          <w:bCs/>
          <w:sz w:val="24"/>
          <w:szCs w:val="24"/>
        </w:rPr>
      </w:pPr>
    </w:p>
    <w:p w14:paraId="7BF28B33" w14:textId="57B0DD04" w:rsidR="005903C2" w:rsidRPr="008971DB" w:rsidRDefault="005903C2" w:rsidP="008971DB">
      <w:pPr>
        <w:pStyle w:val="Vahedeta"/>
        <w:jc w:val="both"/>
        <w:rPr>
          <w:rFonts w:ascii="Times New Roman" w:hAnsi="Times New Roman"/>
          <w:sz w:val="24"/>
          <w:szCs w:val="24"/>
        </w:rPr>
      </w:pPr>
      <w:r w:rsidRPr="008971DB">
        <w:rPr>
          <w:rFonts w:ascii="Times New Roman" w:hAnsi="Times New Roman"/>
          <w:sz w:val="24"/>
          <w:szCs w:val="24"/>
        </w:rPr>
        <w:t>(1)</w:t>
      </w:r>
      <w:r w:rsidR="008E45AD">
        <w:rPr>
          <w:rFonts w:ascii="Times New Roman" w:hAnsi="Times New Roman"/>
          <w:sz w:val="24"/>
          <w:szCs w:val="24"/>
        </w:rPr>
        <w:t xml:space="preserve"> </w:t>
      </w:r>
      <w:r w:rsidRPr="008971DB">
        <w:rPr>
          <w:rFonts w:ascii="Times New Roman" w:hAnsi="Times New Roman"/>
          <w:sz w:val="24"/>
          <w:szCs w:val="24"/>
        </w:rPr>
        <w:t xml:space="preserve">Lapsendamisel võib kohus anda lapsele uue isikunime lähtudes käesoleva seaduse §-st </w:t>
      </w:r>
      <w:r w:rsidR="007C7F34">
        <w:rPr>
          <w:rFonts w:ascii="Times New Roman" w:hAnsi="Times New Roman"/>
          <w:sz w:val="24"/>
          <w:szCs w:val="24"/>
        </w:rPr>
        <w:t>9</w:t>
      </w:r>
      <w:r w:rsidR="009B271A" w:rsidRPr="008971DB">
        <w:rPr>
          <w:rFonts w:ascii="Times New Roman" w:hAnsi="Times New Roman"/>
          <w:sz w:val="24"/>
          <w:szCs w:val="24"/>
        </w:rPr>
        <w:t>.</w:t>
      </w:r>
    </w:p>
    <w:p w14:paraId="22D31CD7" w14:textId="77777777" w:rsidR="005903C2" w:rsidRPr="008971DB" w:rsidRDefault="005903C2" w:rsidP="008971DB">
      <w:pPr>
        <w:pStyle w:val="Vahedeta"/>
        <w:jc w:val="both"/>
        <w:rPr>
          <w:rFonts w:ascii="Times New Roman" w:hAnsi="Times New Roman"/>
          <w:sz w:val="24"/>
          <w:szCs w:val="24"/>
        </w:rPr>
      </w:pPr>
    </w:p>
    <w:p w14:paraId="18061A95" w14:textId="6D2A58F9" w:rsidR="005903C2" w:rsidRPr="008971DB" w:rsidRDefault="005903C2" w:rsidP="008971DB">
      <w:pPr>
        <w:pStyle w:val="Vahedeta"/>
        <w:jc w:val="both"/>
        <w:rPr>
          <w:rFonts w:ascii="Times New Roman" w:hAnsi="Times New Roman"/>
          <w:sz w:val="24"/>
          <w:szCs w:val="24"/>
        </w:rPr>
      </w:pPr>
      <w:r w:rsidRPr="008971DB">
        <w:rPr>
          <w:rFonts w:ascii="Times New Roman" w:hAnsi="Times New Roman"/>
          <w:sz w:val="24"/>
          <w:szCs w:val="24"/>
        </w:rPr>
        <w:t>(2)</w:t>
      </w:r>
      <w:r w:rsidR="008E45AD">
        <w:rPr>
          <w:rFonts w:ascii="Times New Roman" w:hAnsi="Times New Roman"/>
          <w:sz w:val="24"/>
          <w:szCs w:val="24"/>
        </w:rPr>
        <w:t xml:space="preserve"> </w:t>
      </w:r>
      <w:r w:rsidRPr="008971DB">
        <w:rPr>
          <w:rFonts w:ascii="Times New Roman" w:hAnsi="Times New Roman"/>
          <w:sz w:val="24"/>
          <w:szCs w:val="24"/>
        </w:rPr>
        <w:t>Lapsendamise kehtetuks tunnistamisel võib kohus anda lapsele lapsendamiseelse isikunime.</w:t>
      </w:r>
    </w:p>
    <w:p w14:paraId="2F3B7784" w14:textId="77777777" w:rsidR="005903C2" w:rsidRPr="008971DB" w:rsidRDefault="005903C2" w:rsidP="008971DB">
      <w:pPr>
        <w:pStyle w:val="Vahedeta"/>
        <w:jc w:val="both"/>
        <w:rPr>
          <w:rFonts w:ascii="Times New Roman" w:hAnsi="Times New Roman"/>
          <w:sz w:val="24"/>
          <w:szCs w:val="24"/>
        </w:rPr>
      </w:pPr>
    </w:p>
    <w:p w14:paraId="59B1FD22" w14:textId="77777777" w:rsidR="005903C2" w:rsidRPr="008971DB" w:rsidRDefault="005903C2" w:rsidP="008971DB">
      <w:pPr>
        <w:pStyle w:val="Vahedeta"/>
        <w:jc w:val="center"/>
        <w:rPr>
          <w:rFonts w:ascii="Times New Roman" w:hAnsi="Times New Roman"/>
          <w:b/>
          <w:bCs/>
          <w:color w:val="000000" w:themeColor="text1"/>
          <w:sz w:val="24"/>
          <w:szCs w:val="24"/>
        </w:rPr>
      </w:pPr>
      <w:r w:rsidRPr="008971DB">
        <w:rPr>
          <w:rFonts w:ascii="Times New Roman" w:hAnsi="Times New Roman"/>
          <w:b/>
          <w:bCs/>
          <w:color w:val="000000" w:themeColor="text1"/>
          <w:sz w:val="24"/>
          <w:szCs w:val="24"/>
        </w:rPr>
        <w:t>3. peatükk</w:t>
      </w:r>
    </w:p>
    <w:p w14:paraId="1C48F485" w14:textId="77777777" w:rsidR="005903C2" w:rsidRDefault="005903C2" w:rsidP="008971DB">
      <w:pPr>
        <w:pStyle w:val="Vahedeta"/>
        <w:jc w:val="center"/>
        <w:rPr>
          <w:rFonts w:ascii="Times New Roman" w:hAnsi="Times New Roman"/>
          <w:b/>
          <w:bCs/>
          <w:sz w:val="24"/>
          <w:szCs w:val="24"/>
        </w:rPr>
      </w:pPr>
      <w:r w:rsidRPr="008971DB">
        <w:rPr>
          <w:rFonts w:ascii="Times New Roman" w:hAnsi="Times New Roman"/>
          <w:b/>
          <w:bCs/>
          <w:sz w:val="24"/>
          <w:szCs w:val="24"/>
        </w:rPr>
        <w:t>Isikunime vahetamine</w:t>
      </w:r>
    </w:p>
    <w:p w14:paraId="155EEEE7" w14:textId="77777777" w:rsidR="008E45AD" w:rsidRPr="008E45AD" w:rsidRDefault="008E45AD" w:rsidP="00A7041C">
      <w:pPr>
        <w:pStyle w:val="Vahedeta"/>
        <w:jc w:val="both"/>
        <w:rPr>
          <w:rFonts w:ascii="Times New Roman" w:hAnsi="Times New Roman"/>
          <w:sz w:val="24"/>
          <w:szCs w:val="24"/>
        </w:rPr>
      </w:pPr>
    </w:p>
    <w:p w14:paraId="729D631E" w14:textId="0CA447B0" w:rsidR="00A7041C" w:rsidRPr="005B7F91" w:rsidRDefault="00A7041C" w:rsidP="00A7041C">
      <w:pPr>
        <w:pStyle w:val="Vahedeta"/>
        <w:jc w:val="both"/>
        <w:rPr>
          <w:rFonts w:ascii="Times New Roman" w:hAnsi="Times New Roman"/>
          <w:b/>
          <w:bCs/>
          <w:sz w:val="24"/>
          <w:szCs w:val="24"/>
        </w:rPr>
      </w:pPr>
      <w:r>
        <w:rPr>
          <w:rFonts w:ascii="Times New Roman" w:hAnsi="Times New Roman"/>
          <w:b/>
          <w:bCs/>
          <w:sz w:val="24"/>
          <w:szCs w:val="24"/>
        </w:rPr>
        <w:t xml:space="preserve">§ </w:t>
      </w:r>
      <w:r w:rsidR="00326BCE">
        <w:rPr>
          <w:rFonts w:ascii="Times New Roman" w:hAnsi="Times New Roman"/>
          <w:b/>
          <w:bCs/>
          <w:sz w:val="24"/>
          <w:szCs w:val="24"/>
        </w:rPr>
        <w:t>1</w:t>
      </w:r>
      <w:r w:rsidR="00883B43">
        <w:rPr>
          <w:rFonts w:ascii="Times New Roman" w:hAnsi="Times New Roman"/>
          <w:b/>
          <w:bCs/>
          <w:sz w:val="24"/>
          <w:szCs w:val="24"/>
        </w:rPr>
        <w:t>2</w:t>
      </w:r>
      <w:r>
        <w:rPr>
          <w:rFonts w:ascii="Times New Roman" w:hAnsi="Times New Roman"/>
          <w:b/>
          <w:bCs/>
          <w:sz w:val="24"/>
          <w:szCs w:val="24"/>
        </w:rPr>
        <w:t>. Isikunime vahetamine</w:t>
      </w:r>
    </w:p>
    <w:p w14:paraId="1C546F2E" w14:textId="77777777" w:rsidR="00A7041C" w:rsidRDefault="00A7041C" w:rsidP="00A7041C">
      <w:pPr>
        <w:pStyle w:val="Vahedeta"/>
        <w:jc w:val="both"/>
        <w:rPr>
          <w:rFonts w:ascii="Times New Roman" w:hAnsi="Times New Roman"/>
          <w:sz w:val="24"/>
          <w:szCs w:val="24"/>
        </w:rPr>
      </w:pPr>
    </w:p>
    <w:p w14:paraId="53436F3D" w14:textId="4C4726C7" w:rsidR="00A7041C" w:rsidRPr="008971DB" w:rsidRDefault="00A7041C" w:rsidP="00A7041C">
      <w:pPr>
        <w:pStyle w:val="Vahedeta"/>
        <w:jc w:val="both"/>
        <w:rPr>
          <w:rFonts w:ascii="Times New Roman" w:hAnsi="Times New Roman"/>
          <w:sz w:val="24"/>
          <w:szCs w:val="24"/>
        </w:rPr>
      </w:pPr>
      <w:bookmarkStart w:id="25" w:name="_Hlk213062470"/>
      <w:r w:rsidRPr="008971DB">
        <w:rPr>
          <w:rFonts w:ascii="Times New Roman" w:hAnsi="Times New Roman"/>
          <w:sz w:val="24"/>
          <w:szCs w:val="24"/>
        </w:rPr>
        <w:t>Isikunime vahetamine on:</w:t>
      </w:r>
    </w:p>
    <w:p w14:paraId="5D0F6155" w14:textId="5B1B933C" w:rsidR="00A7041C" w:rsidRPr="008971DB" w:rsidRDefault="00A7041C" w:rsidP="00A7041C">
      <w:pPr>
        <w:pStyle w:val="Vahedeta"/>
        <w:jc w:val="both"/>
        <w:rPr>
          <w:rFonts w:ascii="Times New Roman" w:hAnsi="Times New Roman"/>
          <w:sz w:val="24"/>
          <w:szCs w:val="24"/>
        </w:rPr>
      </w:pPr>
      <w:r w:rsidRPr="6CF33F9D">
        <w:rPr>
          <w:rFonts w:ascii="Times New Roman" w:hAnsi="Times New Roman"/>
          <w:sz w:val="24"/>
          <w:szCs w:val="24"/>
        </w:rPr>
        <w:t xml:space="preserve">1) </w:t>
      </w:r>
      <w:r w:rsidR="002668E0" w:rsidRPr="6CF33F9D">
        <w:rPr>
          <w:rFonts w:ascii="Times New Roman" w:hAnsi="Times New Roman"/>
          <w:sz w:val="24"/>
          <w:szCs w:val="24"/>
        </w:rPr>
        <w:t>abielu sõlmimisel</w:t>
      </w:r>
      <w:r w:rsidRPr="6CF33F9D">
        <w:rPr>
          <w:rFonts w:ascii="Times New Roman" w:hAnsi="Times New Roman"/>
          <w:sz w:val="24"/>
          <w:szCs w:val="24"/>
        </w:rPr>
        <w:t xml:space="preserve"> abikaasa perekonnanime võtmine või sellest</w:t>
      </w:r>
      <w:r w:rsidR="009A7853" w:rsidRPr="6CF33F9D">
        <w:rPr>
          <w:rFonts w:ascii="Times New Roman" w:hAnsi="Times New Roman"/>
          <w:sz w:val="24"/>
          <w:szCs w:val="24"/>
        </w:rPr>
        <w:t xml:space="preserve"> perekonnanimest</w:t>
      </w:r>
      <w:r w:rsidRPr="6CF33F9D">
        <w:rPr>
          <w:rFonts w:ascii="Times New Roman" w:hAnsi="Times New Roman"/>
          <w:sz w:val="24"/>
          <w:szCs w:val="24"/>
        </w:rPr>
        <w:t xml:space="preserve"> loobumine</w:t>
      </w:r>
      <w:r w:rsidR="00EB2941" w:rsidRPr="6CF33F9D">
        <w:rPr>
          <w:rFonts w:ascii="Times New Roman" w:hAnsi="Times New Roman"/>
          <w:sz w:val="24"/>
          <w:szCs w:val="24"/>
        </w:rPr>
        <w:t xml:space="preserve"> abielu</w:t>
      </w:r>
      <w:r w:rsidRPr="6CF33F9D">
        <w:rPr>
          <w:rFonts w:ascii="Times New Roman" w:hAnsi="Times New Roman"/>
          <w:sz w:val="24"/>
          <w:szCs w:val="24"/>
        </w:rPr>
        <w:t xml:space="preserve"> lahutamisel või kehtetuks tunnistamisel;</w:t>
      </w:r>
    </w:p>
    <w:p w14:paraId="3215E27B" w14:textId="6A1FF751" w:rsidR="00A7041C" w:rsidRPr="008971DB" w:rsidRDefault="00A7041C" w:rsidP="00A7041C">
      <w:pPr>
        <w:pStyle w:val="Vahedeta"/>
        <w:jc w:val="both"/>
        <w:rPr>
          <w:rFonts w:ascii="Times New Roman" w:hAnsi="Times New Roman"/>
          <w:sz w:val="24"/>
          <w:szCs w:val="24"/>
        </w:rPr>
      </w:pPr>
      <w:r w:rsidRPr="008971DB">
        <w:rPr>
          <w:rFonts w:ascii="Times New Roman" w:hAnsi="Times New Roman"/>
          <w:sz w:val="24"/>
          <w:szCs w:val="24"/>
        </w:rPr>
        <w:t xml:space="preserve">2) </w:t>
      </w:r>
      <w:r w:rsidR="002668E0">
        <w:rPr>
          <w:rFonts w:ascii="Times New Roman" w:hAnsi="Times New Roman"/>
          <w:sz w:val="24"/>
          <w:szCs w:val="24"/>
        </w:rPr>
        <w:t>kooselulepingu sõlmimisel</w:t>
      </w:r>
      <w:r w:rsidR="002668E0" w:rsidRPr="008971DB">
        <w:rPr>
          <w:rFonts w:ascii="Times New Roman" w:hAnsi="Times New Roman"/>
          <w:sz w:val="24"/>
          <w:szCs w:val="24"/>
        </w:rPr>
        <w:t xml:space="preserve"> </w:t>
      </w:r>
      <w:r w:rsidRPr="008971DB">
        <w:rPr>
          <w:rFonts w:ascii="Times New Roman" w:hAnsi="Times New Roman"/>
          <w:sz w:val="24"/>
          <w:szCs w:val="24"/>
        </w:rPr>
        <w:t>registreeritud elukaaslase perekonnanime võtmine</w:t>
      </w:r>
      <w:r w:rsidR="00EB2941">
        <w:rPr>
          <w:rFonts w:ascii="Times New Roman" w:hAnsi="Times New Roman"/>
          <w:sz w:val="24"/>
          <w:szCs w:val="24"/>
        </w:rPr>
        <w:t xml:space="preserve"> </w:t>
      </w:r>
      <w:r w:rsidRPr="008971DB">
        <w:rPr>
          <w:rFonts w:ascii="Times New Roman" w:hAnsi="Times New Roman"/>
          <w:sz w:val="24"/>
          <w:szCs w:val="24"/>
        </w:rPr>
        <w:t xml:space="preserve">või sellest </w:t>
      </w:r>
      <w:r w:rsidR="009A7853">
        <w:rPr>
          <w:rFonts w:ascii="Times New Roman" w:hAnsi="Times New Roman"/>
          <w:sz w:val="24"/>
          <w:szCs w:val="24"/>
        </w:rPr>
        <w:t>perekonnanimest</w:t>
      </w:r>
      <w:r w:rsidRPr="008971DB">
        <w:rPr>
          <w:rFonts w:ascii="Times New Roman" w:hAnsi="Times New Roman"/>
          <w:sz w:val="24"/>
          <w:szCs w:val="24"/>
        </w:rPr>
        <w:t xml:space="preserve"> loobumine kooselulepingu</w:t>
      </w:r>
      <w:r w:rsidR="00EB2941">
        <w:rPr>
          <w:rFonts w:ascii="Times New Roman" w:hAnsi="Times New Roman"/>
          <w:sz w:val="24"/>
          <w:szCs w:val="24"/>
        </w:rPr>
        <w:t xml:space="preserve"> </w:t>
      </w:r>
      <w:r w:rsidRPr="008971DB">
        <w:rPr>
          <w:rFonts w:ascii="Times New Roman" w:hAnsi="Times New Roman"/>
          <w:sz w:val="24"/>
          <w:szCs w:val="24"/>
        </w:rPr>
        <w:t xml:space="preserve">lõpetamisel </w:t>
      </w:r>
      <w:r w:rsidR="00EB2941">
        <w:rPr>
          <w:rFonts w:ascii="Times New Roman" w:hAnsi="Times New Roman"/>
          <w:sz w:val="24"/>
          <w:szCs w:val="24"/>
        </w:rPr>
        <w:t xml:space="preserve">või </w:t>
      </w:r>
      <w:r w:rsidRPr="008971DB">
        <w:rPr>
          <w:rFonts w:ascii="Times New Roman" w:hAnsi="Times New Roman"/>
          <w:sz w:val="24"/>
          <w:szCs w:val="24"/>
        </w:rPr>
        <w:t>kehtetuks tunnistamisel;</w:t>
      </w:r>
    </w:p>
    <w:p w14:paraId="0C9E520B" w14:textId="2FA1B0FC" w:rsidR="00A7041C" w:rsidRPr="008971DB" w:rsidRDefault="00A7041C" w:rsidP="00A7041C">
      <w:pPr>
        <w:pStyle w:val="Vahedeta"/>
        <w:jc w:val="both"/>
        <w:rPr>
          <w:rFonts w:ascii="Times New Roman" w:hAnsi="Times New Roman"/>
          <w:sz w:val="24"/>
          <w:szCs w:val="24"/>
        </w:rPr>
      </w:pPr>
      <w:r w:rsidRPr="008971DB">
        <w:rPr>
          <w:rFonts w:ascii="Times New Roman" w:hAnsi="Times New Roman"/>
          <w:sz w:val="24"/>
          <w:szCs w:val="24"/>
        </w:rPr>
        <w:t xml:space="preserve">3) </w:t>
      </w:r>
      <w:r w:rsidR="008C10C3">
        <w:rPr>
          <w:rFonts w:ascii="Times New Roman" w:hAnsi="Times New Roman"/>
          <w:sz w:val="24"/>
          <w:szCs w:val="24"/>
        </w:rPr>
        <w:t xml:space="preserve">uue </w:t>
      </w:r>
      <w:r w:rsidRPr="008971DB">
        <w:rPr>
          <w:rFonts w:ascii="Times New Roman" w:hAnsi="Times New Roman"/>
          <w:sz w:val="24"/>
          <w:szCs w:val="24"/>
        </w:rPr>
        <w:t>eesnime</w:t>
      </w:r>
      <w:r w:rsidR="008765FA">
        <w:rPr>
          <w:rFonts w:ascii="Times New Roman" w:hAnsi="Times New Roman"/>
          <w:sz w:val="24"/>
          <w:szCs w:val="24"/>
        </w:rPr>
        <w:t xml:space="preserve"> või</w:t>
      </w:r>
      <w:r w:rsidRPr="008971DB">
        <w:rPr>
          <w:rFonts w:ascii="Times New Roman" w:hAnsi="Times New Roman"/>
          <w:sz w:val="24"/>
          <w:szCs w:val="24"/>
        </w:rPr>
        <w:t xml:space="preserve"> soole vastava lõpuga perekonnanime võtmine sooandmete muutmisel.</w:t>
      </w:r>
    </w:p>
    <w:bookmarkEnd w:id="25"/>
    <w:p w14:paraId="35D94CC3" w14:textId="77777777" w:rsidR="005903C2" w:rsidRPr="008971DB" w:rsidRDefault="005903C2" w:rsidP="008971DB">
      <w:pPr>
        <w:pStyle w:val="Vahedeta"/>
        <w:jc w:val="both"/>
        <w:rPr>
          <w:rFonts w:ascii="Times New Roman" w:hAnsi="Times New Roman"/>
          <w:sz w:val="24"/>
          <w:szCs w:val="24"/>
        </w:rPr>
      </w:pPr>
    </w:p>
    <w:p w14:paraId="6C62A263" w14:textId="77E86BBC" w:rsidR="005903C2" w:rsidRPr="005772EA" w:rsidRDefault="005903C2">
      <w:pPr>
        <w:pStyle w:val="Vahedeta"/>
        <w:jc w:val="both"/>
        <w:rPr>
          <w:rFonts w:ascii="Times New Roman" w:hAnsi="Times New Roman"/>
          <w:b/>
          <w:bCs/>
          <w:sz w:val="24"/>
          <w:szCs w:val="24"/>
        </w:rPr>
      </w:pPr>
      <w:r w:rsidRPr="00EB2941">
        <w:rPr>
          <w:rFonts w:ascii="Times New Roman" w:hAnsi="Times New Roman"/>
          <w:b/>
          <w:bCs/>
          <w:sz w:val="24"/>
          <w:szCs w:val="24"/>
        </w:rPr>
        <w:t>§ 1</w:t>
      </w:r>
      <w:r w:rsidR="003B21C9">
        <w:rPr>
          <w:rFonts w:ascii="Times New Roman" w:hAnsi="Times New Roman"/>
          <w:b/>
          <w:bCs/>
          <w:sz w:val="24"/>
          <w:szCs w:val="24"/>
        </w:rPr>
        <w:t>3</w:t>
      </w:r>
      <w:r w:rsidRPr="00EB2941">
        <w:rPr>
          <w:rFonts w:ascii="Times New Roman" w:hAnsi="Times New Roman"/>
          <w:b/>
          <w:bCs/>
          <w:sz w:val="24"/>
          <w:szCs w:val="24"/>
        </w:rPr>
        <w:t xml:space="preserve">. Abielu </w:t>
      </w:r>
      <w:r w:rsidR="00C3054B" w:rsidRPr="00EB2941">
        <w:rPr>
          <w:rFonts w:ascii="Times New Roman" w:hAnsi="Times New Roman"/>
          <w:b/>
          <w:bCs/>
          <w:sz w:val="24"/>
          <w:szCs w:val="24"/>
        </w:rPr>
        <w:t>või</w:t>
      </w:r>
      <w:r w:rsidRPr="00EB2941">
        <w:rPr>
          <w:rFonts w:ascii="Times New Roman" w:hAnsi="Times New Roman"/>
          <w:b/>
          <w:bCs/>
          <w:sz w:val="24"/>
          <w:szCs w:val="24"/>
        </w:rPr>
        <w:t xml:space="preserve"> kooselulepingu sõlmimisel perekonnanime vahetamine</w:t>
      </w:r>
    </w:p>
    <w:p w14:paraId="1EFCB018" w14:textId="77777777" w:rsidR="005903C2" w:rsidRPr="008971DB" w:rsidRDefault="005903C2" w:rsidP="008971DB">
      <w:pPr>
        <w:pStyle w:val="Vahedeta"/>
        <w:jc w:val="both"/>
        <w:rPr>
          <w:rFonts w:ascii="Times New Roman" w:hAnsi="Times New Roman"/>
          <w:bCs/>
          <w:sz w:val="24"/>
          <w:szCs w:val="24"/>
        </w:rPr>
      </w:pPr>
    </w:p>
    <w:p w14:paraId="5EFC5392" w14:textId="335E7C79" w:rsidR="005903C2" w:rsidRPr="008971DB" w:rsidRDefault="005903C2" w:rsidP="008971DB">
      <w:pPr>
        <w:pStyle w:val="Vahedeta"/>
        <w:jc w:val="both"/>
        <w:rPr>
          <w:rFonts w:ascii="Times New Roman" w:hAnsi="Times New Roman"/>
          <w:sz w:val="24"/>
          <w:szCs w:val="24"/>
        </w:rPr>
      </w:pPr>
      <w:r w:rsidRPr="008971DB">
        <w:rPr>
          <w:rFonts w:ascii="Times New Roman" w:hAnsi="Times New Roman"/>
          <w:sz w:val="24"/>
          <w:szCs w:val="24"/>
        </w:rPr>
        <w:t>(1)</w:t>
      </w:r>
      <w:r w:rsidR="007164DF">
        <w:rPr>
          <w:rFonts w:ascii="Times New Roman" w:hAnsi="Times New Roman"/>
          <w:sz w:val="24"/>
          <w:szCs w:val="24"/>
        </w:rPr>
        <w:t xml:space="preserve"> </w:t>
      </w:r>
      <w:r w:rsidRPr="008971DB">
        <w:rPr>
          <w:rFonts w:ascii="Times New Roman" w:hAnsi="Times New Roman"/>
          <w:sz w:val="24"/>
          <w:szCs w:val="24"/>
        </w:rPr>
        <w:t xml:space="preserve">Abielu </w:t>
      </w:r>
      <w:r w:rsidR="004E3BBE">
        <w:rPr>
          <w:rFonts w:ascii="Times New Roman" w:hAnsi="Times New Roman"/>
          <w:sz w:val="24"/>
          <w:szCs w:val="24"/>
        </w:rPr>
        <w:t>või</w:t>
      </w:r>
      <w:r w:rsidRPr="008971DB">
        <w:rPr>
          <w:rFonts w:ascii="Times New Roman" w:hAnsi="Times New Roman"/>
          <w:sz w:val="24"/>
          <w:szCs w:val="24"/>
        </w:rPr>
        <w:t xml:space="preserve"> kooselulepingu sõlmimisel võib isik jääda oma perekonnanimega või üks abikaasadest või registreeritud elukaaslastest võib:</w:t>
      </w:r>
    </w:p>
    <w:p w14:paraId="111EF37D" w14:textId="768F0468" w:rsidR="005903C2" w:rsidRPr="008971DB" w:rsidRDefault="005903C2" w:rsidP="008971DB">
      <w:pPr>
        <w:pStyle w:val="Vahedeta"/>
        <w:jc w:val="both"/>
        <w:rPr>
          <w:rFonts w:ascii="Times New Roman" w:hAnsi="Times New Roman"/>
          <w:sz w:val="24"/>
          <w:szCs w:val="24"/>
        </w:rPr>
      </w:pPr>
      <w:r w:rsidRPr="565D14C7">
        <w:rPr>
          <w:rFonts w:ascii="Times New Roman" w:hAnsi="Times New Roman"/>
          <w:sz w:val="24"/>
          <w:szCs w:val="24"/>
        </w:rPr>
        <w:t>1)</w:t>
      </w:r>
      <w:r w:rsidR="007164DF" w:rsidRPr="565D14C7">
        <w:rPr>
          <w:rFonts w:ascii="Times New Roman" w:hAnsi="Times New Roman"/>
          <w:sz w:val="24"/>
          <w:szCs w:val="24"/>
        </w:rPr>
        <w:t xml:space="preserve"> </w:t>
      </w:r>
      <w:r w:rsidRPr="565D14C7">
        <w:rPr>
          <w:rFonts w:ascii="Times New Roman" w:hAnsi="Times New Roman"/>
          <w:sz w:val="24"/>
          <w:szCs w:val="24"/>
        </w:rPr>
        <w:t xml:space="preserve">võtta </w:t>
      </w:r>
      <w:commentRangeStart w:id="26"/>
      <w:r w:rsidRPr="565D14C7">
        <w:rPr>
          <w:rFonts w:ascii="Times New Roman" w:hAnsi="Times New Roman"/>
          <w:sz w:val="24"/>
          <w:szCs w:val="24"/>
        </w:rPr>
        <w:t>teise abikaasa</w:t>
      </w:r>
      <w:commentRangeEnd w:id="26"/>
      <w:r>
        <w:commentReference w:id="26"/>
      </w:r>
      <w:r w:rsidRPr="565D14C7">
        <w:rPr>
          <w:rFonts w:ascii="Times New Roman" w:hAnsi="Times New Roman"/>
          <w:sz w:val="24"/>
          <w:szCs w:val="24"/>
        </w:rPr>
        <w:t xml:space="preserve"> või registreeritud elukaaslase perekonnanime ühiseks perekonnanimeks;</w:t>
      </w:r>
    </w:p>
    <w:p w14:paraId="6B6FC804" w14:textId="3322DD8E" w:rsidR="005903C2" w:rsidRPr="008971DB" w:rsidRDefault="005903C2" w:rsidP="008971DB">
      <w:pPr>
        <w:pStyle w:val="Vahedeta"/>
        <w:jc w:val="both"/>
        <w:rPr>
          <w:rFonts w:ascii="Times New Roman" w:hAnsi="Times New Roman"/>
          <w:sz w:val="24"/>
          <w:szCs w:val="24"/>
        </w:rPr>
      </w:pPr>
      <w:r w:rsidRPr="008971DB">
        <w:rPr>
          <w:rFonts w:ascii="Times New Roman" w:hAnsi="Times New Roman"/>
          <w:sz w:val="24"/>
          <w:szCs w:val="24"/>
        </w:rPr>
        <w:t>2)</w:t>
      </w:r>
      <w:r w:rsidR="007164DF">
        <w:rPr>
          <w:rFonts w:ascii="Times New Roman" w:hAnsi="Times New Roman"/>
          <w:sz w:val="24"/>
          <w:szCs w:val="24"/>
        </w:rPr>
        <w:t xml:space="preserve"> </w:t>
      </w:r>
      <w:r w:rsidRPr="008971DB">
        <w:rPr>
          <w:rFonts w:ascii="Times New Roman" w:hAnsi="Times New Roman"/>
          <w:sz w:val="24"/>
          <w:szCs w:val="24"/>
        </w:rPr>
        <w:t>lisada oma perekonnanime järele sidekriipsuga teise abikaasa või registreeritud elukaaslase perekonnanime</w:t>
      </w:r>
      <w:r w:rsidR="00C16FE0">
        <w:rPr>
          <w:rFonts w:ascii="Times New Roman" w:hAnsi="Times New Roman"/>
          <w:sz w:val="24"/>
          <w:szCs w:val="24"/>
        </w:rPr>
        <w:t>;</w:t>
      </w:r>
    </w:p>
    <w:p w14:paraId="1E5BF52B" w14:textId="202DB9DD" w:rsidR="00DD5DB0" w:rsidRPr="008971DB" w:rsidRDefault="00DD5DB0" w:rsidP="008971DB">
      <w:pPr>
        <w:pStyle w:val="Vahedeta"/>
        <w:jc w:val="both"/>
        <w:rPr>
          <w:rFonts w:ascii="Times New Roman" w:hAnsi="Times New Roman"/>
          <w:sz w:val="24"/>
          <w:szCs w:val="24"/>
        </w:rPr>
      </w:pPr>
      <w:r w:rsidRPr="00806B04">
        <w:rPr>
          <w:rFonts w:ascii="Times New Roman" w:hAnsi="Times New Roman"/>
          <w:sz w:val="24"/>
          <w:szCs w:val="24"/>
        </w:rPr>
        <w:t>3)</w:t>
      </w:r>
      <w:r w:rsidR="005E25CA" w:rsidRPr="00806B04">
        <w:rPr>
          <w:rFonts w:ascii="Times New Roman" w:hAnsi="Times New Roman"/>
          <w:sz w:val="24"/>
          <w:szCs w:val="24"/>
        </w:rPr>
        <w:t xml:space="preserve"> </w:t>
      </w:r>
      <w:r w:rsidR="00806B04" w:rsidRPr="00806B04">
        <w:rPr>
          <w:rFonts w:ascii="Times New Roman" w:hAnsi="Times New Roman"/>
          <w:sz w:val="24"/>
          <w:szCs w:val="24"/>
        </w:rPr>
        <w:t>v</w:t>
      </w:r>
      <w:bookmarkStart w:id="27" w:name="_Hlk214358152"/>
      <w:r w:rsidRPr="00806B04">
        <w:rPr>
          <w:rFonts w:ascii="Times New Roman" w:hAnsi="Times New Roman"/>
          <w:sz w:val="24"/>
          <w:szCs w:val="24"/>
        </w:rPr>
        <w:t>ahetada</w:t>
      </w:r>
      <w:r w:rsidR="00806B04" w:rsidRPr="00806B04">
        <w:rPr>
          <w:rFonts w:ascii="Times New Roman" w:hAnsi="Times New Roman"/>
          <w:sz w:val="24"/>
          <w:szCs w:val="24"/>
        </w:rPr>
        <w:t xml:space="preserve"> oma </w:t>
      </w:r>
      <w:proofErr w:type="spellStart"/>
      <w:r w:rsidR="00806B04" w:rsidRPr="00806B04">
        <w:rPr>
          <w:rFonts w:ascii="Times New Roman" w:hAnsi="Times New Roman"/>
          <w:sz w:val="24"/>
          <w:szCs w:val="24"/>
        </w:rPr>
        <w:t>topeltperekonnanimest</w:t>
      </w:r>
      <w:proofErr w:type="spellEnd"/>
      <w:r w:rsidR="00806B04" w:rsidRPr="00806B04">
        <w:rPr>
          <w:rFonts w:ascii="Times New Roman" w:hAnsi="Times New Roman"/>
          <w:sz w:val="24"/>
          <w:szCs w:val="24"/>
        </w:rPr>
        <w:t xml:space="preserve"> selle nime</w:t>
      </w:r>
      <w:r w:rsidR="006025EB">
        <w:rPr>
          <w:rFonts w:ascii="Times New Roman" w:hAnsi="Times New Roman"/>
          <w:sz w:val="24"/>
          <w:szCs w:val="24"/>
        </w:rPr>
        <w:t>,</w:t>
      </w:r>
      <w:r w:rsidR="00806B04" w:rsidRPr="00806B04">
        <w:rPr>
          <w:rFonts w:ascii="Times New Roman" w:hAnsi="Times New Roman"/>
          <w:sz w:val="24"/>
          <w:szCs w:val="24"/>
        </w:rPr>
        <w:t xml:space="preserve"> mille ta sai </w:t>
      </w:r>
      <w:r w:rsidRPr="00806B04">
        <w:rPr>
          <w:rFonts w:ascii="Times New Roman" w:hAnsi="Times New Roman"/>
          <w:sz w:val="24"/>
          <w:szCs w:val="24"/>
        </w:rPr>
        <w:t>varasema</w:t>
      </w:r>
      <w:r w:rsidR="002F6203">
        <w:rPr>
          <w:rFonts w:ascii="Times New Roman" w:hAnsi="Times New Roman"/>
          <w:sz w:val="24"/>
          <w:szCs w:val="24"/>
        </w:rPr>
        <w:t xml:space="preserve">s </w:t>
      </w:r>
      <w:r w:rsidRPr="00806B04">
        <w:rPr>
          <w:rFonts w:ascii="Times New Roman" w:hAnsi="Times New Roman"/>
          <w:sz w:val="24"/>
          <w:szCs w:val="24"/>
        </w:rPr>
        <w:t>abielu</w:t>
      </w:r>
      <w:r w:rsidR="002F6203">
        <w:rPr>
          <w:rFonts w:ascii="Times New Roman" w:hAnsi="Times New Roman"/>
          <w:sz w:val="24"/>
          <w:szCs w:val="24"/>
        </w:rPr>
        <w:t>s</w:t>
      </w:r>
      <w:r w:rsidRPr="00806B04">
        <w:rPr>
          <w:rFonts w:ascii="Times New Roman" w:hAnsi="Times New Roman"/>
          <w:sz w:val="24"/>
          <w:szCs w:val="24"/>
        </w:rPr>
        <w:t xml:space="preserve"> või </w:t>
      </w:r>
      <w:r w:rsidR="002F6203">
        <w:rPr>
          <w:rFonts w:ascii="Times New Roman" w:hAnsi="Times New Roman"/>
          <w:sz w:val="24"/>
          <w:szCs w:val="24"/>
        </w:rPr>
        <w:t>registreeritud kooselus</w:t>
      </w:r>
      <w:r w:rsidR="006025EB">
        <w:rPr>
          <w:rFonts w:ascii="Times New Roman" w:hAnsi="Times New Roman"/>
          <w:sz w:val="24"/>
          <w:szCs w:val="24"/>
        </w:rPr>
        <w:t>,</w:t>
      </w:r>
      <w:r w:rsidRPr="00806B04">
        <w:rPr>
          <w:rFonts w:ascii="Times New Roman" w:hAnsi="Times New Roman"/>
          <w:sz w:val="24"/>
          <w:szCs w:val="24"/>
        </w:rPr>
        <w:t xml:space="preserve"> abikaasa või </w:t>
      </w:r>
      <w:r w:rsidR="006940D2">
        <w:rPr>
          <w:rFonts w:ascii="Times New Roman" w:hAnsi="Times New Roman"/>
          <w:sz w:val="24"/>
          <w:szCs w:val="24"/>
        </w:rPr>
        <w:t>registreeritud elukaaslase</w:t>
      </w:r>
      <w:r w:rsidRPr="00806B04">
        <w:rPr>
          <w:rFonts w:ascii="Times New Roman" w:hAnsi="Times New Roman"/>
          <w:sz w:val="24"/>
          <w:szCs w:val="24"/>
        </w:rPr>
        <w:t xml:space="preserve"> üheosalise perekonnanime</w:t>
      </w:r>
      <w:bookmarkEnd w:id="27"/>
      <w:r w:rsidR="00201AA9" w:rsidRPr="00806B04">
        <w:rPr>
          <w:rFonts w:ascii="Times New Roman" w:hAnsi="Times New Roman"/>
          <w:sz w:val="24"/>
          <w:szCs w:val="24"/>
        </w:rPr>
        <w:t xml:space="preserve"> vastu.</w:t>
      </w:r>
    </w:p>
    <w:p w14:paraId="3A5937D7" w14:textId="77777777" w:rsidR="005903C2" w:rsidRPr="008971DB" w:rsidRDefault="005903C2" w:rsidP="008971DB">
      <w:pPr>
        <w:pStyle w:val="Vahedeta"/>
        <w:jc w:val="both"/>
        <w:rPr>
          <w:rFonts w:ascii="Times New Roman" w:hAnsi="Times New Roman"/>
          <w:sz w:val="24"/>
          <w:szCs w:val="24"/>
        </w:rPr>
      </w:pPr>
    </w:p>
    <w:p w14:paraId="0BC00CA6" w14:textId="1A7571B3" w:rsidR="005903C2" w:rsidRPr="008971DB" w:rsidRDefault="005903C2" w:rsidP="008971DB">
      <w:pPr>
        <w:pStyle w:val="Vahedeta"/>
        <w:jc w:val="both"/>
        <w:rPr>
          <w:rFonts w:ascii="Times New Roman" w:hAnsi="Times New Roman"/>
          <w:sz w:val="24"/>
          <w:szCs w:val="24"/>
        </w:rPr>
      </w:pPr>
      <w:r w:rsidRPr="008971DB">
        <w:rPr>
          <w:rFonts w:ascii="Times New Roman" w:hAnsi="Times New Roman"/>
          <w:sz w:val="24"/>
          <w:szCs w:val="24"/>
        </w:rPr>
        <w:t xml:space="preserve">(2) Ühiseks perekonnanimeks ei </w:t>
      </w:r>
      <w:r w:rsidR="000E266B">
        <w:rPr>
          <w:rFonts w:ascii="Times New Roman" w:hAnsi="Times New Roman"/>
          <w:sz w:val="24"/>
          <w:szCs w:val="24"/>
        </w:rPr>
        <w:t>ole lubatud võtta</w:t>
      </w:r>
      <w:r w:rsidRPr="008971DB" w:rsidDel="000E266B">
        <w:rPr>
          <w:rFonts w:ascii="Times New Roman" w:hAnsi="Times New Roman"/>
          <w:sz w:val="24"/>
          <w:szCs w:val="24"/>
        </w:rPr>
        <w:t xml:space="preserve"> </w:t>
      </w:r>
      <w:r w:rsidRPr="008971DB">
        <w:rPr>
          <w:rFonts w:ascii="Times New Roman" w:hAnsi="Times New Roman"/>
          <w:sz w:val="24"/>
          <w:szCs w:val="24"/>
        </w:rPr>
        <w:t xml:space="preserve">abikaasa või registreeritud elukaaslase </w:t>
      </w:r>
      <w:proofErr w:type="spellStart"/>
      <w:r w:rsidR="00DB54AC">
        <w:rPr>
          <w:rFonts w:ascii="Times New Roman" w:hAnsi="Times New Roman"/>
          <w:sz w:val="24"/>
          <w:szCs w:val="24"/>
        </w:rPr>
        <w:t>topeltperekonnanime</w:t>
      </w:r>
      <w:proofErr w:type="spellEnd"/>
      <w:r w:rsidRPr="008971DB">
        <w:rPr>
          <w:rFonts w:ascii="Times New Roman" w:hAnsi="Times New Roman"/>
          <w:sz w:val="24"/>
          <w:szCs w:val="24"/>
        </w:rPr>
        <w:t>, mis on saadud abielu või kooselulepingu sõlmimise või nimemuutmisega.</w:t>
      </w:r>
      <w:r w:rsidR="006C16AB" w:rsidRPr="008971DB">
        <w:rPr>
          <w:rFonts w:ascii="Times New Roman" w:hAnsi="Times New Roman"/>
          <w:sz w:val="24"/>
          <w:szCs w:val="24"/>
        </w:rPr>
        <w:t xml:space="preserve"> </w:t>
      </w:r>
    </w:p>
    <w:p w14:paraId="61B1F21A" w14:textId="77777777" w:rsidR="005903C2" w:rsidRPr="008971DB" w:rsidRDefault="005903C2" w:rsidP="008971DB">
      <w:pPr>
        <w:pStyle w:val="Vahedeta"/>
        <w:jc w:val="both"/>
        <w:rPr>
          <w:rFonts w:ascii="Times New Roman" w:hAnsi="Times New Roman"/>
          <w:sz w:val="24"/>
          <w:szCs w:val="24"/>
        </w:rPr>
      </w:pPr>
    </w:p>
    <w:p w14:paraId="0700983F" w14:textId="75FFBDBA" w:rsidR="008236C8" w:rsidRPr="008971DB" w:rsidRDefault="005903C2" w:rsidP="008971DB">
      <w:pPr>
        <w:pStyle w:val="Vahedeta"/>
        <w:jc w:val="both"/>
        <w:rPr>
          <w:rFonts w:ascii="Times New Roman" w:hAnsi="Times New Roman"/>
          <w:sz w:val="24"/>
          <w:szCs w:val="24"/>
        </w:rPr>
      </w:pPr>
      <w:r w:rsidRPr="00FE3221">
        <w:rPr>
          <w:rFonts w:ascii="Times New Roman" w:hAnsi="Times New Roman"/>
          <w:sz w:val="24"/>
          <w:szCs w:val="24"/>
        </w:rPr>
        <w:t xml:space="preserve">(3) </w:t>
      </w:r>
      <w:r w:rsidR="00E33CFE" w:rsidRPr="00FE3221">
        <w:rPr>
          <w:rFonts w:ascii="Times New Roman" w:hAnsi="Times New Roman"/>
          <w:sz w:val="24"/>
          <w:szCs w:val="24"/>
        </w:rPr>
        <w:t>K</w:t>
      </w:r>
      <w:r w:rsidR="00AC03B4" w:rsidRPr="00FE3221">
        <w:rPr>
          <w:rFonts w:ascii="Times New Roman" w:hAnsi="Times New Roman"/>
          <w:sz w:val="24"/>
          <w:szCs w:val="24"/>
        </w:rPr>
        <w:t xml:space="preserve">äesoleva paragrahvi lõikes 1 </w:t>
      </w:r>
      <w:r w:rsidR="00E33CFE" w:rsidRPr="00FE3221">
        <w:rPr>
          <w:rFonts w:ascii="Times New Roman" w:hAnsi="Times New Roman"/>
          <w:sz w:val="24"/>
          <w:szCs w:val="24"/>
        </w:rPr>
        <w:t>sätestatust võib teha erandi, kui</w:t>
      </w:r>
      <w:r w:rsidR="00316B40" w:rsidRPr="00FE3221">
        <w:rPr>
          <w:rFonts w:ascii="Times New Roman" w:hAnsi="Times New Roman"/>
          <w:sz w:val="24"/>
          <w:szCs w:val="24"/>
        </w:rPr>
        <w:t xml:space="preserve"> soovitud nimi vastab</w:t>
      </w:r>
      <w:r w:rsidR="005B455E" w:rsidRPr="00FE3221">
        <w:rPr>
          <w:rFonts w:ascii="Times New Roman" w:hAnsi="Times New Roman"/>
          <w:sz w:val="24"/>
          <w:szCs w:val="24"/>
        </w:rPr>
        <w:t xml:space="preserve"> isiku või tema</w:t>
      </w:r>
      <w:r w:rsidR="007A2EA7" w:rsidRPr="00FE3221">
        <w:rPr>
          <w:rFonts w:ascii="Times New Roman" w:hAnsi="Times New Roman"/>
          <w:sz w:val="24"/>
          <w:szCs w:val="24"/>
        </w:rPr>
        <w:t xml:space="preserve"> </w:t>
      </w:r>
      <w:r w:rsidR="00A279EC" w:rsidRPr="00FE3221">
        <w:rPr>
          <w:rFonts w:ascii="Times New Roman" w:hAnsi="Times New Roman"/>
          <w:sz w:val="24"/>
          <w:szCs w:val="24"/>
        </w:rPr>
        <w:t xml:space="preserve">abikaasa </w:t>
      </w:r>
      <w:r w:rsidR="00ED5413">
        <w:rPr>
          <w:rFonts w:ascii="Times New Roman" w:hAnsi="Times New Roman"/>
          <w:sz w:val="24"/>
          <w:szCs w:val="24"/>
        </w:rPr>
        <w:t>või registreeritud elukaaslase</w:t>
      </w:r>
      <w:r w:rsidR="00A279EC" w:rsidRPr="00FE3221">
        <w:rPr>
          <w:rFonts w:ascii="Times New Roman" w:hAnsi="Times New Roman"/>
          <w:sz w:val="24"/>
          <w:szCs w:val="24"/>
        </w:rPr>
        <w:t xml:space="preserve"> </w:t>
      </w:r>
      <w:r w:rsidR="00316B40" w:rsidRPr="00FE3221">
        <w:rPr>
          <w:rFonts w:ascii="Times New Roman" w:hAnsi="Times New Roman"/>
          <w:sz w:val="24"/>
          <w:szCs w:val="24"/>
        </w:rPr>
        <w:t>kodakondsusriigi õigusele.</w:t>
      </w:r>
    </w:p>
    <w:p w14:paraId="3FA9370E" w14:textId="77777777" w:rsidR="005903C2" w:rsidRPr="008971DB" w:rsidRDefault="005903C2" w:rsidP="008971DB">
      <w:pPr>
        <w:pStyle w:val="Vahedeta"/>
        <w:jc w:val="both"/>
        <w:rPr>
          <w:rFonts w:ascii="Times New Roman" w:hAnsi="Times New Roman"/>
          <w:sz w:val="24"/>
          <w:szCs w:val="24"/>
        </w:rPr>
      </w:pPr>
    </w:p>
    <w:p w14:paraId="16554E70" w14:textId="767FD791" w:rsidR="005903C2" w:rsidRPr="005772EA" w:rsidRDefault="005903C2">
      <w:pPr>
        <w:pStyle w:val="Vahedeta"/>
        <w:jc w:val="both"/>
        <w:rPr>
          <w:rFonts w:ascii="Times New Roman" w:hAnsi="Times New Roman"/>
          <w:b/>
          <w:bCs/>
          <w:sz w:val="24"/>
          <w:szCs w:val="24"/>
        </w:rPr>
      </w:pPr>
      <w:r w:rsidRPr="00EB2941">
        <w:rPr>
          <w:rFonts w:ascii="Times New Roman" w:hAnsi="Times New Roman"/>
          <w:b/>
          <w:bCs/>
          <w:sz w:val="24"/>
          <w:szCs w:val="24"/>
        </w:rPr>
        <w:t>§ 1</w:t>
      </w:r>
      <w:r w:rsidR="003B21C9">
        <w:rPr>
          <w:rFonts w:ascii="Times New Roman" w:hAnsi="Times New Roman"/>
          <w:b/>
          <w:bCs/>
          <w:sz w:val="24"/>
          <w:szCs w:val="24"/>
        </w:rPr>
        <w:t>4</w:t>
      </w:r>
      <w:r w:rsidRPr="00EB2941">
        <w:rPr>
          <w:rFonts w:ascii="Times New Roman" w:hAnsi="Times New Roman"/>
          <w:b/>
          <w:bCs/>
          <w:sz w:val="24"/>
          <w:szCs w:val="24"/>
        </w:rPr>
        <w:t>. Abielu lahutamisel ja kooselulepingu lõpetamisel perekonnanime vahetamine</w:t>
      </w:r>
    </w:p>
    <w:p w14:paraId="0453FBFA" w14:textId="77777777" w:rsidR="00797025" w:rsidRDefault="00797025" w:rsidP="000B32CA">
      <w:pPr>
        <w:pStyle w:val="Vahedeta"/>
        <w:jc w:val="both"/>
        <w:rPr>
          <w:rFonts w:ascii="Times New Roman" w:hAnsi="Times New Roman"/>
          <w:sz w:val="24"/>
          <w:szCs w:val="24"/>
        </w:rPr>
      </w:pPr>
    </w:p>
    <w:p w14:paraId="7DB5625B" w14:textId="16F33165" w:rsidR="003909A3" w:rsidRPr="000A067C" w:rsidRDefault="003909A3" w:rsidP="0084296A">
      <w:pPr>
        <w:pStyle w:val="Vahedeta"/>
        <w:jc w:val="both"/>
        <w:rPr>
          <w:rFonts w:ascii="Times New Roman" w:hAnsi="Times New Roman"/>
          <w:sz w:val="24"/>
          <w:szCs w:val="24"/>
        </w:rPr>
      </w:pPr>
      <w:bookmarkStart w:id="28" w:name="_Hlk215331172"/>
      <w:r w:rsidRPr="003909A3">
        <w:rPr>
          <w:rFonts w:ascii="Times New Roman" w:eastAsiaTheme="majorEastAsia" w:hAnsi="Times New Roman"/>
          <w:sz w:val="24"/>
          <w:szCs w:val="24"/>
        </w:rPr>
        <w:t xml:space="preserve">Isik, kes vahetas abielu või kooselulepingu sõlmimisel või kestel perekonnanime nii, et kannab abikaasa või registreeritud elukaaslase perekonnanime või tema nime sisaldavat </w:t>
      </w:r>
      <w:proofErr w:type="spellStart"/>
      <w:r w:rsidRPr="003909A3">
        <w:rPr>
          <w:rFonts w:ascii="Times New Roman" w:eastAsiaTheme="majorEastAsia" w:hAnsi="Times New Roman"/>
          <w:sz w:val="24"/>
          <w:szCs w:val="24"/>
        </w:rPr>
        <w:t>topeltperekonnanime</w:t>
      </w:r>
      <w:proofErr w:type="spellEnd"/>
      <w:r w:rsidRPr="003909A3">
        <w:rPr>
          <w:rFonts w:ascii="Times New Roman" w:eastAsiaTheme="majorEastAsia" w:hAnsi="Times New Roman"/>
          <w:sz w:val="24"/>
          <w:szCs w:val="24"/>
        </w:rPr>
        <w:t>, võib abielu lahutamisel või kooselulepingu lõpetamisel perekonnanime vahetada varem kantud perekonnanimega.</w:t>
      </w:r>
    </w:p>
    <w:bookmarkEnd w:id="28"/>
    <w:p w14:paraId="0F4B8F50" w14:textId="77777777" w:rsidR="005903C2" w:rsidRPr="00DF3082" w:rsidRDefault="005903C2" w:rsidP="00DF3082">
      <w:pPr>
        <w:pStyle w:val="Vahedeta"/>
        <w:jc w:val="both"/>
        <w:rPr>
          <w:rFonts w:ascii="Times New Roman" w:hAnsi="Times New Roman"/>
          <w:sz w:val="24"/>
          <w:szCs w:val="24"/>
        </w:rPr>
      </w:pPr>
    </w:p>
    <w:p w14:paraId="2CFADB46" w14:textId="71CFBE8D" w:rsidR="005903C2" w:rsidRPr="00DF3082" w:rsidRDefault="005903C2" w:rsidP="00DF3082">
      <w:pPr>
        <w:pStyle w:val="Vahedeta"/>
        <w:jc w:val="both"/>
        <w:rPr>
          <w:rFonts w:ascii="Times New Roman" w:hAnsi="Times New Roman"/>
          <w:b/>
          <w:bCs/>
          <w:sz w:val="24"/>
          <w:szCs w:val="24"/>
        </w:rPr>
      </w:pPr>
      <w:r w:rsidRPr="00DF3082">
        <w:rPr>
          <w:rFonts w:ascii="Times New Roman" w:hAnsi="Times New Roman"/>
          <w:b/>
          <w:bCs/>
          <w:sz w:val="24"/>
          <w:szCs w:val="24"/>
        </w:rPr>
        <w:t xml:space="preserve">§ </w:t>
      </w:r>
      <w:r w:rsidR="001F47EE" w:rsidRPr="00DF3082">
        <w:rPr>
          <w:rFonts w:ascii="Times New Roman" w:hAnsi="Times New Roman"/>
          <w:b/>
          <w:bCs/>
          <w:sz w:val="24"/>
          <w:szCs w:val="24"/>
        </w:rPr>
        <w:t>1</w:t>
      </w:r>
      <w:r w:rsidR="00E41974" w:rsidRPr="00DF3082">
        <w:rPr>
          <w:rFonts w:ascii="Times New Roman" w:hAnsi="Times New Roman"/>
          <w:b/>
          <w:bCs/>
          <w:sz w:val="24"/>
          <w:szCs w:val="24"/>
        </w:rPr>
        <w:t>5</w:t>
      </w:r>
      <w:r w:rsidRPr="00DF3082">
        <w:rPr>
          <w:rFonts w:ascii="Times New Roman" w:hAnsi="Times New Roman"/>
          <w:b/>
          <w:bCs/>
          <w:sz w:val="24"/>
          <w:szCs w:val="24"/>
        </w:rPr>
        <w:t>. Abielu või kooselulepingu kehtetuks tunnistamisel perekonnanime vahetamine</w:t>
      </w:r>
    </w:p>
    <w:p w14:paraId="2EBACCCB" w14:textId="77777777" w:rsidR="005903C2" w:rsidRPr="00DF3082" w:rsidRDefault="005903C2" w:rsidP="00DF3082">
      <w:pPr>
        <w:pStyle w:val="Vahedeta"/>
        <w:jc w:val="both"/>
        <w:rPr>
          <w:rFonts w:ascii="Times New Roman" w:hAnsi="Times New Roman"/>
          <w:bCs/>
          <w:sz w:val="24"/>
          <w:szCs w:val="24"/>
        </w:rPr>
      </w:pPr>
    </w:p>
    <w:p w14:paraId="537EF2BF" w14:textId="680F7A77" w:rsidR="0014693F" w:rsidRPr="00DF3082" w:rsidRDefault="0014693F" w:rsidP="00DF3082">
      <w:pPr>
        <w:pStyle w:val="Vahedeta"/>
        <w:jc w:val="both"/>
        <w:rPr>
          <w:rFonts w:ascii="Times New Roman" w:hAnsi="Times New Roman"/>
          <w:sz w:val="24"/>
          <w:szCs w:val="24"/>
        </w:rPr>
      </w:pPr>
      <w:r w:rsidRPr="6CF33F9D">
        <w:rPr>
          <w:rFonts w:ascii="Times New Roman" w:hAnsi="Times New Roman"/>
          <w:sz w:val="24"/>
          <w:szCs w:val="24"/>
        </w:rPr>
        <w:t>Abielu</w:t>
      </w:r>
      <w:r w:rsidR="00CB1B6E" w:rsidRPr="6CF33F9D">
        <w:rPr>
          <w:rFonts w:ascii="Times New Roman" w:hAnsi="Times New Roman"/>
          <w:sz w:val="24"/>
          <w:szCs w:val="24"/>
        </w:rPr>
        <w:t xml:space="preserve"> või kooselulepingu</w:t>
      </w:r>
      <w:r w:rsidRPr="6CF33F9D">
        <w:rPr>
          <w:rFonts w:ascii="Times New Roman" w:hAnsi="Times New Roman"/>
          <w:sz w:val="24"/>
          <w:szCs w:val="24"/>
        </w:rPr>
        <w:t xml:space="preserve"> kehtetuks tunnistamisel </w:t>
      </w:r>
      <w:commentRangeStart w:id="29"/>
      <w:r w:rsidRPr="6CF33F9D">
        <w:rPr>
          <w:rFonts w:ascii="Times New Roman" w:hAnsi="Times New Roman"/>
          <w:sz w:val="24"/>
          <w:szCs w:val="24"/>
        </w:rPr>
        <w:t>võib kohus otsustada</w:t>
      </w:r>
      <w:commentRangeEnd w:id="29"/>
      <w:r>
        <w:commentReference w:id="29"/>
      </w:r>
      <w:r w:rsidRPr="6CF33F9D">
        <w:rPr>
          <w:rFonts w:ascii="Times New Roman" w:hAnsi="Times New Roman"/>
          <w:sz w:val="24"/>
          <w:szCs w:val="24"/>
        </w:rPr>
        <w:t xml:space="preserve"> perekonnanime vahetamise käesoleva seaduse §</w:t>
      </w:r>
      <w:r w:rsidR="000B11B6" w:rsidRPr="6CF33F9D">
        <w:rPr>
          <w:rFonts w:ascii="Times New Roman" w:hAnsi="Times New Roman"/>
          <w:sz w:val="24"/>
          <w:szCs w:val="24"/>
        </w:rPr>
        <w:t>-s</w:t>
      </w:r>
      <w:r w:rsidRPr="6CF33F9D">
        <w:rPr>
          <w:rFonts w:ascii="Times New Roman" w:hAnsi="Times New Roman"/>
          <w:sz w:val="24"/>
          <w:szCs w:val="24"/>
        </w:rPr>
        <w:t xml:space="preserve"> 1</w:t>
      </w:r>
      <w:r w:rsidR="00365A1B" w:rsidRPr="6CF33F9D">
        <w:rPr>
          <w:rFonts w:ascii="Times New Roman" w:hAnsi="Times New Roman"/>
          <w:sz w:val="24"/>
          <w:szCs w:val="24"/>
        </w:rPr>
        <w:t>4</w:t>
      </w:r>
      <w:r w:rsidRPr="6CF33F9D">
        <w:rPr>
          <w:rFonts w:ascii="Times New Roman" w:hAnsi="Times New Roman"/>
          <w:sz w:val="24"/>
          <w:szCs w:val="24"/>
        </w:rPr>
        <w:t xml:space="preserve"> nimetatud viisil.</w:t>
      </w:r>
    </w:p>
    <w:p w14:paraId="5F4DE72D" w14:textId="77777777" w:rsidR="005903C2" w:rsidRPr="00DF3082" w:rsidRDefault="005903C2" w:rsidP="00DF3082">
      <w:pPr>
        <w:pStyle w:val="Vahedeta"/>
        <w:jc w:val="both"/>
        <w:rPr>
          <w:rFonts w:ascii="Times New Roman" w:hAnsi="Times New Roman"/>
          <w:sz w:val="24"/>
          <w:szCs w:val="24"/>
        </w:rPr>
      </w:pPr>
    </w:p>
    <w:p w14:paraId="0A6B752F" w14:textId="15F9A28D" w:rsidR="005903C2" w:rsidRPr="00193342" w:rsidRDefault="005903C2" w:rsidP="00193342">
      <w:pPr>
        <w:pStyle w:val="Vahedeta"/>
        <w:jc w:val="both"/>
        <w:rPr>
          <w:rFonts w:ascii="Times New Roman" w:hAnsi="Times New Roman"/>
          <w:b/>
          <w:bCs/>
          <w:color w:val="000000" w:themeColor="text1"/>
          <w:sz w:val="24"/>
          <w:szCs w:val="24"/>
        </w:rPr>
      </w:pPr>
      <w:r w:rsidRPr="00193342">
        <w:rPr>
          <w:rFonts w:ascii="Times New Roman" w:hAnsi="Times New Roman"/>
          <w:b/>
          <w:bCs/>
          <w:color w:val="000000" w:themeColor="text1"/>
          <w:sz w:val="24"/>
          <w:szCs w:val="24"/>
        </w:rPr>
        <w:t>§</w:t>
      </w:r>
      <w:r w:rsidR="00454169">
        <w:rPr>
          <w:rFonts w:ascii="Times New Roman" w:hAnsi="Times New Roman"/>
          <w:b/>
          <w:bCs/>
          <w:color w:val="000000" w:themeColor="text1"/>
          <w:sz w:val="24"/>
          <w:szCs w:val="24"/>
        </w:rPr>
        <w:t xml:space="preserve"> </w:t>
      </w:r>
      <w:r w:rsidRPr="00193342">
        <w:rPr>
          <w:rFonts w:ascii="Times New Roman" w:hAnsi="Times New Roman"/>
          <w:b/>
          <w:bCs/>
          <w:color w:val="000000" w:themeColor="text1"/>
          <w:sz w:val="24"/>
          <w:szCs w:val="24"/>
        </w:rPr>
        <w:t>1</w:t>
      </w:r>
      <w:r w:rsidR="00FB03A7" w:rsidRPr="00193342">
        <w:rPr>
          <w:rFonts w:ascii="Times New Roman" w:hAnsi="Times New Roman"/>
          <w:b/>
          <w:bCs/>
          <w:color w:val="000000" w:themeColor="text1"/>
          <w:sz w:val="24"/>
          <w:szCs w:val="24"/>
        </w:rPr>
        <w:t>6</w:t>
      </w:r>
      <w:r w:rsidR="001F47EE" w:rsidRPr="00193342">
        <w:rPr>
          <w:rFonts w:ascii="Times New Roman" w:hAnsi="Times New Roman"/>
          <w:b/>
          <w:bCs/>
          <w:color w:val="000000" w:themeColor="text1"/>
          <w:sz w:val="24"/>
          <w:szCs w:val="24"/>
        </w:rPr>
        <w:t>.</w:t>
      </w:r>
      <w:r w:rsidRPr="00193342">
        <w:rPr>
          <w:rFonts w:ascii="Times New Roman" w:hAnsi="Times New Roman"/>
          <w:b/>
          <w:bCs/>
          <w:color w:val="000000" w:themeColor="text1"/>
          <w:sz w:val="24"/>
          <w:szCs w:val="24"/>
        </w:rPr>
        <w:t xml:space="preserve"> Isiku sooandmete muutmisel isikunime vahetamine</w:t>
      </w:r>
    </w:p>
    <w:p w14:paraId="577B47A4" w14:textId="77777777" w:rsidR="005903C2" w:rsidRPr="00193342" w:rsidRDefault="005903C2" w:rsidP="00193342">
      <w:pPr>
        <w:pStyle w:val="Vahedeta"/>
        <w:jc w:val="both"/>
        <w:rPr>
          <w:rFonts w:ascii="Times New Roman" w:hAnsi="Times New Roman"/>
          <w:color w:val="000000" w:themeColor="text1"/>
          <w:sz w:val="24"/>
          <w:szCs w:val="24"/>
        </w:rPr>
      </w:pPr>
    </w:p>
    <w:p w14:paraId="4C7C1D8D" w14:textId="586F33A9" w:rsidR="005903C2" w:rsidRDefault="005903C2" w:rsidP="00193342">
      <w:pPr>
        <w:pStyle w:val="Vahedeta"/>
        <w:jc w:val="both"/>
        <w:rPr>
          <w:rFonts w:ascii="Times New Roman" w:hAnsi="Times New Roman"/>
          <w:sz w:val="24"/>
          <w:szCs w:val="24"/>
        </w:rPr>
      </w:pPr>
      <w:r w:rsidRPr="00193342">
        <w:rPr>
          <w:rFonts w:ascii="Times New Roman" w:hAnsi="Times New Roman"/>
          <w:sz w:val="24"/>
          <w:szCs w:val="24"/>
        </w:rPr>
        <w:t>(1) Isik, kelle sooandmed rahvastikuregistris muudetakse, võib vahetada kantava eesnime soole vastava eesnimega ning jätta kantavalt perekonnanimelt ära või liita sellele soole vastava tunnuse</w:t>
      </w:r>
      <w:r w:rsidR="00D114D8" w:rsidRPr="00193342">
        <w:rPr>
          <w:rFonts w:ascii="Times New Roman" w:hAnsi="Times New Roman"/>
          <w:sz w:val="24"/>
          <w:szCs w:val="24"/>
        </w:rPr>
        <w:t>.</w:t>
      </w:r>
    </w:p>
    <w:p w14:paraId="0F160919" w14:textId="77777777" w:rsidR="00193342" w:rsidRPr="00193342" w:rsidRDefault="00193342" w:rsidP="00193342">
      <w:pPr>
        <w:pStyle w:val="Vahedeta"/>
        <w:jc w:val="both"/>
        <w:rPr>
          <w:rFonts w:ascii="Times New Roman" w:hAnsi="Times New Roman"/>
          <w:sz w:val="24"/>
          <w:szCs w:val="24"/>
        </w:rPr>
      </w:pPr>
    </w:p>
    <w:p w14:paraId="19B5D6D5" w14:textId="77777777" w:rsidR="00B50B3F" w:rsidRDefault="00FF0F7F" w:rsidP="00B50B3F">
      <w:pPr>
        <w:pStyle w:val="Vahedeta"/>
        <w:jc w:val="both"/>
        <w:rPr>
          <w:rFonts w:ascii="Times New Roman" w:hAnsi="Times New Roman"/>
          <w:sz w:val="24"/>
          <w:szCs w:val="24"/>
        </w:rPr>
      </w:pPr>
      <w:r w:rsidRPr="00193342">
        <w:rPr>
          <w:rFonts w:ascii="Times New Roman" w:hAnsi="Times New Roman"/>
          <w:sz w:val="24"/>
          <w:szCs w:val="24"/>
        </w:rPr>
        <w:t xml:space="preserve">(2) </w:t>
      </w:r>
      <w:r w:rsidR="00902CB3" w:rsidRPr="00193342">
        <w:rPr>
          <w:rFonts w:ascii="Times New Roman" w:hAnsi="Times New Roman"/>
          <w:sz w:val="24"/>
          <w:szCs w:val="24"/>
        </w:rPr>
        <w:t>Isik, kelle sooandmed rahvastikuregistris taastatakse, võib vahetada kantava eesnime sooandmete muutmise eel viimati kantud eesnimega ning</w:t>
      </w:r>
      <w:r w:rsidR="001F7346" w:rsidRPr="00193342">
        <w:rPr>
          <w:rFonts w:ascii="Times New Roman" w:hAnsi="Times New Roman"/>
          <w:sz w:val="24"/>
          <w:szCs w:val="24"/>
        </w:rPr>
        <w:t xml:space="preserve"> </w:t>
      </w:r>
      <w:r w:rsidR="00B50B3F" w:rsidRPr="00193342">
        <w:rPr>
          <w:rFonts w:ascii="Times New Roman" w:hAnsi="Times New Roman"/>
          <w:sz w:val="24"/>
          <w:szCs w:val="24"/>
        </w:rPr>
        <w:t>jätta kantavalt perekonnanimelt ära või liita sellele soole vastava tunnuse.</w:t>
      </w:r>
    </w:p>
    <w:p w14:paraId="51B296C4" w14:textId="77777777" w:rsidR="00902CB3" w:rsidRPr="008971DB" w:rsidRDefault="00902CB3" w:rsidP="008971DB">
      <w:pPr>
        <w:spacing w:after="0" w:line="240" w:lineRule="auto"/>
        <w:jc w:val="both"/>
        <w:rPr>
          <w:rFonts w:ascii="Times New Roman" w:hAnsi="Times New Roman" w:cs="Times New Roman"/>
          <w:sz w:val="24"/>
          <w:szCs w:val="24"/>
        </w:rPr>
      </w:pPr>
    </w:p>
    <w:p w14:paraId="50868CE7" w14:textId="037D29A6" w:rsidR="005903C2" w:rsidRPr="005B7F91" w:rsidRDefault="001E0987" w:rsidP="005B7F91">
      <w:pPr>
        <w:pStyle w:val="Vahedeta"/>
        <w:jc w:val="center"/>
        <w:rPr>
          <w:rFonts w:ascii="Times New Roman" w:hAnsi="Times New Roman"/>
          <w:b/>
          <w:bCs/>
          <w:sz w:val="24"/>
          <w:szCs w:val="24"/>
        </w:rPr>
      </w:pPr>
      <w:r w:rsidRPr="005B7F91">
        <w:rPr>
          <w:rFonts w:ascii="Times New Roman" w:hAnsi="Times New Roman"/>
          <w:b/>
          <w:bCs/>
          <w:sz w:val="24"/>
          <w:szCs w:val="24"/>
        </w:rPr>
        <w:t xml:space="preserve">4. </w:t>
      </w:r>
      <w:r w:rsidR="005903C2" w:rsidRPr="005B7F91">
        <w:rPr>
          <w:rFonts w:ascii="Times New Roman" w:hAnsi="Times New Roman"/>
          <w:b/>
          <w:bCs/>
          <w:sz w:val="24"/>
          <w:szCs w:val="24"/>
        </w:rPr>
        <w:t>peatükk</w:t>
      </w:r>
    </w:p>
    <w:p w14:paraId="5DAAE4F8" w14:textId="77777777" w:rsidR="00271B3C" w:rsidRPr="005B7F91" w:rsidRDefault="005903C2" w:rsidP="005B7F91">
      <w:pPr>
        <w:pStyle w:val="Vahedeta"/>
        <w:jc w:val="center"/>
        <w:rPr>
          <w:rFonts w:ascii="Times New Roman" w:hAnsi="Times New Roman"/>
          <w:b/>
          <w:bCs/>
          <w:sz w:val="24"/>
          <w:szCs w:val="24"/>
        </w:rPr>
      </w:pPr>
      <w:r w:rsidRPr="005B7F91">
        <w:rPr>
          <w:rFonts w:ascii="Times New Roman" w:hAnsi="Times New Roman"/>
          <w:b/>
          <w:bCs/>
          <w:sz w:val="24"/>
          <w:szCs w:val="24"/>
        </w:rPr>
        <w:t>Isikunime muutmine</w:t>
      </w:r>
    </w:p>
    <w:p w14:paraId="2ABB6089" w14:textId="77777777" w:rsidR="00B55F4D" w:rsidRPr="00454169" w:rsidRDefault="00B55F4D" w:rsidP="00271B3C">
      <w:pPr>
        <w:pStyle w:val="Vahedeta"/>
        <w:jc w:val="both"/>
        <w:rPr>
          <w:rFonts w:ascii="Times New Roman" w:hAnsi="Times New Roman"/>
          <w:sz w:val="24"/>
          <w:szCs w:val="24"/>
        </w:rPr>
      </w:pPr>
    </w:p>
    <w:p w14:paraId="0122664C" w14:textId="65C19A35" w:rsidR="00A7041C" w:rsidRPr="005B7F91" w:rsidRDefault="00A7041C" w:rsidP="00271B3C">
      <w:pPr>
        <w:pStyle w:val="Vahedeta"/>
        <w:jc w:val="both"/>
        <w:rPr>
          <w:rFonts w:ascii="Times New Roman" w:hAnsi="Times New Roman"/>
          <w:b/>
          <w:bCs/>
          <w:sz w:val="24"/>
          <w:szCs w:val="24"/>
        </w:rPr>
      </w:pPr>
      <w:r w:rsidRPr="005B7F91">
        <w:rPr>
          <w:rFonts w:ascii="Times New Roman" w:hAnsi="Times New Roman"/>
          <w:b/>
          <w:bCs/>
          <w:sz w:val="24"/>
          <w:szCs w:val="24"/>
        </w:rPr>
        <w:t xml:space="preserve">§ </w:t>
      </w:r>
      <w:r w:rsidR="00326BCE">
        <w:rPr>
          <w:rFonts w:ascii="Times New Roman" w:hAnsi="Times New Roman"/>
          <w:b/>
          <w:bCs/>
          <w:sz w:val="24"/>
          <w:szCs w:val="24"/>
        </w:rPr>
        <w:t>1</w:t>
      </w:r>
      <w:r w:rsidR="00C17B47">
        <w:rPr>
          <w:rFonts w:ascii="Times New Roman" w:hAnsi="Times New Roman"/>
          <w:b/>
          <w:bCs/>
          <w:sz w:val="24"/>
          <w:szCs w:val="24"/>
        </w:rPr>
        <w:t>7</w:t>
      </w:r>
      <w:r w:rsidRPr="005B7F91">
        <w:rPr>
          <w:rFonts w:ascii="Times New Roman" w:hAnsi="Times New Roman"/>
          <w:b/>
          <w:bCs/>
          <w:sz w:val="24"/>
          <w:szCs w:val="24"/>
        </w:rPr>
        <w:t>. Isikunime muutmine</w:t>
      </w:r>
    </w:p>
    <w:p w14:paraId="4A1C8CEF" w14:textId="77777777" w:rsidR="00A7041C" w:rsidRPr="00A7041C" w:rsidRDefault="00A7041C" w:rsidP="00A7041C">
      <w:pPr>
        <w:pStyle w:val="Vahedeta"/>
        <w:jc w:val="both"/>
        <w:rPr>
          <w:rFonts w:ascii="Times New Roman" w:hAnsi="Times New Roman"/>
          <w:sz w:val="24"/>
          <w:szCs w:val="24"/>
        </w:rPr>
      </w:pPr>
    </w:p>
    <w:p w14:paraId="7ECBEF5F" w14:textId="3627C513" w:rsidR="00A7041C" w:rsidRDefault="00E31C2A" w:rsidP="00A7041C">
      <w:pPr>
        <w:pStyle w:val="Vahedeta"/>
        <w:jc w:val="both"/>
        <w:rPr>
          <w:rFonts w:ascii="Times New Roman" w:hAnsi="Times New Roman"/>
          <w:sz w:val="24"/>
          <w:szCs w:val="24"/>
        </w:rPr>
      </w:pPr>
      <w:r>
        <w:rPr>
          <w:rFonts w:ascii="Times New Roman" w:hAnsi="Times New Roman"/>
          <w:sz w:val="24"/>
          <w:szCs w:val="24"/>
        </w:rPr>
        <w:t xml:space="preserve">(1) </w:t>
      </w:r>
      <w:r w:rsidR="00A7041C" w:rsidRPr="008971DB">
        <w:rPr>
          <w:rFonts w:ascii="Times New Roman" w:hAnsi="Times New Roman"/>
          <w:sz w:val="24"/>
          <w:szCs w:val="24"/>
        </w:rPr>
        <w:t>Isikunime muutmine on isiku soovil isikunime asendamine uue isikunimega käesoleva peatüki alusel.</w:t>
      </w:r>
    </w:p>
    <w:p w14:paraId="111463BB" w14:textId="77777777" w:rsidR="00E9311F" w:rsidRDefault="00E9311F" w:rsidP="00A7041C">
      <w:pPr>
        <w:pStyle w:val="Vahedeta"/>
        <w:jc w:val="both"/>
        <w:rPr>
          <w:rFonts w:ascii="Times New Roman" w:hAnsi="Times New Roman"/>
          <w:sz w:val="24"/>
          <w:szCs w:val="24"/>
        </w:rPr>
      </w:pPr>
    </w:p>
    <w:p w14:paraId="5487B9F2" w14:textId="0B1A7B42" w:rsidR="00E9311F" w:rsidRDefault="00E9311F" w:rsidP="00A7041C">
      <w:pPr>
        <w:pStyle w:val="Vahedeta"/>
        <w:jc w:val="both"/>
        <w:rPr>
          <w:rFonts w:ascii="Times New Roman" w:hAnsi="Times New Roman"/>
          <w:sz w:val="24"/>
          <w:szCs w:val="24"/>
        </w:rPr>
      </w:pPr>
      <w:r w:rsidRPr="498C66B5">
        <w:rPr>
          <w:rFonts w:ascii="Times New Roman" w:hAnsi="Times New Roman"/>
          <w:sz w:val="24"/>
          <w:szCs w:val="24"/>
        </w:rPr>
        <w:t>(2) Isikunime muutmise</w:t>
      </w:r>
      <w:r w:rsidR="00522BB7" w:rsidRPr="498C66B5">
        <w:rPr>
          <w:rFonts w:ascii="Times New Roman" w:hAnsi="Times New Roman"/>
          <w:sz w:val="24"/>
          <w:szCs w:val="24"/>
        </w:rPr>
        <w:t xml:space="preserve"> pädevus on</w:t>
      </w:r>
      <w:r w:rsidR="0000021A" w:rsidRPr="498C66B5">
        <w:rPr>
          <w:rFonts w:ascii="Times New Roman" w:hAnsi="Times New Roman"/>
          <w:sz w:val="24"/>
          <w:szCs w:val="24"/>
        </w:rPr>
        <w:t xml:space="preserve"> Siseministeeriumil ja</w:t>
      </w:r>
      <w:r w:rsidR="00522BB7" w:rsidRPr="498C66B5">
        <w:rPr>
          <w:rFonts w:ascii="Times New Roman" w:hAnsi="Times New Roman"/>
          <w:sz w:val="24"/>
          <w:szCs w:val="24"/>
        </w:rPr>
        <w:t xml:space="preserve"> järgneval </w:t>
      </w:r>
      <w:commentRangeStart w:id="30"/>
      <w:r w:rsidRPr="498C66B5">
        <w:rPr>
          <w:rFonts w:ascii="Times New Roman" w:hAnsi="Times New Roman"/>
          <w:sz w:val="24"/>
          <w:szCs w:val="24"/>
        </w:rPr>
        <w:t>kohaliku omavalitsuse üksus</w:t>
      </w:r>
      <w:r w:rsidR="00DE5D4D" w:rsidRPr="498C66B5">
        <w:rPr>
          <w:rFonts w:ascii="Times New Roman" w:hAnsi="Times New Roman"/>
          <w:sz w:val="24"/>
          <w:szCs w:val="24"/>
        </w:rPr>
        <w:t>el</w:t>
      </w:r>
      <w:commentRangeEnd w:id="30"/>
      <w:r>
        <w:commentReference w:id="30"/>
      </w:r>
      <w:r w:rsidR="00DE046B" w:rsidRPr="498C66B5">
        <w:rPr>
          <w:rFonts w:ascii="Times New Roman" w:hAnsi="Times New Roman"/>
          <w:sz w:val="24"/>
          <w:szCs w:val="24"/>
        </w:rPr>
        <w:t>,</w:t>
      </w:r>
      <w:r w:rsidRPr="498C66B5">
        <w:rPr>
          <w:rFonts w:ascii="Times New Roman" w:hAnsi="Times New Roman"/>
          <w:sz w:val="24"/>
          <w:szCs w:val="24"/>
        </w:rPr>
        <w:t xml:space="preserve"> </w:t>
      </w:r>
      <w:r w:rsidR="00B50B3F" w:rsidRPr="498C66B5">
        <w:rPr>
          <w:rFonts w:ascii="Times New Roman" w:hAnsi="Times New Roman"/>
          <w:sz w:val="24"/>
          <w:szCs w:val="24"/>
        </w:rPr>
        <w:t>kuhu kuulub</w:t>
      </w:r>
      <w:r w:rsidRPr="498C66B5">
        <w:rPr>
          <w:rFonts w:ascii="Times New Roman" w:hAnsi="Times New Roman"/>
          <w:sz w:val="24"/>
          <w:szCs w:val="24"/>
        </w:rPr>
        <w:t xml:space="preserve"> haldusüksusena (edaspidi </w:t>
      </w:r>
      <w:r w:rsidRPr="498C66B5">
        <w:rPr>
          <w:rFonts w:ascii="Times New Roman" w:hAnsi="Times New Roman"/>
          <w:i/>
          <w:iCs/>
          <w:sz w:val="24"/>
          <w:szCs w:val="24"/>
        </w:rPr>
        <w:t>pädev kohalik omavalitsus</w:t>
      </w:r>
      <w:r w:rsidRPr="498C66B5">
        <w:rPr>
          <w:rFonts w:ascii="Times New Roman" w:hAnsi="Times New Roman"/>
          <w:sz w:val="24"/>
          <w:szCs w:val="24"/>
        </w:rPr>
        <w:t>):</w:t>
      </w:r>
    </w:p>
    <w:p w14:paraId="08712F1B" w14:textId="77777777" w:rsidR="00E9311F" w:rsidRDefault="00E9311F" w:rsidP="00A7041C">
      <w:pPr>
        <w:pStyle w:val="Vahedeta"/>
        <w:jc w:val="both"/>
        <w:rPr>
          <w:rFonts w:ascii="Times New Roman" w:hAnsi="Times New Roman"/>
          <w:sz w:val="24"/>
          <w:szCs w:val="24"/>
        </w:rPr>
      </w:pPr>
      <w:r>
        <w:rPr>
          <w:rFonts w:ascii="Times New Roman" w:hAnsi="Times New Roman"/>
          <w:sz w:val="24"/>
          <w:szCs w:val="24"/>
        </w:rPr>
        <w:t xml:space="preserve">1) </w:t>
      </w:r>
      <w:r w:rsidRPr="00EB2941">
        <w:rPr>
          <w:rFonts w:ascii="Times New Roman" w:hAnsi="Times New Roman"/>
          <w:sz w:val="24"/>
          <w:szCs w:val="24"/>
        </w:rPr>
        <w:t xml:space="preserve">Jõhvi </w:t>
      </w:r>
      <w:r>
        <w:rPr>
          <w:rFonts w:ascii="Times New Roman" w:hAnsi="Times New Roman"/>
          <w:sz w:val="24"/>
          <w:szCs w:val="24"/>
        </w:rPr>
        <w:t>vald;</w:t>
      </w:r>
    </w:p>
    <w:p w14:paraId="5E40F729" w14:textId="77777777" w:rsidR="00E9311F" w:rsidRDefault="00E9311F" w:rsidP="00A7041C">
      <w:pPr>
        <w:pStyle w:val="Vahedeta"/>
        <w:jc w:val="both"/>
        <w:rPr>
          <w:rFonts w:ascii="Times New Roman" w:hAnsi="Times New Roman"/>
          <w:sz w:val="24"/>
          <w:szCs w:val="24"/>
        </w:rPr>
      </w:pPr>
      <w:r>
        <w:rPr>
          <w:rFonts w:ascii="Times New Roman" w:hAnsi="Times New Roman"/>
          <w:sz w:val="24"/>
          <w:szCs w:val="24"/>
        </w:rPr>
        <w:t xml:space="preserve">2) </w:t>
      </w:r>
      <w:r w:rsidRPr="00EB2941">
        <w:rPr>
          <w:rFonts w:ascii="Times New Roman" w:hAnsi="Times New Roman"/>
          <w:sz w:val="24"/>
          <w:szCs w:val="24"/>
        </w:rPr>
        <w:t>Pärnu linn</w:t>
      </w:r>
      <w:r>
        <w:rPr>
          <w:rFonts w:ascii="Times New Roman" w:hAnsi="Times New Roman"/>
          <w:sz w:val="24"/>
          <w:szCs w:val="24"/>
        </w:rPr>
        <w:t>;</w:t>
      </w:r>
    </w:p>
    <w:p w14:paraId="0EDF5521" w14:textId="3EDD8EC8" w:rsidR="00E9311F" w:rsidRDefault="00E9311F" w:rsidP="00A7041C">
      <w:pPr>
        <w:pStyle w:val="Vahedeta"/>
        <w:jc w:val="both"/>
        <w:rPr>
          <w:rFonts w:ascii="Times New Roman" w:hAnsi="Times New Roman"/>
          <w:sz w:val="24"/>
          <w:szCs w:val="24"/>
        </w:rPr>
      </w:pPr>
      <w:r>
        <w:rPr>
          <w:rFonts w:ascii="Times New Roman" w:hAnsi="Times New Roman"/>
          <w:sz w:val="24"/>
          <w:szCs w:val="24"/>
        </w:rPr>
        <w:t xml:space="preserve">3) </w:t>
      </w:r>
      <w:r w:rsidRPr="00EB2941">
        <w:rPr>
          <w:rFonts w:ascii="Times New Roman" w:hAnsi="Times New Roman"/>
          <w:sz w:val="24"/>
          <w:szCs w:val="24"/>
        </w:rPr>
        <w:t>Tallinna linn</w:t>
      </w:r>
      <w:r>
        <w:rPr>
          <w:rFonts w:ascii="Times New Roman" w:hAnsi="Times New Roman"/>
          <w:sz w:val="24"/>
          <w:szCs w:val="24"/>
        </w:rPr>
        <w:t>;</w:t>
      </w:r>
    </w:p>
    <w:p w14:paraId="5A5BAF21" w14:textId="58A1B9C2" w:rsidR="00E9311F" w:rsidRDefault="00E9311F" w:rsidP="00A7041C">
      <w:pPr>
        <w:pStyle w:val="Vahedeta"/>
        <w:jc w:val="both"/>
        <w:rPr>
          <w:rFonts w:ascii="Times New Roman" w:hAnsi="Times New Roman"/>
          <w:sz w:val="24"/>
          <w:szCs w:val="24"/>
        </w:rPr>
      </w:pPr>
      <w:r>
        <w:rPr>
          <w:rFonts w:ascii="Times New Roman" w:hAnsi="Times New Roman"/>
          <w:sz w:val="24"/>
          <w:szCs w:val="24"/>
        </w:rPr>
        <w:t xml:space="preserve">4) </w:t>
      </w:r>
      <w:r w:rsidRPr="00EB2941">
        <w:rPr>
          <w:rFonts w:ascii="Times New Roman" w:hAnsi="Times New Roman"/>
          <w:sz w:val="24"/>
          <w:szCs w:val="24"/>
        </w:rPr>
        <w:t>Tartu linn</w:t>
      </w:r>
      <w:r>
        <w:rPr>
          <w:rFonts w:ascii="Times New Roman" w:hAnsi="Times New Roman"/>
          <w:sz w:val="24"/>
          <w:szCs w:val="24"/>
        </w:rPr>
        <w:t>.</w:t>
      </w:r>
    </w:p>
    <w:p w14:paraId="2D205C88" w14:textId="77777777" w:rsidR="00476D15" w:rsidRDefault="00476D15" w:rsidP="00A7041C">
      <w:pPr>
        <w:pStyle w:val="Vahedeta"/>
        <w:jc w:val="both"/>
        <w:rPr>
          <w:rFonts w:ascii="Times New Roman" w:hAnsi="Times New Roman"/>
          <w:sz w:val="24"/>
          <w:szCs w:val="24"/>
        </w:rPr>
      </w:pPr>
    </w:p>
    <w:p w14:paraId="35B7B20C" w14:textId="55FAEFE1" w:rsidR="000174A9" w:rsidRDefault="00F62840" w:rsidP="00F62840">
      <w:pPr>
        <w:pStyle w:val="Vahedeta"/>
        <w:jc w:val="both"/>
        <w:rPr>
          <w:rFonts w:ascii="Times New Roman" w:hAnsi="Times New Roman"/>
          <w:sz w:val="24"/>
          <w:szCs w:val="24"/>
        </w:rPr>
      </w:pPr>
      <w:r w:rsidRPr="6CF33F9D">
        <w:rPr>
          <w:rFonts w:ascii="Times New Roman" w:hAnsi="Times New Roman"/>
          <w:sz w:val="24"/>
          <w:szCs w:val="24"/>
        </w:rPr>
        <w:t>(</w:t>
      </w:r>
      <w:r w:rsidR="0097140C" w:rsidRPr="6CF33F9D">
        <w:rPr>
          <w:rFonts w:ascii="Times New Roman" w:hAnsi="Times New Roman"/>
          <w:sz w:val="24"/>
          <w:szCs w:val="24"/>
        </w:rPr>
        <w:t>3</w:t>
      </w:r>
      <w:r w:rsidRPr="6CF33F9D">
        <w:rPr>
          <w:rFonts w:ascii="Times New Roman" w:hAnsi="Times New Roman"/>
          <w:sz w:val="24"/>
          <w:szCs w:val="24"/>
        </w:rPr>
        <w:t xml:space="preserve">) Isikunime muutmise </w:t>
      </w:r>
      <w:commentRangeStart w:id="31"/>
      <w:r w:rsidRPr="6CF33F9D">
        <w:rPr>
          <w:rFonts w:ascii="Times New Roman" w:hAnsi="Times New Roman"/>
          <w:sz w:val="24"/>
          <w:szCs w:val="24"/>
        </w:rPr>
        <w:t>tingimused ja</w:t>
      </w:r>
      <w:commentRangeEnd w:id="31"/>
      <w:r>
        <w:commentReference w:id="31"/>
      </w:r>
      <w:r w:rsidRPr="6CF33F9D">
        <w:rPr>
          <w:rFonts w:ascii="Times New Roman" w:hAnsi="Times New Roman"/>
          <w:sz w:val="24"/>
          <w:szCs w:val="24"/>
        </w:rPr>
        <w:t xml:space="preserve"> korra kehtestab valdkonna eest vastutav minister määrusega.</w:t>
      </w:r>
    </w:p>
    <w:p w14:paraId="7B2326E4" w14:textId="77777777" w:rsidR="007D4DCF" w:rsidRDefault="007D4DCF" w:rsidP="00F62840">
      <w:pPr>
        <w:pStyle w:val="Vahedeta"/>
        <w:jc w:val="both"/>
        <w:rPr>
          <w:rFonts w:ascii="Times New Roman" w:hAnsi="Times New Roman"/>
          <w:sz w:val="24"/>
          <w:szCs w:val="24"/>
        </w:rPr>
      </w:pPr>
    </w:p>
    <w:p w14:paraId="70789E15" w14:textId="2EDD6812" w:rsidR="000174A9" w:rsidRPr="008971DB" w:rsidDel="002265DA" w:rsidRDefault="000174A9" w:rsidP="000174A9">
      <w:pPr>
        <w:pStyle w:val="Vahedeta"/>
        <w:jc w:val="both"/>
        <w:rPr>
          <w:rFonts w:ascii="Times New Roman" w:hAnsi="Times New Roman"/>
          <w:sz w:val="24"/>
          <w:szCs w:val="24"/>
          <w:lang w:eastAsia="et-EE"/>
        </w:rPr>
      </w:pPr>
      <w:r>
        <w:rPr>
          <w:rFonts w:ascii="Times New Roman" w:hAnsi="Times New Roman"/>
          <w:sz w:val="24"/>
          <w:szCs w:val="24"/>
        </w:rPr>
        <w:t>(4) Pädeva</w:t>
      </w:r>
      <w:r w:rsidRPr="008971DB" w:rsidDel="002265DA">
        <w:rPr>
          <w:rFonts w:ascii="Times New Roman" w:hAnsi="Times New Roman"/>
          <w:sz w:val="24"/>
          <w:szCs w:val="24"/>
        </w:rPr>
        <w:t xml:space="preserve"> </w:t>
      </w:r>
      <w:r w:rsidRPr="00EB2941" w:rsidDel="002265DA">
        <w:rPr>
          <w:rFonts w:ascii="Times New Roman" w:hAnsi="Times New Roman"/>
          <w:sz w:val="24"/>
          <w:szCs w:val="24"/>
        </w:rPr>
        <w:t xml:space="preserve">kohaliku omavalitsuse üksusele </w:t>
      </w:r>
      <w:r w:rsidRPr="008971DB" w:rsidDel="002265DA">
        <w:rPr>
          <w:rFonts w:ascii="Times New Roman" w:hAnsi="Times New Roman"/>
          <w:sz w:val="24"/>
          <w:szCs w:val="24"/>
          <w:lang w:eastAsia="et-EE"/>
        </w:rPr>
        <w:t xml:space="preserve">käesoleva peatüki alusel isikunime muutmise menetlustoimingute tegemise kui kohaliku omavalitsuse üksuse täidetava riikliku ülesande kulud hüvitatakse </w:t>
      </w:r>
      <w:r w:rsidDel="002265DA">
        <w:rPr>
          <w:rFonts w:ascii="Times New Roman" w:hAnsi="Times New Roman"/>
          <w:sz w:val="24"/>
          <w:szCs w:val="24"/>
          <w:lang w:eastAsia="et-EE"/>
        </w:rPr>
        <w:t>kohalikule omavalitsusele</w:t>
      </w:r>
      <w:r w:rsidRPr="008971DB" w:rsidDel="002265DA">
        <w:rPr>
          <w:rFonts w:ascii="Times New Roman" w:hAnsi="Times New Roman"/>
          <w:sz w:val="24"/>
          <w:szCs w:val="24"/>
          <w:lang w:eastAsia="et-EE"/>
        </w:rPr>
        <w:t xml:space="preserve"> riigieelarvest</w:t>
      </w:r>
      <w:r w:rsidRPr="005772EA" w:rsidDel="002265DA">
        <w:rPr>
          <w:rFonts w:ascii="Times New Roman" w:eastAsiaTheme="minorEastAsia" w:hAnsi="Times New Roman"/>
          <w:color w:val="202020"/>
          <w:kern w:val="2"/>
          <w:sz w:val="21"/>
          <w:szCs w:val="21"/>
          <w:shd w:val="clear" w:color="auto" w:fill="FFFFFF"/>
          <w14:ligatures w14:val="standardContextual"/>
        </w:rPr>
        <w:t>,</w:t>
      </w:r>
      <w:r w:rsidRPr="008971DB" w:rsidDel="002265DA">
        <w:rPr>
          <w:rFonts w:ascii="Times New Roman" w:hAnsi="Times New Roman"/>
          <w:sz w:val="24"/>
          <w:szCs w:val="24"/>
          <w:lang w:eastAsia="et-EE"/>
        </w:rPr>
        <w:t xml:space="preserve"> võttes aluseks eelarveaastale </w:t>
      </w:r>
      <w:r w:rsidRPr="008971DB" w:rsidDel="002265DA">
        <w:rPr>
          <w:rFonts w:ascii="Times New Roman" w:hAnsi="Times New Roman"/>
          <w:sz w:val="24"/>
          <w:szCs w:val="24"/>
          <w:lang w:eastAsia="et-EE"/>
        </w:rPr>
        <w:lastRenderedPageBreak/>
        <w:t>eelnenud aastal tehtud toimingute arvu ning vastava aasta riigieelarves sätestatud ühe toimingu keskmise arvutatud kulu.</w:t>
      </w:r>
    </w:p>
    <w:p w14:paraId="7649883A" w14:textId="03948FBC" w:rsidR="00B55F4D" w:rsidRDefault="00B55F4D" w:rsidP="00A7041C">
      <w:pPr>
        <w:pStyle w:val="Vahedeta"/>
        <w:jc w:val="both"/>
        <w:rPr>
          <w:rFonts w:ascii="Times New Roman" w:hAnsi="Times New Roman"/>
          <w:sz w:val="24"/>
          <w:szCs w:val="24"/>
        </w:rPr>
      </w:pPr>
    </w:p>
    <w:p w14:paraId="79273CD8" w14:textId="6A2D1C0C" w:rsidR="00B55F4D" w:rsidRPr="005772EA" w:rsidRDefault="00B55F4D">
      <w:pPr>
        <w:pStyle w:val="Vahedeta"/>
        <w:jc w:val="both"/>
        <w:rPr>
          <w:rFonts w:ascii="Times New Roman" w:hAnsi="Times New Roman"/>
          <w:b/>
          <w:bCs/>
          <w:sz w:val="24"/>
          <w:szCs w:val="24"/>
        </w:rPr>
      </w:pPr>
      <w:r w:rsidRPr="00EB2941">
        <w:rPr>
          <w:rFonts w:ascii="Times New Roman" w:hAnsi="Times New Roman"/>
          <w:b/>
          <w:bCs/>
          <w:sz w:val="24"/>
          <w:szCs w:val="24"/>
        </w:rPr>
        <w:t>§</w:t>
      </w:r>
      <w:r w:rsidR="00454169">
        <w:rPr>
          <w:rFonts w:ascii="Times New Roman" w:hAnsi="Times New Roman"/>
          <w:b/>
          <w:bCs/>
          <w:sz w:val="24"/>
          <w:szCs w:val="24"/>
        </w:rPr>
        <w:t xml:space="preserve"> </w:t>
      </w:r>
      <w:r w:rsidR="00C17B47">
        <w:rPr>
          <w:rFonts w:ascii="Times New Roman" w:hAnsi="Times New Roman"/>
          <w:b/>
          <w:bCs/>
          <w:sz w:val="24"/>
          <w:szCs w:val="24"/>
        </w:rPr>
        <w:t>18</w:t>
      </w:r>
      <w:r w:rsidRPr="00EB2941">
        <w:rPr>
          <w:rFonts w:ascii="Times New Roman" w:hAnsi="Times New Roman"/>
          <w:b/>
          <w:bCs/>
          <w:sz w:val="24"/>
          <w:szCs w:val="24"/>
        </w:rPr>
        <w:t>. Isikunime muutmiseks õigustatud isik</w:t>
      </w:r>
    </w:p>
    <w:p w14:paraId="71562127" w14:textId="77777777" w:rsidR="00B55F4D" w:rsidRPr="008971DB" w:rsidRDefault="00B55F4D" w:rsidP="00B55F4D">
      <w:pPr>
        <w:pStyle w:val="Vahedeta"/>
        <w:jc w:val="both"/>
        <w:rPr>
          <w:rFonts w:ascii="Times New Roman" w:hAnsi="Times New Roman"/>
          <w:sz w:val="24"/>
          <w:szCs w:val="24"/>
        </w:rPr>
      </w:pPr>
    </w:p>
    <w:p w14:paraId="1042CA95" w14:textId="2E2CBD27" w:rsidR="00B55F4D" w:rsidRPr="008971DB" w:rsidRDefault="00B55F4D" w:rsidP="00B55F4D">
      <w:pPr>
        <w:pStyle w:val="Vahedeta"/>
        <w:jc w:val="both"/>
        <w:rPr>
          <w:rFonts w:ascii="Times New Roman" w:hAnsi="Times New Roman"/>
          <w:sz w:val="24"/>
          <w:szCs w:val="24"/>
        </w:rPr>
      </w:pPr>
      <w:r w:rsidRPr="6CF33F9D">
        <w:rPr>
          <w:rFonts w:ascii="Times New Roman" w:hAnsi="Times New Roman"/>
          <w:sz w:val="24"/>
          <w:szCs w:val="24"/>
        </w:rPr>
        <w:t>(1)</w:t>
      </w:r>
      <w:commentRangeStart w:id="32"/>
      <w:r w:rsidR="00454169" w:rsidRPr="6CF33F9D">
        <w:rPr>
          <w:rFonts w:ascii="Times New Roman" w:hAnsi="Times New Roman"/>
          <w:sz w:val="24"/>
          <w:szCs w:val="24"/>
        </w:rPr>
        <w:t xml:space="preserve"> </w:t>
      </w:r>
      <w:r w:rsidRPr="6CF33F9D">
        <w:rPr>
          <w:rFonts w:ascii="Times New Roman" w:hAnsi="Times New Roman"/>
          <w:sz w:val="24"/>
          <w:szCs w:val="24"/>
        </w:rPr>
        <w:t>Isikunime võib muuta:</w:t>
      </w:r>
      <w:commentRangeEnd w:id="32"/>
      <w:r>
        <w:commentReference w:id="32"/>
      </w:r>
    </w:p>
    <w:p w14:paraId="6D6281E1" w14:textId="0238158D" w:rsidR="00B55F4D" w:rsidRPr="008971DB" w:rsidRDefault="00B55F4D" w:rsidP="00B55F4D">
      <w:pPr>
        <w:pStyle w:val="Vahedeta"/>
        <w:jc w:val="both"/>
        <w:rPr>
          <w:rFonts w:ascii="Times New Roman" w:hAnsi="Times New Roman"/>
          <w:sz w:val="24"/>
          <w:szCs w:val="24"/>
        </w:rPr>
      </w:pPr>
      <w:r w:rsidRPr="008971DB">
        <w:rPr>
          <w:rFonts w:ascii="Times New Roman" w:hAnsi="Times New Roman"/>
          <w:sz w:val="24"/>
          <w:szCs w:val="24"/>
        </w:rPr>
        <w:t>1)</w:t>
      </w:r>
      <w:r w:rsidR="00454169">
        <w:rPr>
          <w:rFonts w:ascii="Times New Roman" w:hAnsi="Times New Roman"/>
          <w:sz w:val="24"/>
          <w:szCs w:val="24"/>
        </w:rPr>
        <w:t xml:space="preserve"> </w:t>
      </w:r>
      <w:r w:rsidRPr="008971DB">
        <w:rPr>
          <w:rFonts w:ascii="Times New Roman" w:hAnsi="Times New Roman"/>
          <w:sz w:val="24"/>
          <w:szCs w:val="24"/>
        </w:rPr>
        <w:t>Eesti kodanik;</w:t>
      </w:r>
    </w:p>
    <w:p w14:paraId="771D8713" w14:textId="4B0BD5DE" w:rsidR="00B55F4D" w:rsidRPr="008971DB" w:rsidRDefault="00B55F4D" w:rsidP="00B55F4D">
      <w:pPr>
        <w:pStyle w:val="Vahedeta"/>
        <w:jc w:val="both"/>
        <w:rPr>
          <w:rFonts w:ascii="Times New Roman" w:hAnsi="Times New Roman"/>
          <w:sz w:val="24"/>
          <w:szCs w:val="24"/>
        </w:rPr>
      </w:pPr>
      <w:r w:rsidRPr="565D14C7">
        <w:rPr>
          <w:rFonts w:ascii="Times New Roman" w:hAnsi="Times New Roman"/>
          <w:sz w:val="24"/>
          <w:szCs w:val="24"/>
        </w:rPr>
        <w:t>2)</w:t>
      </w:r>
      <w:r w:rsidR="00454169" w:rsidRPr="565D14C7">
        <w:rPr>
          <w:rFonts w:ascii="Times New Roman" w:hAnsi="Times New Roman"/>
          <w:sz w:val="24"/>
          <w:szCs w:val="24"/>
        </w:rPr>
        <w:t xml:space="preserve"> </w:t>
      </w:r>
      <w:r w:rsidRPr="565D14C7">
        <w:rPr>
          <w:rFonts w:ascii="Times New Roman" w:hAnsi="Times New Roman"/>
          <w:sz w:val="24"/>
          <w:szCs w:val="24"/>
        </w:rPr>
        <w:t xml:space="preserve">Eesti elamisloa või elamisõigusega isik, kes ei ole ühegi riigi kodanik ja kes asus Eestisse elama enne 1. juulit 1990 ega ole pärast nimetatud kuupäeva lahkunud elama mõnda teise riiki, ja tema järeltulija, kes ei ole ühegi riigi kodanik ja kellele on antud Eesti elamisluba või elamisõigus (edaspidi </w:t>
      </w:r>
      <w:commentRangeStart w:id="33"/>
      <w:r w:rsidRPr="565D14C7">
        <w:rPr>
          <w:rFonts w:ascii="Times New Roman" w:hAnsi="Times New Roman"/>
          <w:i/>
          <w:iCs/>
          <w:sz w:val="24"/>
          <w:szCs w:val="24"/>
        </w:rPr>
        <w:t>Eesti kodakondsuseta isik</w:t>
      </w:r>
      <w:commentRangeEnd w:id="33"/>
      <w:r>
        <w:commentReference w:id="33"/>
      </w:r>
      <w:r w:rsidRPr="565D14C7">
        <w:rPr>
          <w:rFonts w:ascii="Times New Roman" w:hAnsi="Times New Roman"/>
          <w:sz w:val="24"/>
          <w:szCs w:val="24"/>
        </w:rPr>
        <w:t>);</w:t>
      </w:r>
    </w:p>
    <w:p w14:paraId="42D3EB4C" w14:textId="66F6AF0C" w:rsidR="00B55F4D" w:rsidRPr="008971DB" w:rsidRDefault="00B55F4D" w:rsidP="00B55F4D">
      <w:pPr>
        <w:pStyle w:val="Vahedeta"/>
        <w:jc w:val="both"/>
        <w:rPr>
          <w:rFonts w:ascii="Times New Roman" w:hAnsi="Times New Roman"/>
          <w:sz w:val="24"/>
          <w:szCs w:val="24"/>
        </w:rPr>
      </w:pPr>
      <w:r w:rsidRPr="565D14C7">
        <w:rPr>
          <w:rFonts w:ascii="Times New Roman" w:hAnsi="Times New Roman"/>
          <w:sz w:val="24"/>
          <w:szCs w:val="24"/>
        </w:rPr>
        <w:t>3)</w:t>
      </w:r>
      <w:r w:rsidR="00454169" w:rsidRPr="565D14C7">
        <w:rPr>
          <w:rFonts w:ascii="Times New Roman" w:hAnsi="Times New Roman"/>
          <w:sz w:val="24"/>
          <w:szCs w:val="24"/>
        </w:rPr>
        <w:t xml:space="preserve"> </w:t>
      </w:r>
      <w:commentRangeStart w:id="34"/>
      <w:r w:rsidRPr="565D14C7">
        <w:rPr>
          <w:rFonts w:ascii="Times New Roman" w:hAnsi="Times New Roman"/>
          <w:sz w:val="24"/>
          <w:szCs w:val="24"/>
        </w:rPr>
        <w:t xml:space="preserve">Eesti elamisloaga </w:t>
      </w:r>
      <w:r w:rsidR="006805BD" w:rsidRPr="565D14C7">
        <w:rPr>
          <w:rFonts w:ascii="Times New Roman" w:hAnsi="Times New Roman"/>
          <w:sz w:val="24"/>
          <w:szCs w:val="24"/>
        </w:rPr>
        <w:t>rahvusvahelise kaitse</w:t>
      </w:r>
      <w:r w:rsidRPr="565D14C7">
        <w:rPr>
          <w:rFonts w:ascii="Times New Roman" w:hAnsi="Times New Roman"/>
          <w:sz w:val="24"/>
          <w:szCs w:val="24"/>
        </w:rPr>
        <w:t xml:space="preserve"> saaja</w:t>
      </w:r>
      <w:commentRangeEnd w:id="34"/>
      <w:r>
        <w:commentReference w:id="34"/>
      </w:r>
      <w:r w:rsidRPr="565D14C7">
        <w:rPr>
          <w:rFonts w:ascii="Times New Roman" w:hAnsi="Times New Roman"/>
          <w:sz w:val="24"/>
          <w:szCs w:val="24"/>
        </w:rPr>
        <w:t>;</w:t>
      </w:r>
    </w:p>
    <w:p w14:paraId="56F6A524" w14:textId="7D2A4FF8" w:rsidR="00B55F4D" w:rsidRPr="008971DB" w:rsidRDefault="00B55F4D" w:rsidP="00B55F4D">
      <w:pPr>
        <w:pStyle w:val="Vahedeta"/>
        <w:jc w:val="both"/>
        <w:rPr>
          <w:rFonts w:ascii="Times New Roman" w:hAnsi="Times New Roman"/>
          <w:sz w:val="24"/>
          <w:szCs w:val="24"/>
        </w:rPr>
      </w:pPr>
      <w:r w:rsidRPr="008971DB">
        <w:rPr>
          <w:rFonts w:ascii="Times New Roman" w:hAnsi="Times New Roman"/>
          <w:sz w:val="24"/>
          <w:szCs w:val="24"/>
        </w:rPr>
        <w:t>4) välisriigi kodanik</w:t>
      </w:r>
      <w:r w:rsidR="00FA51F6">
        <w:rPr>
          <w:rFonts w:ascii="Times New Roman" w:hAnsi="Times New Roman"/>
          <w:sz w:val="24"/>
          <w:szCs w:val="24"/>
        </w:rPr>
        <w:t xml:space="preserve"> </w:t>
      </w:r>
      <w:r w:rsidR="00FA51F6" w:rsidRPr="00296A5F">
        <w:rPr>
          <w:rFonts w:ascii="Times New Roman" w:hAnsi="Times New Roman"/>
          <w:sz w:val="24"/>
          <w:szCs w:val="24"/>
        </w:rPr>
        <w:t>käesoleva seaduse §</w:t>
      </w:r>
      <w:r w:rsidR="006B05B5">
        <w:rPr>
          <w:rFonts w:ascii="Times New Roman" w:hAnsi="Times New Roman"/>
          <w:sz w:val="24"/>
          <w:szCs w:val="24"/>
        </w:rPr>
        <w:t>-s</w:t>
      </w:r>
      <w:r w:rsidR="00FA51F6" w:rsidRPr="00296A5F">
        <w:rPr>
          <w:rFonts w:ascii="Times New Roman" w:hAnsi="Times New Roman"/>
          <w:sz w:val="24"/>
          <w:szCs w:val="24"/>
        </w:rPr>
        <w:t xml:space="preserve"> 3</w:t>
      </w:r>
      <w:r w:rsidR="0090087A" w:rsidRPr="00296A5F">
        <w:rPr>
          <w:rFonts w:ascii="Times New Roman" w:hAnsi="Times New Roman"/>
          <w:sz w:val="24"/>
          <w:szCs w:val="24"/>
        </w:rPr>
        <w:t>0</w:t>
      </w:r>
      <w:r w:rsidR="00FA51F6" w:rsidRPr="00296A5F">
        <w:rPr>
          <w:rFonts w:ascii="Times New Roman" w:hAnsi="Times New Roman"/>
          <w:sz w:val="24"/>
          <w:szCs w:val="24"/>
        </w:rPr>
        <w:t xml:space="preserve"> sätestatud</w:t>
      </w:r>
      <w:r w:rsidR="00FA51F6" w:rsidRPr="00542308">
        <w:rPr>
          <w:rFonts w:ascii="Times New Roman" w:hAnsi="Times New Roman"/>
          <w:sz w:val="24"/>
          <w:szCs w:val="24"/>
        </w:rPr>
        <w:t xml:space="preserve"> juhtudel</w:t>
      </w:r>
      <w:r w:rsidR="003E3CB4">
        <w:rPr>
          <w:rFonts w:ascii="Times New Roman" w:hAnsi="Times New Roman"/>
          <w:sz w:val="24"/>
          <w:szCs w:val="24"/>
        </w:rPr>
        <w:t>.</w:t>
      </w:r>
    </w:p>
    <w:p w14:paraId="4F2A2A72" w14:textId="77777777" w:rsidR="00B55F4D" w:rsidRPr="008971DB" w:rsidRDefault="00B55F4D" w:rsidP="00B55F4D">
      <w:pPr>
        <w:pStyle w:val="Vahedeta"/>
        <w:jc w:val="both"/>
        <w:rPr>
          <w:rFonts w:ascii="Times New Roman" w:hAnsi="Times New Roman"/>
          <w:sz w:val="24"/>
          <w:szCs w:val="24"/>
        </w:rPr>
      </w:pPr>
    </w:p>
    <w:p w14:paraId="1FAB457C" w14:textId="24AAE2AA" w:rsidR="00B55F4D" w:rsidRDefault="00B55F4D" w:rsidP="00B55F4D">
      <w:pPr>
        <w:pStyle w:val="Vahedeta"/>
        <w:jc w:val="both"/>
        <w:rPr>
          <w:rFonts w:ascii="Times New Roman" w:hAnsi="Times New Roman"/>
          <w:sz w:val="24"/>
          <w:szCs w:val="24"/>
        </w:rPr>
      </w:pPr>
      <w:r w:rsidRPr="008971DB">
        <w:rPr>
          <w:rFonts w:ascii="Times New Roman" w:hAnsi="Times New Roman"/>
          <w:sz w:val="24"/>
          <w:szCs w:val="24"/>
        </w:rPr>
        <w:t>(2)</w:t>
      </w:r>
      <w:r w:rsidR="00454169">
        <w:rPr>
          <w:rFonts w:ascii="Times New Roman" w:hAnsi="Times New Roman"/>
          <w:sz w:val="24"/>
          <w:szCs w:val="24"/>
        </w:rPr>
        <w:t xml:space="preserve"> </w:t>
      </w:r>
      <w:r w:rsidRPr="008971DB">
        <w:rPr>
          <w:rFonts w:ascii="Times New Roman" w:hAnsi="Times New Roman"/>
          <w:sz w:val="24"/>
          <w:szCs w:val="24"/>
        </w:rPr>
        <w:t>Isikunime</w:t>
      </w:r>
      <w:r>
        <w:rPr>
          <w:rFonts w:ascii="Times New Roman" w:hAnsi="Times New Roman"/>
          <w:sz w:val="24"/>
          <w:szCs w:val="24"/>
        </w:rPr>
        <w:t xml:space="preserve"> ei või muuta isik</w:t>
      </w:r>
      <w:r w:rsidRPr="008971DB">
        <w:rPr>
          <w:rFonts w:ascii="Times New Roman" w:hAnsi="Times New Roman"/>
          <w:sz w:val="24"/>
          <w:szCs w:val="24"/>
        </w:rPr>
        <w:t xml:space="preserve">, kes on süüdi mõistetud </w:t>
      </w:r>
      <w:r>
        <w:rPr>
          <w:rFonts w:ascii="Times New Roman" w:hAnsi="Times New Roman"/>
          <w:sz w:val="24"/>
          <w:szCs w:val="24"/>
        </w:rPr>
        <w:t xml:space="preserve">karistusseadustiku </w:t>
      </w:r>
      <w:bookmarkStart w:id="35" w:name="_Hlk211950752"/>
      <w:r>
        <w:rPr>
          <w:rFonts w:ascii="Times New Roman" w:hAnsi="Times New Roman"/>
          <w:sz w:val="24"/>
          <w:szCs w:val="24"/>
        </w:rPr>
        <w:t xml:space="preserve">§-s </w:t>
      </w:r>
      <w:r w:rsidRPr="00DC5912">
        <w:rPr>
          <w:rFonts w:ascii="Times New Roman" w:hAnsi="Times New Roman"/>
          <w:sz w:val="24"/>
          <w:szCs w:val="24"/>
        </w:rPr>
        <w:t>89–93, 95–114</w:t>
      </w:r>
      <w:r w:rsidR="006805BD">
        <w:rPr>
          <w:rFonts w:ascii="Times New Roman" w:hAnsi="Times New Roman"/>
          <w:sz w:val="24"/>
          <w:szCs w:val="24"/>
        </w:rPr>
        <w:t xml:space="preserve">, </w:t>
      </w:r>
      <w:r w:rsidRPr="00DC5912">
        <w:rPr>
          <w:rFonts w:ascii="Times New Roman" w:hAnsi="Times New Roman"/>
          <w:sz w:val="24"/>
          <w:szCs w:val="24"/>
        </w:rPr>
        <w:t>118</w:t>
      </w:r>
      <w:r w:rsidRPr="00DC5912">
        <w:rPr>
          <w:rFonts w:ascii="Times New Roman" w:hAnsi="Times New Roman"/>
          <w:sz w:val="24"/>
          <w:szCs w:val="24"/>
          <w:vertAlign w:val="superscript"/>
        </w:rPr>
        <w:t>1</w:t>
      </w:r>
      <w:r w:rsidRPr="00DC5912">
        <w:rPr>
          <w:rFonts w:ascii="Times New Roman" w:hAnsi="Times New Roman"/>
          <w:sz w:val="24"/>
          <w:szCs w:val="24"/>
        </w:rPr>
        <w:t xml:space="preserve">, § 133 lõikes 2, § 134 lõikes 2, §-s 135, </w:t>
      </w:r>
      <w:r w:rsidR="00D85F71">
        <w:rPr>
          <w:rFonts w:ascii="Times New Roman" w:hAnsi="Times New Roman"/>
          <w:sz w:val="24"/>
          <w:szCs w:val="24"/>
        </w:rPr>
        <w:t xml:space="preserve">§ </w:t>
      </w:r>
      <w:r w:rsidRPr="00DC5912">
        <w:rPr>
          <w:rFonts w:ascii="Times New Roman" w:hAnsi="Times New Roman"/>
          <w:sz w:val="24"/>
          <w:szCs w:val="24"/>
        </w:rPr>
        <w:t>141</w:t>
      </w:r>
      <w:r w:rsidR="00D97F43">
        <w:rPr>
          <w:rFonts w:ascii="Times New Roman" w:hAnsi="Times New Roman"/>
          <w:sz w:val="24"/>
          <w:szCs w:val="24"/>
        </w:rPr>
        <w:t xml:space="preserve"> lõikes 1</w:t>
      </w:r>
      <w:r w:rsidR="000A7E25">
        <w:rPr>
          <w:rFonts w:ascii="Times New Roman" w:hAnsi="Times New Roman"/>
          <w:sz w:val="24"/>
          <w:szCs w:val="24"/>
        </w:rPr>
        <w:t>,</w:t>
      </w:r>
      <w:r w:rsidR="00D97F43">
        <w:rPr>
          <w:rFonts w:ascii="Times New Roman" w:hAnsi="Times New Roman"/>
          <w:sz w:val="24"/>
          <w:szCs w:val="24"/>
        </w:rPr>
        <w:t xml:space="preserve"> lõike 2 punktides 2–7 </w:t>
      </w:r>
      <w:r w:rsidR="0079357E">
        <w:rPr>
          <w:rFonts w:ascii="Times New Roman" w:hAnsi="Times New Roman"/>
          <w:sz w:val="24"/>
          <w:szCs w:val="24"/>
        </w:rPr>
        <w:t>või</w:t>
      </w:r>
      <w:r w:rsidR="000A7E25">
        <w:rPr>
          <w:rFonts w:ascii="Times New Roman" w:hAnsi="Times New Roman"/>
          <w:sz w:val="24"/>
          <w:szCs w:val="24"/>
        </w:rPr>
        <w:t xml:space="preserve"> </w:t>
      </w:r>
      <w:r w:rsidR="00D97F43">
        <w:rPr>
          <w:rFonts w:ascii="Times New Roman" w:hAnsi="Times New Roman"/>
          <w:sz w:val="24"/>
          <w:szCs w:val="24"/>
        </w:rPr>
        <w:t>lõikes 2</w:t>
      </w:r>
      <w:r w:rsidR="00D97F43">
        <w:rPr>
          <w:rFonts w:ascii="Times New Roman" w:hAnsi="Times New Roman"/>
          <w:sz w:val="24"/>
          <w:szCs w:val="24"/>
          <w:vertAlign w:val="superscript"/>
        </w:rPr>
        <w:t>1</w:t>
      </w:r>
      <w:r w:rsidR="00541320">
        <w:rPr>
          <w:rFonts w:ascii="Times New Roman" w:hAnsi="Times New Roman"/>
          <w:sz w:val="24"/>
          <w:szCs w:val="24"/>
        </w:rPr>
        <w:t xml:space="preserve">, </w:t>
      </w:r>
      <w:r w:rsidR="00F6583F">
        <w:rPr>
          <w:rFonts w:ascii="Times New Roman" w:hAnsi="Times New Roman"/>
          <w:sz w:val="24"/>
          <w:szCs w:val="24"/>
        </w:rPr>
        <w:t>§</w:t>
      </w:r>
      <w:r w:rsidR="00537DB7">
        <w:rPr>
          <w:rFonts w:ascii="Times New Roman" w:hAnsi="Times New Roman"/>
          <w:sz w:val="24"/>
          <w:szCs w:val="24"/>
        </w:rPr>
        <w:t xml:space="preserve"> </w:t>
      </w:r>
      <w:r w:rsidRPr="00DC5912">
        <w:rPr>
          <w:rFonts w:ascii="Times New Roman" w:hAnsi="Times New Roman"/>
          <w:sz w:val="24"/>
          <w:szCs w:val="24"/>
        </w:rPr>
        <w:t>142</w:t>
      </w:r>
      <w:r w:rsidR="00E166A3">
        <w:rPr>
          <w:rFonts w:ascii="Times New Roman" w:hAnsi="Times New Roman"/>
          <w:sz w:val="24"/>
          <w:szCs w:val="24"/>
        </w:rPr>
        <w:t xml:space="preserve"> lõikes 1 </w:t>
      </w:r>
      <w:r w:rsidR="00537DB7">
        <w:rPr>
          <w:rFonts w:ascii="Times New Roman" w:hAnsi="Times New Roman"/>
          <w:sz w:val="24"/>
          <w:szCs w:val="24"/>
        </w:rPr>
        <w:t>või</w:t>
      </w:r>
      <w:r w:rsidR="00541320">
        <w:rPr>
          <w:rFonts w:ascii="Times New Roman" w:hAnsi="Times New Roman"/>
          <w:sz w:val="24"/>
          <w:szCs w:val="24"/>
        </w:rPr>
        <w:t xml:space="preserve"> lõike 2 punktis </w:t>
      </w:r>
      <w:r w:rsidR="00E166A3">
        <w:rPr>
          <w:rFonts w:ascii="Times New Roman" w:hAnsi="Times New Roman"/>
          <w:sz w:val="24"/>
          <w:szCs w:val="24"/>
        </w:rPr>
        <w:t>2</w:t>
      </w:r>
      <w:r w:rsidRPr="00DC5912">
        <w:rPr>
          <w:rFonts w:ascii="Times New Roman" w:hAnsi="Times New Roman"/>
          <w:sz w:val="24"/>
          <w:szCs w:val="24"/>
        </w:rPr>
        <w:t xml:space="preserve">, § 143 lõike 2 punktis </w:t>
      </w:r>
      <w:r w:rsidR="00F6583F">
        <w:rPr>
          <w:rFonts w:ascii="Times New Roman" w:hAnsi="Times New Roman"/>
          <w:sz w:val="24"/>
          <w:szCs w:val="24"/>
        </w:rPr>
        <w:t>2</w:t>
      </w:r>
      <w:r w:rsidRPr="00DC5912">
        <w:rPr>
          <w:rFonts w:ascii="Times New Roman" w:hAnsi="Times New Roman"/>
          <w:sz w:val="24"/>
          <w:szCs w:val="24"/>
        </w:rPr>
        <w:t xml:space="preserve">, </w:t>
      </w:r>
      <w:r w:rsidR="00D85F71">
        <w:rPr>
          <w:rFonts w:ascii="Times New Roman" w:hAnsi="Times New Roman"/>
          <w:sz w:val="24"/>
          <w:szCs w:val="24"/>
        </w:rPr>
        <w:t>§</w:t>
      </w:r>
      <w:r w:rsidRPr="00DC5912">
        <w:rPr>
          <w:rFonts w:ascii="Times New Roman" w:hAnsi="Times New Roman"/>
          <w:sz w:val="24"/>
          <w:szCs w:val="24"/>
        </w:rPr>
        <w:t xml:space="preserve"> 143</w:t>
      </w:r>
      <w:r w:rsidRPr="00DC5912">
        <w:rPr>
          <w:rFonts w:ascii="Times New Roman" w:hAnsi="Times New Roman"/>
          <w:sz w:val="24"/>
          <w:szCs w:val="24"/>
          <w:vertAlign w:val="superscript"/>
        </w:rPr>
        <w:t>2</w:t>
      </w:r>
      <w:r w:rsidR="00E166A3">
        <w:rPr>
          <w:rFonts w:ascii="Times New Roman" w:hAnsi="Times New Roman"/>
          <w:sz w:val="24"/>
          <w:szCs w:val="24"/>
        </w:rPr>
        <w:t xml:space="preserve"> lõigetes 2–4</w:t>
      </w:r>
      <w:r w:rsidR="00541320">
        <w:rPr>
          <w:rFonts w:ascii="Times New Roman" w:hAnsi="Times New Roman"/>
          <w:sz w:val="24"/>
          <w:szCs w:val="24"/>
        </w:rPr>
        <w:t>,</w:t>
      </w:r>
      <w:r w:rsidRPr="00DC5912">
        <w:rPr>
          <w:rFonts w:ascii="Times New Roman" w:hAnsi="Times New Roman"/>
          <w:sz w:val="24"/>
          <w:szCs w:val="24"/>
        </w:rPr>
        <w:t xml:space="preserve"> §-s 175–179, 184, 185, 187</w:t>
      </w:r>
      <w:r w:rsidR="00C716E1">
        <w:rPr>
          <w:rFonts w:ascii="Times New Roman" w:hAnsi="Times New Roman"/>
          <w:sz w:val="24"/>
          <w:szCs w:val="24"/>
        </w:rPr>
        <w:t>,</w:t>
      </w:r>
      <w:r>
        <w:rPr>
          <w:rFonts w:ascii="Times New Roman" w:hAnsi="Times New Roman"/>
          <w:sz w:val="24"/>
          <w:szCs w:val="24"/>
        </w:rPr>
        <w:t xml:space="preserve"> 199, 201, 209</w:t>
      </w:r>
      <w:r w:rsidRPr="00081081">
        <w:rPr>
          <w:rFonts w:ascii="Times New Roman" w:hAnsi="Times New Roman"/>
          <w:sz w:val="24"/>
          <w:szCs w:val="24"/>
        </w:rPr>
        <w:t>–</w:t>
      </w:r>
      <w:r>
        <w:rPr>
          <w:rFonts w:ascii="Times New Roman" w:hAnsi="Times New Roman"/>
          <w:sz w:val="24"/>
          <w:szCs w:val="24"/>
        </w:rPr>
        <w:t>213</w:t>
      </w:r>
      <w:r w:rsidR="00537DB7">
        <w:rPr>
          <w:rFonts w:ascii="Times New Roman" w:hAnsi="Times New Roman"/>
          <w:sz w:val="24"/>
          <w:szCs w:val="24"/>
        </w:rPr>
        <w:t>, §</w:t>
      </w:r>
      <w:r>
        <w:rPr>
          <w:rFonts w:ascii="Times New Roman" w:hAnsi="Times New Roman"/>
          <w:sz w:val="24"/>
          <w:szCs w:val="24"/>
        </w:rPr>
        <w:t xml:space="preserve"> 217 l</w:t>
      </w:r>
      <w:r w:rsidR="000A7E25">
        <w:rPr>
          <w:rFonts w:ascii="Times New Roman" w:hAnsi="Times New Roman"/>
          <w:sz w:val="24"/>
          <w:szCs w:val="24"/>
        </w:rPr>
        <w:t>õikes</w:t>
      </w:r>
      <w:r>
        <w:rPr>
          <w:rFonts w:ascii="Times New Roman" w:hAnsi="Times New Roman"/>
          <w:sz w:val="24"/>
          <w:szCs w:val="24"/>
        </w:rPr>
        <w:t xml:space="preserve"> 2,</w:t>
      </w:r>
      <w:r w:rsidR="00537DB7">
        <w:rPr>
          <w:rFonts w:ascii="Times New Roman" w:hAnsi="Times New Roman"/>
          <w:sz w:val="24"/>
          <w:szCs w:val="24"/>
        </w:rPr>
        <w:t xml:space="preserve"> §-s</w:t>
      </w:r>
      <w:r>
        <w:rPr>
          <w:rFonts w:ascii="Times New Roman" w:hAnsi="Times New Roman"/>
          <w:sz w:val="24"/>
          <w:szCs w:val="24"/>
        </w:rPr>
        <w:t xml:space="preserve"> </w:t>
      </w:r>
      <w:bookmarkEnd w:id="35"/>
      <w:r w:rsidRPr="00DC5912">
        <w:rPr>
          <w:rFonts w:ascii="Times New Roman" w:hAnsi="Times New Roman"/>
          <w:sz w:val="24"/>
          <w:szCs w:val="24"/>
        </w:rPr>
        <w:t>231–238, 255, 256, 268, 394, 403–405, 414, 415 või 418</w:t>
      </w:r>
      <w:r>
        <w:rPr>
          <w:rFonts w:ascii="Times New Roman" w:hAnsi="Times New Roman"/>
          <w:sz w:val="24"/>
          <w:szCs w:val="24"/>
        </w:rPr>
        <w:t xml:space="preserve"> </w:t>
      </w:r>
      <w:r w:rsidR="006805BD">
        <w:rPr>
          <w:rFonts w:ascii="Times New Roman" w:hAnsi="Times New Roman"/>
          <w:sz w:val="24"/>
          <w:szCs w:val="24"/>
        </w:rPr>
        <w:t>s</w:t>
      </w:r>
      <w:r w:rsidRPr="008971DB">
        <w:rPr>
          <w:rFonts w:ascii="Times New Roman" w:hAnsi="Times New Roman"/>
          <w:sz w:val="24"/>
          <w:szCs w:val="24"/>
        </w:rPr>
        <w:t>ätestatud süüteo toimepanemise eest ning selle süüteo eest ei ole isiku karistusandmed karistusregistrist kustutatud</w:t>
      </w:r>
      <w:r>
        <w:rPr>
          <w:rFonts w:ascii="Times New Roman" w:hAnsi="Times New Roman"/>
          <w:sz w:val="24"/>
          <w:szCs w:val="24"/>
        </w:rPr>
        <w:t>.</w:t>
      </w:r>
    </w:p>
    <w:p w14:paraId="2E1457C8" w14:textId="77777777" w:rsidR="001E05FB" w:rsidRDefault="001E05FB" w:rsidP="00B55F4D">
      <w:pPr>
        <w:pStyle w:val="Vahedeta"/>
        <w:jc w:val="both"/>
        <w:rPr>
          <w:rFonts w:ascii="Times New Roman" w:hAnsi="Times New Roman"/>
          <w:sz w:val="24"/>
          <w:szCs w:val="24"/>
        </w:rPr>
      </w:pPr>
    </w:p>
    <w:p w14:paraId="4CAF0F70" w14:textId="7F32DE96" w:rsidR="003E1AC3" w:rsidRDefault="001E05FB" w:rsidP="001E05FB">
      <w:pPr>
        <w:pStyle w:val="Vahedeta"/>
        <w:jc w:val="both"/>
        <w:rPr>
          <w:rFonts w:ascii="Times New Roman" w:hAnsi="Times New Roman"/>
          <w:sz w:val="24"/>
          <w:szCs w:val="24"/>
        </w:rPr>
      </w:pPr>
      <w:r w:rsidRPr="565D14C7">
        <w:rPr>
          <w:rFonts w:ascii="Times New Roman" w:hAnsi="Times New Roman"/>
          <w:sz w:val="24"/>
          <w:szCs w:val="24"/>
        </w:rPr>
        <w:t>(3) Isikunime ei või muuta isik, kes on süüdi mõistetud karistusseadustiku § 141 lõike 2 punktis 1, § 141</w:t>
      </w:r>
      <w:r w:rsidRPr="565D14C7">
        <w:rPr>
          <w:rFonts w:ascii="Times New Roman" w:hAnsi="Times New Roman"/>
          <w:sz w:val="24"/>
          <w:szCs w:val="24"/>
          <w:vertAlign w:val="superscript"/>
        </w:rPr>
        <w:t>1</w:t>
      </w:r>
      <w:r w:rsidRPr="565D14C7">
        <w:rPr>
          <w:rFonts w:ascii="Times New Roman" w:hAnsi="Times New Roman"/>
          <w:sz w:val="24"/>
          <w:szCs w:val="24"/>
        </w:rPr>
        <w:t xml:space="preserve"> lõike 2 punktis 1, § 142 lõike 2 punktis 1, § 143 lõike 2 punktis 1, § 143</w:t>
      </w:r>
      <w:r w:rsidRPr="565D14C7">
        <w:rPr>
          <w:rFonts w:ascii="Times New Roman" w:hAnsi="Times New Roman"/>
          <w:sz w:val="24"/>
          <w:szCs w:val="24"/>
          <w:vertAlign w:val="superscript"/>
        </w:rPr>
        <w:t>1</w:t>
      </w:r>
      <w:r w:rsidRPr="565D14C7">
        <w:rPr>
          <w:rFonts w:ascii="Times New Roman" w:hAnsi="Times New Roman"/>
          <w:sz w:val="24"/>
          <w:szCs w:val="24"/>
        </w:rPr>
        <w:t xml:space="preserve"> lõike 2 punktis 1, § 143</w:t>
      </w:r>
      <w:r w:rsidRPr="565D14C7">
        <w:rPr>
          <w:rFonts w:ascii="Times New Roman" w:hAnsi="Times New Roman"/>
          <w:sz w:val="24"/>
          <w:szCs w:val="24"/>
          <w:vertAlign w:val="superscript"/>
        </w:rPr>
        <w:t>2</w:t>
      </w:r>
      <w:r w:rsidRPr="565D14C7">
        <w:rPr>
          <w:rFonts w:ascii="Times New Roman" w:hAnsi="Times New Roman"/>
          <w:sz w:val="24"/>
          <w:szCs w:val="24"/>
        </w:rPr>
        <w:t xml:space="preserve"> lõikes 1</w:t>
      </w:r>
      <w:r w:rsidR="00537DB7" w:rsidRPr="565D14C7">
        <w:rPr>
          <w:rFonts w:ascii="Times New Roman" w:hAnsi="Times New Roman"/>
          <w:sz w:val="24"/>
          <w:szCs w:val="24"/>
        </w:rPr>
        <w:t xml:space="preserve"> või</w:t>
      </w:r>
      <w:r w:rsidRPr="565D14C7">
        <w:rPr>
          <w:rFonts w:ascii="Times New Roman" w:hAnsi="Times New Roman"/>
          <w:sz w:val="24"/>
          <w:szCs w:val="24"/>
        </w:rPr>
        <w:t xml:space="preserve"> </w:t>
      </w:r>
      <w:r w:rsidR="002868FD" w:rsidRPr="565D14C7">
        <w:rPr>
          <w:rFonts w:ascii="Times New Roman" w:hAnsi="Times New Roman"/>
          <w:sz w:val="24"/>
          <w:szCs w:val="24"/>
        </w:rPr>
        <w:t>§-s</w:t>
      </w:r>
      <w:r w:rsidRPr="565D14C7">
        <w:rPr>
          <w:rFonts w:ascii="Times New Roman" w:hAnsi="Times New Roman"/>
          <w:sz w:val="24"/>
          <w:szCs w:val="24"/>
        </w:rPr>
        <w:t xml:space="preserve"> 144</w:t>
      </w:r>
      <w:r w:rsidR="002868FD" w:rsidRPr="565D14C7">
        <w:rPr>
          <w:rFonts w:ascii="Times New Roman" w:hAnsi="Times New Roman"/>
          <w:sz w:val="24"/>
          <w:szCs w:val="24"/>
        </w:rPr>
        <w:t>–</w:t>
      </w:r>
      <w:r w:rsidRPr="565D14C7">
        <w:rPr>
          <w:rFonts w:ascii="Times New Roman" w:hAnsi="Times New Roman"/>
          <w:sz w:val="24"/>
          <w:szCs w:val="24"/>
        </w:rPr>
        <w:t>146 sätestatud süüteo toimepanemise eest.</w:t>
      </w:r>
      <w:r w:rsidR="00383CAA" w:rsidRPr="565D14C7">
        <w:rPr>
          <w:rFonts w:ascii="Times New Roman" w:hAnsi="Times New Roman"/>
          <w:sz w:val="24"/>
          <w:szCs w:val="24"/>
        </w:rPr>
        <w:t xml:space="preserve"> Käesolevas lõikes sätestatud nime muutmise piirang kehtib käesolevas lõikes nimetatud süütegude puhul ka karistusregistrist </w:t>
      </w:r>
      <w:commentRangeStart w:id="36"/>
      <w:r w:rsidR="00383CAA" w:rsidRPr="565D14C7">
        <w:rPr>
          <w:rFonts w:ascii="Times New Roman" w:hAnsi="Times New Roman"/>
          <w:sz w:val="24"/>
          <w:szCs w:val="24"/>
        </w:rPr>
        <w:t>andmete</w:t>
      </w:r>
      <w:commentRangeEnd w:id="36"/>
      <w:r>
        <w:commentReference w:id="36"/>
      </w:r>
      <w:r w:rsidR="00383CAA" w:rsidRPr="565D14C7">
        <w:rPr>
          <w:rFonts w:ascii="Times New Roman" w:hAnsi="Times New Roman"/>
          <w:sz w:val="24"/>
          <w:szCs w:val="24"/>
        </w:rPr>
        <w:t xml:space="preserve"> kustutamisel.</w:t>
      </w:r>
    </w:p>
    <w:p w14:paraId="2741D768" w14:textId="77777777" w:rsidR="00314389" w:rsidRDefault="00314389" w:rsidP="00B55F4D">
      <w:pPr>
        <w:pStyle w:val="Vahedeta"/>
        <w:jc w:val="both"/>
        <w:rPr>
          <w:rFonts w:ascii="Times New Roman" w:hAnsi="Times New Roman"/>
          <w:sz w:val="24"/>
          <w:szCs w:val="24"/>
        </w:rPr>
      </w:pPr>
    </w:p>
    <w:p w14:paraId="1A96CF6C" w14:textId="38D1DEFB" w:rsidR="006C3CF0" w:rsidRDefault="006C3CF0" w:rsidP="00B55F4D">
      <w:pPr>
        <w:pStyle w:val="Vahedeta"/>
        <w:jc w:val="both"/>
        <w:rPr>
          <w:rFonts w:ascii="Times New Roman" w:hAnsi="Times New Roman"/>
          <w:sz w:val="24"/>
          <w:szCs w:val="24"/>
        </w:rPr>
      </w:pPr>
      <w:r w:rsidRPr="008971DB">
        <w:rPr>
          <w:rFonts w:ascii="Times New Roman" w:hAnsi="Times New Roman"/>
          <w:sz w:val="24"/>
          <w:szCs w:val="24"/>
        </w:rPr>
        <w:t>(</w:t>
      </w:r>
      <w:r w:rsidR="00A873E4">
        <w:rPr>
          <w:rFonts w:ascii="Times New Roman" w:hAnsi="Times New Roman"/>
          <w:sz w:val="24"/>
          <w:szCs w:val="24"/>
        </w:rPr>
        <w:t>4</w:t>
      </w:r>
      <w:r w:rsidRPr="008971DB">
        <w:rPr>
          <w:rFonts w:ascii="Times New Roman" w:hAnsi="Times New Roman"/>
          <w:sz w:val="24"/>
          <w:szCs w:val="24"/>
        </w:rPr>
        <w:t>)</w:t>
      </w:r>
      <w:r w:rsidR="00454169">
        <w:rPr>
          <w:rFonts w:ascii="Times New Roman" w:hAnsi="Times New Roman"/>
          <w:sz w:val="24"/>
          <w:szCs w:val="24"/>
        </w:rPr>
        <w:t xml:space="preserve"> </w:t>
      </w:r>
      <w:r w:rsidRPr="008971DB">
        <w:rPr>
          <w:rFonts w:ascii="Times New Roman" w:hAnsi="Times New Roman"/>
          <w:sz w:val="24"/>
          <w:szCs w:val="24"/>
        </w:rPr>
        <w:t>Käesoleva paragrahvi lõi</w:t>
      </w:r>
      <w:r w:rsidR="00A935BB">
        <w:rPr>
          <w:rFonts w:ascii="Times New Roman" w:hAnsi="Times New Roman"/>
          <w:sz w:val="24"/>
          <w:szCs w:val="24"/>
        </w:rPr>
        <w:t>ked</w:t>
      </w:r>
      <w:r w:rsidR="007C3724">
        <w:rPr>
          <w:rFonts w:ascii="Times New Roman" w:hAnsi="Times New Roman"/>
          <w:sz w:val="24"/>
          <w:szCs w:val="24"/>
        </w:rPr>
        <w:t xml:space="preserve"> </w:t>
      </w:r>
      <w:r w:rsidRPr="008971DB">
        <w:rPr>
          <w:rFonts w:ascii="Times New Roman" w:hAnsi="Times New Roman"/>
          <w:sz w:val="24"/>
          <w:szCs w:val="24"/>
        </w:rPr>
        <w:t xml:space="preserve">2 </w:t>
      </w:r>
      <w:r w:rsidR="00214680">
        <w:rPr>
          <w:rFonts w:ascii="Times New Roman" w:hAnsi="Times New Roman"/>
          <w:sz w:val="24"/>
          <w:szCs w:val="24"/>
        </w:rPr>
        <w:t>ja 3</w:t>
      </w:r>
      <w:r w:rsidRPr="008971DB">
        <w:rPr>
          <w:rFonts w:ascii="Times New Roman" w:hAnsi="Times New Roman"/>
          <w:sz w:val="24"/>
          <w:szCs w:val="24"/>
        </w:rPr>
        <w:t xml:space="preserve"> ei kohaldu isiku</w:t>
      </w:r>
      <w:r>
        <w:rPr>
          <w:rFonts w:ascii="Times New Roman" w:hAnsi="Times New Roman"/>
          <w:sz w:val="24"/>
          <w:szCs w:val="24"/>
        </w:rPr>
        <w:t>le</w:t>
      </w:r>
      <w:r w:rsidRPr="008971DB">
        <w:rPr>
          <w:rFonts w:ascii="Times New Roman" w:hAnsi="Times New Roman"/>
          <w:sz w:val="24"/>
          <w:szCs w:val="24"/>
        </w:rPr>
        <w:t>, kes on süüteo toime pannud alaealisena.</w:t>
      </w:r>
    </w:p>
    <w:p w14:paraId="2054DE25" w14:textId="77777777" w:rsidR="001E05FB" w:rsidRDefault="001E05FB" w:rsidP="00B55F4D">
      <w:pPr>
        <w:pStyle w:val="Vahedeta"/>
        <w:jc w:val="both"/>
        <w:rPr>
          <w:rFonts w:ascii="Times New Roman" w:hAnsi="Times New Roman"/>
          <w:sz w:val="24"/>
          <w:szCs w:val="24"/>
        </w:rPr>
      </w:pPr>
    </w:p>
    <w:p w14:paraId="11D6F737" w14:textId="1D085AA5" w:rsidR="006B5A52" w:rsidRPr="00A25BAC" w:rsidRDefault="00314389" w:rsidP="006B5A52">
      <w:pPr>
        <w:pStyle w:val="Vahedeta"/>
        <w:jc w:val="both"/>
        <w:rPr>
          <w:rFonts w:ascii="Times New Roman" w:hAnsi="Times New Roman"/>
          <w:sz w:val="24"/>
          <w:szCs w:val="24"/>
        </w:rPr>
      </w:pPr>
      <w:r>
        <w:rPr>
          <w:rFonts w:ascii="Times New Roman" w:hAnsi="Times New Roman"/>
          <w:sz w:val="24"/>
          <w:szCs w:val="24"/>
        </w:rPr>
        <w:t>(</w:t>
      </w:r>
      <w:r w:rsidR="00A873E4">
        <w:rPr>
          <w:rFonts w:ascii="Times New Roman" w:hAnsi="Times New Roman"/>
          <w:sz w:val="24"/>
          <w:szCs w:val="24"/>
        </w:rPr>
        <w:t>5</w:t>
      </w:r>
      <w:r>
        <w:rPr>
          <w:rFonts w:ascii="Times New Roman" w:hAnsi="Times New Roman"/>
          <w:sz w:val="24"/>
          <w:szCs w:val="24"/>
        </w:rPr>
        <w:t xml:space="preserve">) Käesoleva paragrahvi lõikes 2 sätestatud </w:t>
      </w:r>
      <w:r w:rsidR="006B5A52" w:rsidRPr="00065C1A">
        <w:rPr>
          <w:rFonts w:ascii="Times New Roman" w:hAnsi="Times New Roman"/>
          <w:sz w:val="24"/>
          <w:szCs w:val="24"/>
        </w:rPr>
        <w:t>piirangu</w:t>
      </w:r>
      <w:r w:rsidR="001E05FB">
        <w:rPr>
          <w:rFonts w:ascii="Times New Roman" w:hAnsi="Times New Roman"/>
          <w:sz w:val="24"/>
          <w:szCs w:val="24"/>
        </w:rPr>
        <w:t>t</w:t>
      </w:r>
      <w:r w:rsidR="006B5A52" w:rsidRPr="00065C1A">
        <w:rPr>
          <w:rFonts w:ascii="Times New Roman" w:hAnsi="Times New Roman"/>
          <w:sz w:val="24"/>
          <w:szCs w:val="24"/>
        </w:rPr>
        <w:t xml:space="preserve"> kontrolli</w:t>
      </w:r>
      <w:r w:rsidR="004E4A89">
        <w:rPr>
          <w:rFonts w:ascii="Times New Roman" w:hAnsi="Times New Roman"/>
          <w:sz w:val="24"/>
          <w:szCs w:val="24"/>
        </w:rPr>
        <w:t>takse</w:t>
      </w:r>
      <w:r w:rsidR="00EC1CCE">
        <w:rPr>
          <w:rFonts w:ascii="Times New Roman" w:hAnsi="Times New Roman"/>
          <w:sz w:val="24"/>
          <w:szCs w:val="24"/>
        </w:rPr>
        <w:t xml:space="preserve"> </w:t>
      </w:r>
      <w:r w:rsidR="006B5A52" w:rsidRPr="00065C1A">
        <w:rPr>
          <w:rFonts w:ascii="Times New Roman" w:hAnsi="Times New Roman"/>
          <w:sz w:val="24"/>
          <w:szCs w:val="24"/>
        </w:rPr>
        <w:t>karistusregistris</w:t>
      </w:r>
      <w:r w:rsidR="004E4A89">
        <w:rPr>
          <w:rFonts w:ascii="Times New Roman" w:hAnsi="Times New Roman"/>
          <w:sz w:val="24"/>
          <w:szCs w:val="24"/>
        </w:rPr>
        <w:t>t</w:t>
      </w:r>
      <w:r w:rsidR="00A873E4">
        <w:rPr>
          <w:rFonts w:ascii="Times New Roman" w:hAnsi="Times New Roman"/>
          <w:sz w:val="24"/>
          <w:szCs w:val="24"/>
        </w:rPr>
        <w:t>. Käesoleva paragrahvi</w:t>
      </w:r>
      <w:r w:rsidR="001E05FB">
        <w:rPr>
          <w:rFonts w:ascii="Times New Roman" w:hAnsi="Times New Roman"/>
          <w:sz w:val="24"/>
          <w:szCs w:val="24"/>
        </w:rPr>
        <w:t xml:space="preserve"> lõikes 3</w:t>
      </w:r>
      <w:r>
        <w:rPr>
          <w:rFonts w:ascii="Times New Roman" w:hAnsi="Times New Roman"/>
          <w:sz w:val="24"/>
          <w:szCs w:val="24"/>
        </w:rPr>
        <w:t xml:space="preserve"> sätestatud </w:t>
      </w:r>
      <w:r w:rsidR="006B5A52" w:rsidRPr="00065C1A">
        <w:rPr>
          <w:rFonts w:ascii="Times New Roman" w:hAnsi="Times New Roman"/>
          <w:sz w:val="24"/>
          <w:szCs w:val="24"/>
        </w:rPr>
        <w:t>piirangu</w:t>
      </w:r>
      <w:r w:rsidR="001E05FB">
        <w:rPr>
          <w:rFonts w:ascii="Times New Roman" w:hAnsi="Times New Roman"/>
          <w:sz w:val="24"/>
          <w:szCs w:val="24"/>
        </w:rPr>
        <w:t>t</w:t>
      </w:r>
      <w:r w:rsidR="006B5A52" w:rsidRPr="00065C1A">
        <w:rPr>
          <w:rFonts w:ascii="Times New Roman" w:hAnsi="Times New Roman"/>
          <w:sz w:val="24"/>
          <w:szCs w:val="24"/>
        </w:rPr>
        <w:t xml:space="preserve"> kontrolli</w:t>
      </w:r>
      <w:r w:rsidR="004E4A89">
        <w:rPr>
          <w:rFonts w:ascii="Times New Roman" w:hAnsi="Times New Roman"/>
          <w:sz w:val="24"/>
          <w:szCs w:val="24"/>
        </w:rPr>
        <w:t>takse</w:t>
      </w:r>
      <w:r w:rsidR="00EC1CCE">
        <w:rPr>
          <w:rFonts w:ascii="Times New Roman" w:hAnsi="Times New Roman"/>
          <w:sz w:val="24"/>
          <w:szCs w:val="24"/>
        </w:rPr>
        <w:t xml:space="preserve"> </w:t>
      </w:r>
      <w:r w:rsidR="006B5A52" w:rsidRPr="00065C1A">
        <w:rPr>
          <w:rFonts w:ascii="Times New Roman" w:hAnsi="Times New Roman"/>
          <w:sz w:val="24"/>
          <w:szCs w:val="24"/>
        </w:rPr>
        <w:t>karistusregistris</w:t>
      </w:r>
      <w:r w:rsidR="004E4A89">
        <w:rPr>
          <w:rFonts w:ascii="Times New Roman" w:hAnsi="Times New Roman"/>
          <w:sz w:val="24"/>
          <w:szCs w:val="24"/>
        </w:rPr>
        <w:t>t</w:t>
      </w:r>
      <w:r w:rsidR="00A873E4">
        <w:rPr>
          <w:rFonts w:ascii="Times New Roman" w:hAnsi="Times New Roman"/>
          <w:sz w:val="24"/>
          <w:szCs w:val="24"/>
        </w:rPr>
        <w:t xml:space="preserve"> ja selle arhiivist</w:t>
      </w:r>
      <w:r w:rsidR="006B5A52" w:rsidRPr="00065C1A">
        <w:rPr>
          <w:rFonts w:ascii="Times New Roman" w:hAnsi="Times New Roman"/>
          <w:sz w:val="24"/>
          <w:szCs w:val="24"/>
        </w:rPr>
        <w:t>. Päringu tegemisel töödeldakse nime muuta sooviva isiku isikukoodi ja kriminaalkorras karistamise andmeid.</w:t>
      </w:r>
    </w:p>
    <w:p w14:paraId="520F909E" w14:textId="77777777" w:rsidR="00B55F4D" w:rsidRDefault="00B55F4D" w:rsidP="00B55F4D">
      <w:pPr>
        <w:spacing w:after="0" w:line="240" w:lineRule="auto"/>
        <w:jc w:val="both"/>
        <w:rPr>
          <w:rFonts w:ascii="Times New Roman" w:hAnsi="Times New Roman" w:cs="Times New Roman"/>
          <w:sz w:val="24"/>
          <w:szCs w:val="24"/>
        </w:rPr>
      </w:pPr>
    </w:p>
    <w:p w14:paraId="2AF17F58" w14:textId="130C23A6" w:rsidR="00B55F4D" w:rsidRDefault="00B55F4D" w:rsidP="00AF542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A873E4">
        <w:rPr>
          <w:rFonts w:ascii="Times New Roman" w:hAnsi="Times New Roman" w:cs="Times New Roman"/>
          <w:sz w:val="24"/>
          <w:szCs w:val="24"/>
        </w:rPr>
        <w:t>6</w:t>
      </w:r>
      <w:r>
        <w:rPr>
          <w:rFonts w:ascii="Times New Roman" w:hAnsi="Times New Roman" w:cs="Times New Roman"/>
          <w:sz w:val="24"/>
          <w:szCs w:val="24"/>
        </w:rPr>
        <w:t xml:space="preserve">) </w:t>
      </w:r>
      <w:r w:rsidR="00BE07E6">
        <w:rPr>
          <w:rFonts w:ascii="Times New Roman" w:hAnsi="Times New Roman" w:cs="Times New Roman"/>
          <w:sz w:val="24"/>
          <w:szCs w:val="24"/>
        </w:rPr>
        <w:t>Kui isik</w:t>
      </w:r>
      <w:r w:rsidR="00272365">
        <w:rPr>
          <w:rFonts w:ascii="Times New Roman" w:hAnsi="Times New Roman" w:cs="Times New Roman"/>
          <w:sz w:val="24"/>
          <w:szCs w:val="24"/>
        </w:rPr>
        <w:t xml:space="preserve"> ei ole õigustatud</w:t>
      </w:r>
      <w:r w:rsidR="00BE07E6">
        <w:rPr>
          <w:rFonts w:ascii="Times New Roman" w:hAnsi="Times New Roman" w:cs="Times New Roman"/>
          <w:sz w:val="24"/>
          <w:szCs w:val="24"/>
        </w:rPr>
        <w:t xml:space="preserve"> isikunime muuta, jäetakse tema avaldus </w:t>
      </w:r>
      <w:r w:rsidRPr="000B6F3F">
        <w:rPr>
          <w:rFonts w:ascii="Times New Roman" w:hAnsi="Times New Roman" w:cs="Times New Roman"/>
          <w:sz w:val="24"/>
          <w:szCs w:val="24"/>
        </w:rPr>
        <w:t>läbi vaatamata</w:t>
      </w:r>
      <w:r>
        <w:rPr>
          <w:rFonts w:ascii="Times New Roman" w:hAnsi="Times New Roman" w:cs="Times New Roman"/>
          <w:sz w:val="24"/>
          <w:szCs w:val="24"/>
        </w:rPr>
        <w:t>.</w:t>
      </w:r>
    </w:p>
    <w:p w14:paraId="16523500" w14:textId="77777777" w:rsidR="00A7041C" w:rsidRPr="005B7F91" w:rsidRDefault="00A7041C" w:rsidP="005B7F91">
      <w:pPr>
        <w:pStyle w:val="Vahedeta"/>
        <w:jc w:val="both"/>
        <w:rPr>
          <w:rFonts w:ascii="Times New Roman" w:hAnsi="Times New Roman"/>
          <w:sz w:val="24"/>
          <w:szCs w:val="24"/>
        </w:rPr>
      </w:pPr>
    </w:p>
    <w:p w14:paraId="0B56DC8A" w14:textId="27479D0C" w:rsidR="005903C2" w:rsidRPr="005772EA" w:rsidRDefault="005903C2">
      <w:pPr>
        <w:pStyle w:val="Vahedeta"/>
        <w:jc w:val="both"/>
        <w:rPr>
          <w:rFonts w:ascii="Times New Roman" w:hAnsi="Times New Roman"/>
          <w:b/>
          <w:bCs/>
          <w:sz w:val="24"/>
          <w:szCs w:val="24"/>
        </w:rPr>
      </w:pPr>
      <w:r w:rsidRPr="00EB2941">
        <w:rPr>
          <w:rFonts w:ascii="Times New Roman" w:hAnsi="Times New Roman"/>
          <w:b/>
          <w:bCs/>
          <w:sz w:val="24"/>
          <w:szCs w:val="24"/>
        </w:rPr>
        <w:t>§</w:t>
      </w:r>
      <w:r w:rsidR="00454169">
        <w:rPr>
          <w:rFonts w:ascii="Times New Roman" w:hAnsi="Times New Roman"/>
          <w:b/>
          <w:bCs/>
          <w:sz w:val="24"/>
          <w:szCs w:val="24"/>
        </w:rPr>
        <w:t xml:space="preserve"> </w:t>
      </w:r>
      <w:r w:rsidR="00167DDF">
        <w:rPr>
          <w:rFonts w:ascii="Times New Roman" w:hAnsi="Times New Roman"/>
          <w:b/>
          <w:bCs/>
          <w:sz w:val="24"/>
          <w:szCs w:val="24"/>
        </w:rPr>
        <w:t>19</w:t>
      </w:r>
      <w:r w:rsidRPr="00EB2941">
        <w:rPr>
          <w:rFonts w:ascii="Times New Roman" w:hAnsi="Times New Roman"/>
          <w:b/>
          <w:bCs/>
          <w:sz w:val="24"/>
          <w:szCs w:val="24"/>
        </w:rPr>
        <w:t xml:space="preserve">. Isikunime muutmise </w:t>
      </w:r>
      <w:r w:rsidR="00D31C78" w:rsidRPr="00EB2941">
        <w:rPr>
          <w:rFonts w:ascii="Times New Roman" w:hAnsi="Times New Roman"/>
          <w:b/>
          <w:bCs/>
          <w:sz w:val="24"/>
          <w:szCs w:val="24"/>
        </w:rPr>
        <w:t>avalduse</w:t>
      </w:r>
      <w:r w:rsidRPr="00EB2941">
        <w:rPr>
          <w:rFonts w:ascii="Times New Roman" w:hAnsi="Times New Roman"/>
          <w:b/>
          <w:bCs/>
          <w:sz w:val="24"/>
          <w:szCs w:val="24"/>
        </w:rPr>
        <w:t xml:space="preserve"> esitamine</w:t>
      </w:r>
    </w:p>
    <w:p w14:paraId="6E2875A6" w14:textId="228E1682" w:rsidR="005B7F91" w:rsidRDefault="005B7F91" w:rsidP="008971DB">
      <w:pPr>
        <w:pStyle w:val="Vahedeta"/>
        <w:jc w:val="both"/>
        <w:rPr>
          <w:rFonts w:ascii="Times New Roman" w:hAnsi="Times New Roman"/>
          <w:bCs/>
          <w:sz w:val="24"/>
          <w:szCs w:val="24"/>
        </w:rPr>
      </w:pPr>
    </w:p>
    <w:p w14:paraId="6C97CA63" w14:textId="7920C66B" w:rsidR="00F82986" w:rsidRDefault="00C3730C">
      <w:pPr>
        <w:pStyle w:val="Vahedeta"/>
        <w:jc w:val="both"/>
        <w:rPr>
          <w:rFonts w:ascii="Times New Roman" w:hAnsi="Times New Roman"/>
          <w:color w:val="000000" w:themeColor="text1"/>
          <w:sz w:val="24"/>
          <w:szCs w:val="24"/>
        </w:rPr>
      </w:pPr>
      <w:commentRangeStart w:id="37"/>
      <w:r w:rsidRPr="6CF33F9D">
        <w:rPr>
          <w:rFonts w:ascii="Times New Roman" w:hAnsi="Times New Roman"/>
          <w:sz w:val="24"/>
          <w:szCs w:val="24"/>
        </w:rPr>
        <w:t>(1)</w:t>
      </w:r>
      <w:commentRangeEnd w:id="37"/>
      <w:r>
        <w:commentReference w:id="37"/>
      </w:r>
      <w:r w:rsidRPr="6CF33F9D">
        <w:rPr>
          <w:rFonts w:ascii="Times New Roman" w:hAnsi="Times New Roman"/>
          <w:sz w:val="24"/>
          <w:szCs w:val="24"/>
        </w:rPr>
        <w:t xml:space="preserve"> </w:t>
      </w:r>
      <w:r w:rsidRPr="6CF33F9D">
        <w:rPr>
          <w:rFonts w:ascii="Times New Roman" w:hAnsi="Times New Roman"/>
          <w:color w:val="000000" w:themeColor="text1"/>
          <w:sz w:val="24"/>
          <w:szCs w:val="24"/>
        </w:rPr>
        <w:t xml:space="preserve">Isikunime muutmise </w:t>
      </w:r>
      <w:r w:rsidR="00101C59" w:rsidRPr="6CF33F9D">
        <w:rPr>
          <w:rFonts w:ascii="Times New Roman" w:hAnsi="Times New Roman"/>
          <w:color w:val="000000" w:themeColor="text1"/>
          <w:sz w:val="24"/>
          <w:szCs w:val="24"/>
        </w:rPr>
        <w:t>avaldus</w:t>
      </w:r>
      <w:r w:rsidR="008727D2" w:rsidRPr="6CF33F9D">
        <w:rPr>
          <w:rFonts w:ascii="Times New Roman" w:hAnsi="Times New Roman"/>
          <w:color w:val="000000" w:themeColor="text1"/>
          <w:sz w:val="24"/>
          <w:szCs w:val="24"/>
        </w:rPr>
        <w:t>e võib</w:t>
      </w:r>
      <w:r w:rsidRPr="6CF33F9D">
        <w:rPr>
          <w:rFonts w:ascii="Times New Roman" w:hAnsi="Times New Roman"/>
          <w:color w:val="000000" w:themeColor="text1"/>
          <w:sz w:val="24"/>
          <w:szCs w:val="24"/>
        </w:rPr>
        <w:t xml:space="preserve"> esita</w:t>
      </w:r>
      <w:r w:rsidR="008727D2" w:rsidRPr="6CF33F9D">
        <w:rPr>
          <w:rFonts w:ascii="Times New Roman" w:hAnsi="Times New Roman"/>
          <w:color w:val="000000" w:themeColor="text1"/>
          <w:sz w:val="24"/>
          <w:szCs w:val="24"/>
        </w:rPr>
        <w:t>da</w:t>
      </w:r>
      <w:r w:rsidR="00F82986" w:rsidRPr="6CF33F9D">
        <w:rPr>
          <w:rFonts w:ascii="Times New Roman" w:hAnsi="Times New Roman"/>
          <w:color w:val="000000" w:themeColor="text1"/>
          <w:sz w:val="24"/>
          <w:szCs w:val="24"/>
        </w:rPr>
        <w:t>:</w:t>
      </w:r>
    </w:p>
    <w:p w14:paraId="43297D6D" w14:textId="2973A03D" w:rsidR="00F82986" w:rsidRDefault="00F82986">
      <w:pPr>
        <w:pStyle w:val="Vahedeta"/>
        <w:jc w:val="both"/>
        <w:rPr>
          <w:rFonts w:ascii="Times New Roman" w:hAnsi="Times New Roman"/>
          <w:color w:val="000000" w:themeColor="text1"/>
          <w:sz w:val="24"/>
          <w:szCs w:val="24"/>
        </w:rPr>
      </w:pPr>
      <w:commentRangeStart w:id="38"/>
      <w:r w:rsidRPr="23CB4A94">
        <w:rPr>
          <w:rFonts w:ascii="Times New Roman" w:hAnsi="Times New Roman"/>
          <w:color w:val="000000" w:themeColor="text1"/>
          <w:sz w:val="24"/>
          <w:szCs w:val="24"/>
        </w:rPr>
        <w:t>1)</w:t>
      </w:r>
      <w:commentRangeEnd w:id="38"/>
      <w:r>
        <w:commentReference w:id="38"/>
      </w:r>
      <w:r w:rsidRPr="23CB4A94">
        <w:rPr>
          <w:rFonts w:ascii="Times New Roman" w:hAnsi="Times New Roman"/>
          <w:color w:val="000000" w:themeColor="text1"/>
          <w:sz w:val="24"/>
          <w:szCs w:val="24"/>
        </w:rPr>
        <w:t xml:space="preserve"> </w:t>
      </w:r>
      <w:r w:rsidR="006805BD" w:rsidRPr="23CB4A94">
        <w:rPr>
          <w:rFonts w:ascii="Times New Roman" w:hAnsi="Times New Roman"/>
          <w:color w:val="000000" w:themeColor="text1"/>
          <w:sz w:val="24"/>
          <w:szCs w:val="24"/>
        </w:rPr>
        <w:t>rahvastikuregistri turvalises veebikeskkonnas</w:t>
      </w:r>
      <w:r w:rsidR="00E860FE" w:rsidRPr="23CB4A94">
        <w:rPr>
          <w:rFonts w:ascii="Times New Roman" w:hAnsi="Times New Roman"/>
          <w:color w:val="000000" w:themeColor="text1"/>
          <w:sz w:val="24"/>
          <w:szCs w:val="24"/>
        </w:rPr>
        <w:t xml:space="preserve"> (edaspidi </w:t>
      </w:r>
      <w:r w:rsidR="00E860FE" w:rsidRPr="23CB4A94">
        <w:rPr>
          <w:rFonts w:ascii="Times New Roman" w:hAnsi="Times New Roman"/>
          <w:i/>
          <w:iCs/>
          <w:color w:val="000000" w:themeColor="text1"/>
          <w:sz w:val="24"/>
          <w:szCs w:val="24"/>
        </w:rPr>
        <w:t>turvaline veebikeskkond</w:t>
      </w:r>
      <w:r w:rsidR="00E860FE" w:rsidRPr="23CB4A94">
        <w:rPr>
          <w:rFonts w:ascii="Times New Roman" w:hAnsi="Times New Roman"/>
          <w:color w:val="000000" w:themeColor="text1"/>
          <w:sz w:val="24"/>
          <w:szCs w:val="24"/>
        </w:rPr>
        <w:t>)</w:t>
      </w:r>
      <w:r w:rsidRPr="23CB4A94">
        <w:rPr>
          <w:rFonts w:ascii="Times New Roman" w:hAnsi="Times New Roman"/>
          <w:color w:val="000000" w:themeColor="text1"/>
          <w:sz w:val="24"/>
          <w:szCs w:val="24"/>
        </w:rPr>
        <w:t>;</w:t>
      </w:r>
    </w:p>
    <w:p w14:paraId="1B0CC2DF" w14:textId="0160986D" w:rsidR="00C3730C" w:rsidRPr="005772EA" w:rsidRDefault="00F82986">
      <w:pPr>
        <w:pStyle w:val="Vahedeta"/>
        <w:jc w:val="both"/>
        <w:rPr>
          <w:rFonts w:ascii="Times New Roman" w:hAnsi="Times New Roman"/>
          <w:sz w:val="24"/>
          <w:szCs w:val="24"/>
        </w:rPr>
      </w:pPr>
      <w:r w:rsidRPr="23CB4A94">
        <w:rPr>
          <w:rFonts w:ascii="Times New Roman" w:hAnsi="Times New Roman"/>
          <w:color w:val="000000" w:themeColor="text1"/>
          <w:sz w:val="24"/>
          <w:szCs w:val="24"/>
        </w:rPr>
        <w:t>2)</w:t>
      </w:r>
      <w:r w:rsidR="00C3730C" w:rsidRPr="23CB4A94">
        <w:rPr>
          <w:rFonts w:ascii="Times New Roman" w:hAnsi="Times New Roman"/>
          <w:color w:val="000000" w:themeColor="text1"/>
          <w:sz w:val="24"/>
          <w:szCs w:val="24"/>
        </w:rPr>
        <w:t xml:space="preserve"> </w:t>
      </w:r>
      <w:commentRangeStart w:id="39"/>
      <w:commentRangeStart w:id="40"/>
      <w:commentRangeStart w:id="41"/>
      <w:r w:rsidR="00C3730C" w:rsidRPr="23CB4A94">
        <w:rPr>
          <w:rFonts w:ascii="Times New Roman" w:hAnsi="Times New Roman"/>
          <w:color w:val="000000" w:themeColor="text1"/>
          <w:sz w:val="24"/>
          <w:szCs w:val="24"/>
        </w:rPr>
        <w:t>isiklikult</w:t>
      </w:r>
      <w:commentRangeEnd w:id="39"/>
      <w:r>
        <w:commentReference w:id="39"/>
      </w:r>
      <w:commentRangeEnd w:id="40"/>
      <w:r>
        <w:commentReference w:id="40"/>
      </w:r>
      <w:r w:rsidR="00C3730C" w:rsidRPr="23CB4A94">
        <w:rPr>
          <w:rFonts w:ascii="Times New Roman" w:hAnsi="Times New Roman"/>
          <w:color w:val="000000" w:themeColor="text1"/>
          <w:sz w:val="24"/>
          <w:szCs w:val="24"/>
        </w:rPr>
        <w:t xml:space="preserve"> ja </w:t>
      </w:r>
      <w:commentRangeStart w:id="42"/>
      <w:r w:rsidR="00C3730C" w:rsidRPr="23CB4A94">
        <w:rPr>
          <w:rFonts w:ascii="Times New Roman" w:hAnsi="Times New Roman"/>
          <w:color w:val="000000" w:themeColor="text1"/>
          <w:sz w:val="24"/>
          <w:szCs w:val="24"/>
        </w:rPr>
        <w:t>kirjalikult</w:t>
      </w:r>
      <w:commentRangeEnd w:id="42"/>
      <w:r>
        <w:commentReference w:id="42"/>
      </w:r>
      <w:r w:rsidR="00C3730C" w:rsidRPr="23CB4A94">
        <w:rPr>
          <w:rFonts w:ascii="Times New Roman" w:hAnsi="Times New Roman"/>
          <w:color w:val="000000" w:themeColor="text1"/>
          <w:sz w:val="24"/>
          <w:szCs w:val="24"/>
        </w:rPr>
        <w:t xml:space="preserve"> </w:t>
      </w:r>
      <w:commentRangeEnd w:id="41"/>
      <w:r>
        <w:commentReference w:id="41"/>
      </w:r>
      <w:r w:rsidR="00B30B71" w:rsidRPr="23CB4A94">
        <w:rPr>
          <w:rFonts w:ascii="Times New Roman" w:hAnsi="Times New Roman"/>
          <w:color w:val="000000" w:themeColor="text1"/>
          <w:sz w:val="24"/>
          <w:szCs w:val="24"/>
        </w:rPr>
        <w:t xml:space="preserve">pädevas </w:t>
      </w:r>
      <w:r w:rsidR="00C3730C" w:rsidRPr="23CB4A94">
        <w:rPr>
          <w:rFonts w:ascii="Times New Roman" w:hAnsi="Times New Roman"/>
          <w:color w:val="000000" w:themeColor="text1"/>
          <w:sz w:val="24"/>
          <w:szCs w:val="24"/>
        </w:rPr>
        <w:t>kohaliku</w:t>
      </w:r>
      <w:r w:rsidR="00274610" w:rsidRPr="23CB4A94">
        <w:rPr>
          <w:rFonts w:ascii="Times New Roman" w:hAnsi="Times New Roman"/>
          <w:color w:val="000000" w:themeColor="text1"/>
          <w:sz w:val="24"/>
          <w:szCs w:val="24"/>
        </w:rPr>
        <w:t>s</w:t>
      </w:r>
      <w:r w:rsidR="00C3730C" w:rsidRPr="23CB4A94">
        <w:rPr>
          <w:rFonts w:ascii="Times New Roman" w:hAnsi="Times New Roman"/>
          <w:color w:val="000000" w:themeColor="text1"/>
          <w:sz w:val="24"/>
          <w:szCs w:val="24"/>
        </w:rPr>
        <w:t xml:space="preserve"> omavalitsuse</w:t>
      </w:r>
      <w:r w:rsidR="00274610" w:rsidRPr="23CB4A94">
        <w:rPr>
          <w:rFonts w:ascii="Times New Roman" w:hAnsi="Times New Roman"/>
          <w:color w:val="000000" w:themeColor="text1"/>
          <w:sz w:val="24"/>
          <w:szCs w:val="24"/>
        </w:rPr>
        <w:t>s</w:t>
      </w:r>
      <w:r w:rsidR="00B30B71" w:rsidRPr="23CB4A94">
        <w:rPr>
          <w:rFonts w:ascii="Times New Roman" w:hAnsi="Times New Roman"/>
          <w:color w:val="000000" w:themeColor="text1"/>
          <w:sz w:val="24"/>
          <w:szCs w:val="24"/>
        </w:rPr>
        <w:t>.</w:t>
      </w:r>
    </w:p>
    <w:p w14:paraId="55BA0215" w14:textId="77777777" w:rsidR="00C3730C" w:rsidRPr="00F93AA9" w:rsidRDefault="00C3730C" w:rsidP="00C3730C">
      <w:pPr>
        <w:pStyle w:val="Vahedeta"/>
        <w:jc w:val="both"/>
        <w:rPr>
          <w:rFonts w:ascii="Times New Roman" w:hAnsi="Times New Roman"/>
          <w:color w:val="000000" w:themeColor="text1"/>
          <w:sz w:val="24"/>
          <w:szCs w:val="24"/>
        </w:rPr>
      </w:pPr>
    </w:p>
    <w:p w14:paraId="5BEEC66E" w14:textId="0E860429" w:rsidR="00C3730C" w:rsidRPr="00F93AA9" w:rsidRDefault="00C3730C" w:rsidP="00C3730C">
      <w:pPr>
        <w:pStyle w:val="Vahedeta"/>
        <w:jc w:val="both"/>
        <w:rPr>
          <w:rFonts w:ascii="Times New Roman" w:hAnsi="Times New Roman"/>
          <w:color w:val="000000" w:themeColor="text1"/>
          <w:sz w:val="24"/>
          <w:szCs w:val="24"/>
        </w:rPr>
      </w:pPr>
      <w:bookmarkStart w:id="43" w:name="_Hlk213402192"/>
      <w:commentRangeStart w:id="44"/>
      <w:commentRangeStart w:id="45"/>
      <w:commentRangeStart w:id="46"/>
      <w:r w:rsidRPr="6CF33F9D">
        <w:rPr>
          <w:rFonts w:ascii="Times New Roman" w:hAnsi="Times New Roman"/>
          <w:color w:val="000000" w:themeColor="text1"/>
          <w:sz w:val="24"/>
          <w:szCs w:val="24"/>
        </w:rPr>
        <w:t>(</w:t>
      </w:r>
      <w:bookmarkStart w:id="47" w:name="_Hlk213401801"/>
      <w:r w:rsidR="000C666A" w:rsidRPr="6CF33F9D">
        <w:rPr>
          <w:rFonts w:ascii="Times New Roman" w:hAnsi="Times New Roman"/>
          <w:color w:val="000000" w:themeColor="text1"/>
          <w:sz w:val="24"/>
          <w:szCs w:val="24"/>
        </w:rPr>
        <w:t>2</w:t>
      </w:r>
      <w:r w:rsidRPr="6CF33F9D">
        <w:rPr>
          <w:rFonts w:ascii="Times New Roman" w:hAnsi="Times New Roman"/>
          <w:color w:val="000000" w:themeColor="text1"/>
          <w:sz w:val="24"/>
          <w:szCs w:val="24"/>
        </w:rPr>
        <w:t>)</w:t>
      </w:r>
      <w:commentRangeEnd w:id="44"/>
      <w:r>
        <w:commentReference w:id="44"/>
      </w:r>
      <w:commentRangeEnd w:id="45"/>
      <w:r>
        <w:commentReference w:id="45"/>
      </w:r>
      <w:r w:rsidR="00454169" w:rsidRPr="6CF33F9D">
        <w:rPr>
          <w:rFonts w:ascii="Times New Roman" w:hAnsi="Times New Roman"/>
          <w:color w:val="000000" w:themeColor="text1"/>
          <w:sz w:val="24"/>
          <w:szCs w:val="24"/>
        </w:rPr>
        <w:t xml:space="preserve"> </w:t>
      </w:r>
      <w:r w:rsidRPr="6CF33F9D">
        <w:rPr>
          <w:rFonts w:ascii="Times New Roman" w:hAnsi="Times New Roman"/>
          <w:color w:val="000000" w:themeColor="text1"/>
          <w:sz w:val="24"/>
          <w:szCs w:val="24"/>
        </w:rPr>
        <w:t xml:space="preserve">Isik ei pea </w:t>
      </w:r>
      <w:r w:rsidR="00101C59" w:rsidRPr="6CF33F9D">
        <w:rPr>
          <w:rFonts w:ascii="Times New Roman" w:hAnsi="Times New Roman"/>
          <w:color w:val="000000" w:themeColor="text1"/>
          <w:sz w:val="24"/>
          <w:szCs w:val="24"/>
        </w:rPr>
        <w:t xml:space="preserve">avalduse </w:t>
      </w:r>
      <w:r w:rsidRPr="6CF33F9D">
        <w:rPr>
          <w:rFonts w:ascii="Times New Roman" w:hAnsi="Times New Roman"/>
          <w:color w:val="000000" w:themeColor="text1"/>
          <w:sz w:val="24"/>
          <w:szCs w:val="24"/>
        </w:rPr>
        <w:t xml:space="preserve">esitamiseks </w:t>
      </w:r>
      <w:r w:rsidR="008727D2" w:rsidRPr="6CF33F9D">
        <w:rPr>
          <w:rFonts w:ascii="Times New Roman" w:hAnsi="Times New Roman"/>
          <w:color w:val="000000" w:themeColor="text1"/>
          <w:sz w:val="24"/>
          <w:szCs w:val="24"/>
        </w:rPr>
        <w:t>pädevasse kohalikku omavalitsusse</w:t>
      </w:r>
      <w:r w:rsidRPr="6CF33F9D">
        <w:rPr>
          <w:rFonts w:ascii="Times New Roman" w:hAnsi="Times New Roman"/>
          <w:color w:val="000000" w:themeColor="text1"/>
          <w:sz w:val="24"/>
          <w:szCs w:val="24"/>
        </w:rPr>
        <w:t xml:space="preserve"> ilmuma juhul, kui:</w:t>
      </w:r>
      <w:r w:rsidR="00C62020" w:rsidRPr="6CF33F9D">
        <w:rPr>
          <w:rFonts w:ascii="Times New Roman" w:hAnsi="Times New Roman"/>
          <w:color w:val="000000" w:themeColor="text1"/>
          <w:sz w:val="24"/>
          <w:szCs w:val="24"/>
        </w:rPr>
        <w:t xml:space="preserve"> </w:t>
      </w:r>
      <w:commentRangeEnd w:id="46"/>
      <w:r>
        <w:commentReference w:id="46"/>
      </w:r>
    </w:p>
    <w:p w14:paraId="014F532E" w14:textId="115EA81E" w:rsidR="00C3730C" w:rsidRPr="00F93AA9" w:rsidRDefault="005139E5" w:rsidP="00C3730C">
      <w:pPr>
        <w:pStyle w:val="Vahedeta"/>
        <w:jc w:val="both"/>
        <w:rPr>
          <w:rFonts w:ascii="Times New Roman" w:hAnsi="Times New Roman"/>
          <w:sz w:val="24"/>
          <w:szCs w:val="24"/>
        </w:rPr>
      </w:pPr>
      <w:r w:rsidRPr="565D14C7">
        <w:rPr>
          <w:rFonts w:ascii="Times New Roman" w:hAnsi="Times New Roman"/>
          <w:color w:val="000000" w:themeColor="text1"/>
          <w:sz w:val="24"/>
          <w:szCs w:val="24"/>
        </w:rPr>
        <w:t>1</w:t>
      </w:r>
      <w:r w:rsidR="00C3730C" w:rsidRPr="565D14C7">
        <w:rPr>
          <w:rFonts w:ascii="Times New Roman" w:hAnsi="Times New Roman"/>
          <w:color w:val="000000" w:themeColor="text1"/>
          <w:sz w:val="24"/>
          <w:szCs w:val="24"/>
        </w:rPr>
        <w:t>)</w:t>
      </w:r>
      <w:r w:rsidR="00454169" w:rsidRPr="565D14C7">
        <w:rPr>
          <w:rFonts w:ascii="Times New Roman" w:hAnsi="Times New Roman"/>
          <w:sz w:val="24"/>
          <w:szCs w:val="24"/>
        </w:rPr>
        <w:t xml:space="preserve"> </w:t>
      </w:r>
      <w:commentRangeStart w:id="48"/>
      <w:r w:rsidR="00C3730C" w:rsidRPr="565D14C7">
        <w:rPr>
          <w:rFonts w:ascii="Times New Roman" w:hAnsi="Times New Roman"/>
          <w:color w:val="000000" w:themeColor="text1"/>
          <w:sz w:val="24"/>
          <w:szCs w:val="24"/>
        </w:rPr>
        <w:t>v</w:t>
      </w:r>
      <w:r w:rsidR="00C3730C" w:rsidRPr="565D14C7">
        <w:rPr>
          <w:rFonts w:ascii="Times New Roman" w:hAnsi="Times New Roman"/>
          <w:sz w:val="24"/>
          <w:szCs w:val="24"/>
        </w:rPr>
        <w:t xml:space="preserve">älisriigis viibiva </w:t>
      </w:r>
      <w:r w:rsidR="000E5B89" w:rsidRPr="565D14C7">
        <w:rPr>
          <w:rFonts w:ascii="Times New Roman" w:hAnsi="Times New Roman"/>
          <w:sz w:val="24"/>
          <w:szCs w:val="24"/>
        </w:rPr>
        <w:t>isiku</w:t>
      </w:r>
      <w:r w:rsidR="00C3730C" w:rsidRPr="565D14C7">
        <w:rPr>
          <w:rFonts w:ascii="Times New Roman" w:hAnsi="Times New Roman"/>
          <w:sz w:val="24"/>
          <w:szCs w:val="24"/>
        </w:rPr>
        <w:t xml:space="preserve"> isiku</w:t>
      </w:r>
      <w:r w:rsidR="00ED2487" w:rsidRPr="565D14C7">
        <w:rPr>
          <w:rFonts w:ascii="Times New Roman" w:hAnsi="Times New Roman"/>
          <w:sz w:val="24"/>
          <w:szCs w:val="24"/>
        </w:rPr>
        <w:t>samasuse</w:t>
      </w:r>
      <w:commentRangeEnd w:id="48"/>
      <w:r>
        <w:commentReference w:id="48"/>
      </w:r>
      <w:r w:rsidR="00C3730C" w:rsidRPr="565D14C7">
        <w:rPr>
          <w:rFonts w:ascii="Times New Roman" w:hAnsi="Times New Roman"/>
          <w:sz w:val="24"/>
          <w:szCs w:val="24"/>
        </w:rPr>
        <w:t xml:space="preserve"> on </w:t>
      </w:r>
      <w:r w:rsidR="00474623" w:rsidRPr="565D14C7">
        <w:rPr>
          <w:rFonts w:ascii="Times New Roman" w:hAnsi="Times New Roman"/>
          <w:sz w:val="24"/>
          <w:szCs w:val="24"/>
        </w:rPr>
        <w:t xml:space="preserve">kontrollinud </w:t>
      </w:r>
      <w:r w:rsidR="00C3730C" w:rsidRPr="565D14C7">
        <w:rPr>
          <w:rFonts w:ascii="Times New Roman" w:hAnsi="Times New Roman"/>
          <w:sz w:val="24"/>
          <w:szCs w:val="24"/>
        </w:rPr>
        <w:t xml:space="preserve">ja tema isiklikult ja kirjalikult esitataval </w:t>
      </w:r>
      <w:r w:rsidR="00101C59" w:rsidRPr="565D14C7">
        <w:rPr>
          <w:rFonts w:ascii="Times New Roman" w:hAnsi="Times New Roman"/>
          <w:sz w:val="24"/>
          <w:szCs w:val="24"/>
        </w:rPr>
        <w:t>avalduse</w:t>
      </w:r>
      <w:r w:rsidR="00C3730C" w:rsidRPr="565D14C7">
        <w:rPr>
          <w:rFonts w:ascii="Times New Roman" w:hAnsi="Times New Roman"/>
          <w:sz w:val="24"/>
          <w:szCs w:val="24"/>
        </w:rPr>
        <w:t>l on allkirja õigsuse kinnitanud Eesti välisesinduse konsulaarametnik;</w:t>
      </w:r>
    </w:p>
    <w:p w14:paraId="2537AD60" w14:textId="11462B47" w:rsidR="007C4381" w:rsidRPr="007C4381" w:rsidRDefault="007C4381" w:rsidP="007C4381">
      <w:pPr>
        <w:pStyle w:val="Vahedeta"/>
        <w:jc w:val="both"/>
        <w:rPr>
          <w:rFonts w:ascii="Times New Roman" w:hAnsi="Times New Roman"/>
          <w:sz w:val="24"/>
          <w:szCs w:val="24"/>
        </w:rPr>
      </w:pPr>
      <w:r w:rsidRPr="565D14C7">
        <w:rPr>
          <w:rFonts w:ascii="Times New Roman" w:hAnsi="Times New Roman"/>
          <w:sz w:val="24"/>
          <w:szCs w:val="24"/>
        </w:rPr>
        <w:t xml:space="preserve">2) välisriigis viibiva isiku </w:t>
      </w:r>
      <w:commentRangeStart w:id="49"/>
      <w:r w:rsidRPr="565D14C7">
        <w:rPr>
          <w:rFonts w:ascii="Times New Roman" w:hAnsi="Times New Roman"/>
          <w:sz w:val="24"/>
          <w:szCs w:val="24"/>
        </w:rPr>
        <w:t>isikusamas</w:t>
      </w:r>
      <w:ins w:id="50" w:author="Maarja-Liis Lall - JUSTDIGI" w:date="2026-01-28T13:05:00Z">
        <w:r w:rsidR="3C7DDD6D" w:rsidRPr="565D14C7">
          <w:rPr>
            <w:rFonts w:ascii="Times New Roman" w:hAnsi="Times New Roman"/>
            <w:sz w:val="24"/>
            <w:szCs w:val="24"/>
          </w:rPr>
          <w:t>us</w:t>
        </w:r>
      </w:ins>
      <w:r w:rsidRPr="565D14C7">
        <w:rPr>
          <w:rFonts w:ascii="Times New Roman" w:hAnsi="Times New Roman"/>
          <w:sz w:val="24"/>
          <w:szCs w:val="24"/>
        </w:rPr>
        <w:t>e</w:t>
      </w:r>
      <w:commentRangeEnd w:id="49"/>
      <w:r>
        <w:commentReference w:id="49"/>
      </w:r>
      <w:r w:rsidRPr="565D14C7">
        <w:rPr>
          <w:rFonts w:ascii="Times New Roman" w:hAnsi="Times New Roman"/>
          <w:sz w:val="24"/>
          <w:szCs w:val="24"/>
        </w:rPr>
        <w:t xml:space="preserve"> on kontrollinud ja tema isiklikult ja kirjalikult esitataval avaldusel on allkirja õigsuse kinnitanud välisriigi notar;</w:t>
      </w:r>
    </w:p>
    <w:p w14:paraId="2B6995F5" w14:textId="5CACF4B3" w:rsidR="007C4381" w:rsidRDefault="007C4381" w:rsidP="00C3730C">
      <w:pPr>
        <w:pStyle w:val="Vahedeta"/>
        <w:jc w:val="both"/>
        <w:rPr>
          <w:rFonts w:ascii="Times New Roman" w:hAnsi="Times New Roman"/>
          <w:sz w:val="24"/>
          <w:szCs w:val="24"/>
        </w:rPr>
      </w:pPr>
      <w:r>
        <w:rPr>
          <w:rFonts w:ascii="Times New Roman" w:hAnsi="Times New Roman"/>
          <w:sz w:val="24"/>
          <w:szCs w:val="24"/>
        </w:rPr>
        <w:t>3</w:t>
      </w:r>
      <w:r w:rsidR="00C3730C" w:rsidRPr="00F93AA9">
        <w:rPr>
          <w:rFonts w:ascii="Times New Roman" w:hAnsi="Times New Roman"/>
          <w:sz w:val="24"/>
          <w:szCs w:val="24"/>
        </w:rPr>
        <w:t>)</w:t>
      </w:r>
      <w:r w:rsidR="00454169">
        <w:rPr>
          <w:rFonts w:ascii="Times New Roman" w:hAnsi="Times New Roman"/>
          <w:sz w:val="24"/>
          <w:szCs w:val="24"/>
        </w:rPr>
        <w:t xml:space="preserve"> </w:t>
      </w:r>
      <w:r w:rsidR="00C3730C" w:rsidRPr="00F93AA9">
        <w:rPr>
          <w:rFonts w:ascii="Times New Roman" w:hAnsi="Times New Roman"/>
          <w:color w:val="000000" w:themeColor="text1"/>
          <w:sz w:val="24"/>
          <w:szCs w:val="24"/>
        </w:rPr>
        <w:t>kinnipeetava või vahistatu</w:t>
      </w:r>
      <w:r w:rsidR="000E5B89">
        <w:rPr>
          <w:rFonts w:ascii="Times New Roman" w:hAnsi="Times New Roman"/>
          <w:color w:val="000000" w:themeColor="text1"/>
          <w:sz w:val="24"/>
          <w:szCs w:val="24"/>
        </w:rPr>
        <w:t>d isiku</w:t>
      </w:r>
      <w:r w:rsidR="00C3730C" w:rsidRPr="00F93AA9">
        <w:rPr>
          <w:rFonts w:ascii="Times New Roman" w:hAnsi="Times New Roman"/>
          <w:color w:val="000000" w:themeColor="text1"/>
          <w:sz w:val="24"/>
          <w:szCs w:val="24"/>
        </w:rPr>
        <w:t xml:space="preserve"> </w:t>
      </w:r>
      <w:r w:rsidR="00C3730C" w:rsidRPr="00F93AA9">
        <w:rPr>
          <w:rFonts w:ascii="Times New Roman" w:hAnsi="Times New Roman"/>
          <w:sz w:val="24"/>
          <w:szCs w:val="24"/>
        </w:rPr>
        <w:t>isiku</w:t>
      </w:r>
      <w:r w:rsidR="00ED2487">
        <w:rPr>
          <w:rFonts w:ascii="Times New Roman" w:hAnsi="Times New Roman"/>
          <w:sz w:val="24"/>
          <w:szCs w:val="24"/>
        </w:rPr>
        <w:t>samasuse</w:t>
      </w:r>
      <w:r w:rsidR="00C3730C" w:rsidRPr="00F93AA9">
        <w:rPr>
          <w:rFonts w:ascii="Times New Roman" w:hAnsi="Times New Roman"/>
          <w:sz w:val="24"/>
          <w:szCs w:val="24"/>
        </w:rPr>
        <w:t xml:space="preserve"> on </w:t>
      </w:r>
      <w:r w:rsidR="00474623">
        <w:rPr>
          <w:rFonts w:ascii="Times New Roman" w:hAnsi="Times New Roman"/>
          <w:sz w:val="24"/>
          <w:szCs w:val="24"/>
        </w:rPr>
        <w:t>kontrollinud</w:t>
      </w:r>
      <w:r w:rsidR="00474623" w:rsidRPr="00F93AA9">
        <w:rPr>
          <w:rFonts w:ascii="Times New Roman" w:hAnsi="Times New Roman"/>
          <w:sz w:val="24"/>
          <w:szCs w:val="24"/>
        </w:rPr>
        <w:t xml:space="preserve"> </w:t>
      </w:r>
      <w:r w:rsidR="00C3730C" w:rsidRPr="00F93AA9">
        <w:rPr>
          <w:rFonts w:ascii="Times New Roman" w:hAnsi="Times New Roman"/>
          <w:sz w:val="24"/>
          <w:szCs w:val="24"/>
        </w:rPr>
        <w:t xml:space="preserve">ja tema isiklikult ja kirjalikult esitataval </w:t>
      </w:r>
      <w:r w:rsidR="00101C59">
        <w:rPr>
          <w:rFonts w:ascii="Times New Roman" w:hAnsi="Times New Roman"/>
          <w:sz w:val="24"/>
          <w:szCs w:val="24"/>
        </w:rPr>
        <w:t>avaldusel</w:t>
      </w:r>
      <w:r w:rsidR="00C3730C" w:rsidRPr="00F93AA9">
        <w:rPr>
          <w:rFonts w:ascii="Times New Roman" w:hAnsi="Times New Roman"/>
          <w:sz w:val="24"/>
          <w:szCs w:val="24"/>
        </w:rPr>
        <w:t xml:space="preserve"> on allkirja õigsuse kinnitanud vangla direktor</w:t>
      </w:r>
      <w:bookmarkEnd w:id="43"/>
      <w:r>
        <w:rPr>
          <w:rFonts w:ascii="Times New Roman" w:hAnsi="Times New Roman"/>
          <w:sz w:val="24"/>
          <w:szCs w:val="24"/>
        </w:rPr>
        <w:t>.</w:t>
      </w:r>
    </w:p>
    <w:p w14:paraId="3AE35C16" w14:textId="77777777" w:rsidR="000C06DA" w:rsidRDefault="000C06DA" w:rsidP="00C3730C">
      <w:pPr>
        <w:pStyle w:val="Vahedeta"/>
        <w:jc w:val="both"/>
        <w:rPr>
          <w:rFonts w:ascii="Times New Roman" w:hAnsi="Times New Roman"/>
          <w:sz w:val="24"/>
          <w:szCs w:val="24"/>
        </w:rPr>
      </w:pPr>
    </w:p>
    <w:bookmarkEnd w:id="47"/>
    <w:p w14:paraId="1032147E" w14:textId="39CE1B5F" w:rsidR="00791442" w:rsidRDefault="005903C2" w:rsidP="008971DB">
      <w:pPr>
        <w:pStyle w:val="Vahedeta"/>
        <w:jc w:val="both"/>
        <w:rPr>
          <w:rFonts w:ascii="Times New Roman" w:hAnsi="Times New Roman"/>
          <w:sz w:val="24"/>
          <w:szCs w:val="24"/>
        </w:rPr>
      </w:pPr>
      <w:r w:rsidRPr="008971DB">
        <w:rPr>
          <w:rFonts w:ascii="Times New Roman" w:hAnsi="Times New Roman"/>
          <w:sz w:val="24"/>
          <w:szCs w:val="24"/>
        </w:rPr>
        <w:t>(</w:t>
      </w:r>
      <w:r w:rsidR="000C666A">
        <w:rPr>
          <w:rFonts w:ascii="Times New Roman" w:hAnsi="Times New Roman"/>
          <w:sz w:val="24"/>
          <w:szCs w:val="24"/>
        </w:rPr>
        <w:t>3</w:t>
      </w:r>
      <w:r w:rsidRPr="008971DB">
        <w:rPr>
          <w:rFonts w:ascii="Times New Roman" w:hAnsi="Times New Roman"/>
          <w:sz w:val="24"/>
          <w:szCs w:val="24"/>
        </w:rPr>
        <w:t xml:space="preserve">) </w:t>
      </w:r>
      <w:r w:rsidR="00E860FE">
        <w:rPr>
          <w:rFonts w:ascii="Times New Roman" w:hAnsi="Times New Roman"/>
          <w:sz w:val="24"/>
          <w:szCs w:val="24"/>
        </w:rPr>
        <w:t>T</w:t>
      </w:r>
      <w:r w:rsidR="00B7072D" w:rsidRPr="00B7072D">
        <w:rPr>
          <w:rFonts w:ascii="Times New Roman" w:hAnsi="Times New Roman"/>
          <w:sz w:val="24"/>
          <w:szCs w:val="24"/>
        </w:rPr>
        <w:t>urvalises veebikeskkonnas ei või</w:t>
      </w:r>
      <w:r w:rsidR="00791442">
        <w:rPr>
          <w:rFonts w:ascii="Times New Roman" w:hAnsi="Times New Roman"/>
          <w:sz w:val="24"/>
          <w:szCs w:val="24"/>
        </w:rPr>
        <w:t xml:space="preserve"> uue isikunime muutmise avaldust esitada:</w:t>
      </w:r>
    </w:p>
    <w:p w14:paraId="1CD52032" w14:textId="0EB53612" w:rsidR="00791442" w:rsidRDefault="00791442" w:rsidP="008971DB">
      <w:pPr>
        <w:pStyle w:val="Vahedeta"/>
        <w:jc w:val="both"/>
        <w:rPr>
          <w:rFonts w:ascii="Times New Roman" w:hAnsi="Times New Roman"/>
          <w:sz w:val="24"/>
          <w:szCs w:val="24"/>
        </w:rPr>
      </w:pPr>
      <w:commentRangeStart w:id="51"/>
      <w:r w:rsidRPr="23CB4A94">
        <w:rPr>
          <w:rFonts w:ascii="Times New Roman" w:hAnsi="Times New Roman"/>
          <w:sz w:val="24"/>
          <w:szCs w:val="24"/>
        </w:rPr>
        <w:lastRenderedPageBreak/>
        <w:t xml:space="preserve">1) </w:t>
      </w:r>
      <w:r w:rsidR="009E7B9A" w:rsidRPr="23CB4A94">
        <w:rPr>
          <w:rFonts w:ascii="Times New Roman" w:hAnsi="Times New Roman"/>
          <w:sz w:val="24"/>
          <w:szCs w:val="24"/>
        </w:rPr>
        <w:t>eestkostetava</w:t>
      </w:r>
      <w:r w:rsidR="000C06DA" w:rsidRPr="23CB4A94">
        <w:rPr>
          <w:rFonts w:ascii="Times New Roman" w:hAnsi="Times New Roman"/>
          <w:sz w:val="24"/>
          <w:szCs w:val="24"/>
        </w:rPr>
        <w:t xml:space="preserve"> isikunime muutmiseks</w:t>
      </w:r>
      <w:r w:rsidRPr="23CB4A94">
        <w:rPr>
          <w:rFonts w:ascii="Times New Roman" w:hAnsi="Times New Roman"/>
          <w:sz w:val="24"/>
          <w:szCs w:val="24"/>
        </w:rPr>
        <w:t>;</w:t>
      </w:r>
    </w:p>
    <w:p w14:paraId="0DF31A68" w14:textId="38A1F509" w:rsidR="006A3954" w:rsidRDefault="006A3954" w:rsidP="008971DB">
      <w:pPr>
        <w:pStyle w:val="Vahedeta"/>
        <w:jc w:val="both"/>
        <w:rPr>
          <w:rFonts w:ascii="Times New Roman" w:hAnsi="Times New Roman"/>
          <w:sz w:val="24"/>
          <w:szCs w:val="24"/>
        </w:rPr>
      </w:pPr>
      <w:r>
        <w:rPr>
          <w:rFonts w:ascii="Times New Roman" w:hAnsi="Times New Roman"/>
          <w:sz w:val="24"/>
          <w:szCs w:val="24"/>
        </w:rPr>
        <w:t>2) kui alaealine, kelle nime soovitakse muuta, saab täisealiseks vähem kui 60 päeva pärast</w:t>
      </w:r>
      <w:r w:rsidR="00065CF0">
        <w:rPr>
          <w:rFonts w:ascii="Times New Roman" w:hAnsi="Times New Roman"/>
          <w:sz w:val="24"/>
          <w:szCs w:val="24"/>
        </w:rPr>
        <w:t>;</w:t>
      </w:r>
    </w:p>
    <w:p w14:paraId="3242BC68" w14:textId="6EE6A56B" w:rsidR="005903C2" w:rsidRDefault="006A3954" w:rsidP="008971DB">
      <w:pPr>
        <w:pStyle w:val="Vahedeta"/>
        <w:jc w:val="both"/>
        <w:rPr>
          <w:rFonts w:ascii="Times New Roman" w:hAnsi="Times New Roman"/>
          <w:sz w:val="24"/>
          <w:szCs w:val="24"/>
        </w:rPr>
      </w:pPr>
      <w:commentRangeStart w:id="52"/>
      <w:r w:rsidRPr="6CF33F9D">
        <w:rPr>
          <w:rFonts w:ascii="Times New Roman" w:hAnsi="Times New Roman"/>
          <w:sz w:val="24"/>
          <w:szCs w:val="24"/>
        </w:rPr>
        <w:t>3</w:t>
      </w:r>
      <w:r w:rsidR="00791442" w:rsidRPr="6CF33F9D">
        <w:rPr>
          <w:rFonts w:ascii="Times New Roman" w:hAnsi="Times New Roman"/>
          <w:sz w:val="24"/>
          <w:szCs w:val="24"/>
        </w:rPr>
        <w:t xml:space="preserve">) </w:t>
      </w:r>
      <w:commentRangeEnd w:id="52"/>
      <w:r>
        <w:commentReference w:id="52"/>
      </w:r>
      <w:r w:rsidR="00791442" w:rsidRPr="6CF33F9D">
        <w:rPr>
          <w:rFonts w:ascii="Times New Roman" w:hAnsi="Times New Roman"/>
          <w:sz w:val="24"/>
          <w:szCs w:val="24"/>
        </w:rPr>
        <w:t xml:space="preserve">käesoleva seaduse § </w:t>
      </w:r>
      <w:r w:rsidR="00167DDF" w:rsidRPr="6CF33F9D">
        <w:rPr>
          <w:rFonts w:ascii="Times New Roman" w:hAnsi="Times New Roman"/>
          <w:sz w:val="24"/>
          <w:szCs w:val="24"/>
        </w:rPr>
        <w:t>18</w:t>
      </w:r>
      <w:r w:rsidR="00791442" w:rsidRPr="6CF33F9D">
        <w:rPr>
          <w:rFonts w:ascii="Times New Roman" w:hAnsi="Times New Roman"/>
          <w:sz w:val="24"/>
          <w:szCs w:val="24"/>
        </w:rPr>
        <w:t xml:space="preserve"> lõi</w:t>
      </w:r>
      <w:r w:rsidR="00E70B58" w:rsidRPr="6CF33F9D">
        <w:rPr>
          <w:rFonts w:ascii="Times New Roman" w:hAnsi="Times New Roman"/>
          <w:sz w:val="24"/>
          <w:szCs w:val="24"/>
        </w:rPr>
        <w:t>k</w:t>
      </w:r>
      <w:r w:rsidR="002C100B" w:rsidRPr="6CF33F9D">
        <w:rPr>
          <w:rFonts w:ascii="Times New Roman" w:hAnsi="Times New Roman"/>
          <w:sz w:val="24"/>
          <w:szCs w:val="24"/>
        </w:rPr>
        <w:t>e 1 punktis</w:t>
      </w:r>
      <w:r w:rsidR="00CD048B" w:rsidRPr="6CF33F9D">
        <w:rPr>
          <w:rFonts w:ascii="Times New Roman" w:hAnsi="Times New Roman"/>
          <w:sz w:val="24"/>
          <w:szCs w:val="24"/>
        </w:rPr>
        <w:t xml:space="preserve"> </w:t>
      </w:r>
      <w:r w:rsidR="00990330" w:rsidRPr="6CF33F9D">
        <w:rPr>
          <w:rFonts w:ascii="Times New Roman" w:hAnsi="Times New Roman"/>
          <w:sz w:val="24"/>
          <w:szCs w:val="24"/>
        </w:rPr>
        <w:t xml:space="preserve">3 või </w:t>
      </w:r>
      <w:r w:rsidR="00791442" w:rsidRPr="6CF33F9D">
        <w:rPr>
          <w:rFonts w:ascii="Times New Roman" w:hAnsi="Times New Roman"/>
          <w:sz w:val="24"/>
          <w:szCs w:val="24"/>
        </w:rPr>
        <w:t>4 nimetatud isik</w:t>
      </w:r>
      <w:r w:rsidR="00603281" w:rsidRPr="6CF33F9D">
        <w:rPr>
          <w:rFonts w:ascii="Times New Roman" w:hAnsi="Times New Roman"/>
          <w:sz w:val="24"/>
          <w:szCs w:val="24"/>
        </w:rPr>
        <w:t>.</w:t>
      </w:r>
      <w:commentRangeEnd w:id="51"/>
      <w:r>
        <w:commentReference w:id="51"/>
      </w:r>
    </w:p>
    <w:p w14:paraId="2404C792" w14:textId="77777777" w:rsidR="00AA4A4E" w:rsidRDefault="00AA4A4E" w:rsidP="008971DB">
      <w:pPr>
        <w:pStyle w:val="Vahedeta"/>
        <w:jc w:val="both"/>
        <w:rPr>
          <w:rFonts w:ascii="Times New Roman" w:hAnsi="Times New Roman"/>
          <w:sz w:val="24"/>
          <w:szCs w:val="24"/>
        </w:rPr>
      </w:pPr>
    </w:p>
    <w:p w14:paraId="28E2C8DF" w14:textId="7FC3133F" w:rsidR="00AA4A4E" w:rsidRDefault="00AA4A4E" w:rsidP="008971DB">
      <w:pPr>
        <w:pStyle w:val="Vahedeta"/>
        <w:jc w:val="both"/>
        <w:rPr>
          <w:rFonts w:ascii="Times New Roman" w:hAnsi="Times New Roman"/>
          <w:sz w:val="24"/>
          <w:szCs w:val="24"/>
        </w:rPr>
      </w:pPr>
      <w:r>
        <w:rPr>
          <w:rFonts w:ascii="Times New Roman" w:hAnsi="Times New Roman"/>
          <w:sz w:val="24"/>
          <w:szCs w:val="24"/>
        </w:rPr>
        <w:t>(</w:t>
      </w:r>
      <w:r w:rsidR="000C666A">
        <w:rPr>
          <w:rFonts w:ascii="Times New Roman" w:hAnsi="Times New Roman"/>
          <w:sz w:val="24"/>
          <w:szCs w:val="24"/>
        </w:rPr>
        <w:t>4</w:t>
      </w:r>
      <w:r w:rsidRPr="00AA4A4E">
        <w:rPr>
          <w:rFonts w:ascii="Times New Roman" w:hAnsi="Times New Roman"/>
          <w:sz w:val="24"/>
          <w:szCs w:val="24"/>
        </w:rPr>
        <w:t xml:space="preserve">) </w:t>
      </w:r>
      <w:r w:rsidRPr="00185647">
        <w:rPr>
          <w:rFonts w:ascii="Times New Roman" w:hAnsi="Times New Roman"/>
          <w:sz w:val="24"/>
          <w:szCs w:val="24"/>
        </w:rPr>
        <w:t>Alaealise isikunime muutmise avalduse esitab tema hooldusõiguslik vanem või eestkostja. Piiratud teovõimega täisealise isikunime muutmise avalduse esitab tema eestkostja</w:t>
      </w:r>
      <w:r w:rsidRPr="00AA4A4E">
        <w:rPr>
          <w:rFonts w:ascii="Times New Roman" w:hAnsi="Times New Roman"/>
          <w:sz w:val="24"/>
          <w:szCs w:val="24"/>
        </w:rPr>
        <w:t>.</w:t>
      </w:r>
    </w:p>
    <w:p w14:paraId="5642806A" w14:textId="77777777" w:rsidR="0059277E" w:rsidRDefault="0059277E" w:rsidP="008971DB">
      <w:pPr>
        <w:pStyle w:val="Vahedeta"/>
        <w:jc w:val="both"/>
        <w:rPr>
          <w:rFonts w:ascii="Times New Roman" w:hAnsi="Times New Roman"/>
          <w:sz w:val="24"/>
          <w:szCs w:val="24"/>
        </w:rPr>
      </w:pPr>
    </w:p>
    <w:p w14:paraId="720399E5" w14:textId="72345728" w:rsidR="0059277E" w:rsidRDefault="0059277E" w:rsidP="008971DB">
      <w:pPr>
        <w:pStyle w:val="Vahedeta"/>
        <w:jc w:val="both"/>
        <w:rPr>
          <w:rFonts w:ascii="Times New Roman" w:hAnsi="Times New Roman"/>
          <w:sz w:val="24"/>
          <w:szCs w:val="24"/>
        </w:rPr>
      </w:pPr>
      <w:commentRangeStart w:id="53"/>
      <w:r w:rsidRPr="23CB4A94">
        <w:rPr>
          <w:rFonts w:ascii="Times New Roman" w:hAnsi="Times New Roman"/>
          <w:sz w:val="24"/>
          <w:szCs w:val="24"/>
        </w:rPr>
        <w:t xml:space="preserve">(5) </w:t>
      </w:r>
      <w:commentRangeEnd w:id="53"/>
      <w:r>
        <w:commentReference w:id="53"/>
      </w:r>
      <w:r w:rsidRPr="23CB4A94">
        <w:rPr>
          <w:rFonts w:ascii="Times New Roman" w:hAnsi="Times New Roman"/>
          <w:sz w:val="24"/>
          <w:szCs w:val="24"/>
        </w:rPr>
        <w:t xml:space="preserve">Piiratud teovõimega isiku isikunime muutmise avaldust ei </w:t>
      </w:r>
      <w:r w:rsidR="000E266B" w:rsidRPr="23CB4A94">
        <w:rPr>
          <w:rFonts w:ascii="Times New Roman" w:hAnsi="Times New Roman"/>
          <w:sz w:val="24"/>
          <w:szCs w:val="24"/>
        </w:rPr>
        <w:t xml:space="preserve">ole lubatud </w:t>
      </w:r>
      <w:r w:rsidRPr="23CB4A94">
        <w:rPr>
          <w:rFonts w:ascii="Times New Roman" w:hAnsi="Times New Roman"/>
          <w:sz w:val="24"/>
          <w:szCs w:val="24"/>
        </w:rPr>
        <w:t xml:space="preserve">esitada käesoleva </w:t>
      </w:r>
      <w:commentRangeStart w:id="54"/>
      <w:r w:rsidRPr="23CB4A94">
        <w:rPr>
          <w:rFonts w:ascii="Times New Roman" w:hAnsi="Times New Roman"/>
          <w:sz w:val="24"/>
          <w:szCs w:val="24"/>
        </w:rPr>
        <w:t>paragrahvi lõi</w:t>
      </w:r>
      <w:r w:rsidR="00000FDC" w:rsidRPr="23CB4A94">
        <w:rPr>
          <w:rFonts w:ascii="Times New Roman" w:hAnsi="Times New Roman"/>
          <w:sz w:val="24"/>
          <w:szCs w:val="24"/>
        </w:rPr>
        <w:t>k</w:t>
      </w:r>
      <w:r w:rsidRPr="23CB4A94">
        <w:rPr>
          <w:rFonts w:ascii="Times New Roman" w:hAnsi="Times New Roman"/>
          <w:sz w:val="24"/>
          <w:szCs w:val="24"/>
        </w:rPr>
        <w:t>e 2 punktis 2 nimetatud viisil.</w:t>
      </w:r>
      <w:commentRangeEnd w:id="54"/>
      <w:r>
        <w:commentReference w:id="54"/>
      </w:r>
    </w:p>
    <w:p w14:paraId="2E5504F5" w14:textId="77777777" w:rsidR="007D00C4" w:rsidRPr="008971DB" w:rsidRDefault="007D00C4" w:rsidP="008971DB">
      <w:pPr>
        <w:pStyle w:val="Vahedeta"/>
        <w:jc w:val="both"/>
        <w:rPr>
          <w:rFonts w:ascii="Times New Roman" w:hAnsi="Times New Roman"/>
          <w:sz w:val="24"/>
          <w:szCs w:val="24"/>
        </w:rPr>
      </w:pPr>
    </w:p>
    <w:p w14:paraId="3EEDD50B" w14:textId="122D3F90" w:rsidR="00C55524" w:rsidRPr="008971DB" w:rsidRDefault="007D00C4" w:rsidP="008971DB">
      <w:pPr>
        <w:pStyle w:val="Vahedeta"/>
        <w:jc w:val="both"/>
        <w:rPr>
          <w:rFonts w:ascii="Times New Roman" w:hAnsi="Times New Roman"/>
          <w:sz w:val="24"/>
          <w:szCs w:val="24"/>
        </w:rPr>
      </w:pPr>
      <w:r w:rsidRPr="008971DB">
        <w:rPr>
          <w:rFonts w:ascii="Times New Roman" w:hAnsi="Times New Roman"/>
          <w:sz w:val="24"/>
          <w:szCs w:val="24"/>
        </w:rPr>
        <w:t>(</w:t>
      </w:r>
      <w:r w:rsidR="00000FDC">
        <w:rPr>
          <w:rFonts w:ascii="Times New Roman" w:hAnsi="Times New Roman"/>
          <w:sz w:val="24"/>
          <w:szCs w:val="24"/>
        </w:rPr>
        <w:t>6</w:t>
      </w:r>
      <w:r w:rsidRPr="008971DB">
        <w:rPr>
          <w:rFonts w:ascii="Times New Roman" w:hAnsi="Times New Roman"/>
          <w:sz w:val="24"/>
          <w:szCs w:val="24"/>
        </w:rPr>
        <w:t>) Alaealise isiku nime muutmiseks saab tema teine hooldusõiguslik vanem anda nõusoleku</w:t>
      </w:r>
      <w:r w:rsidR="00C55524" w:rsidRPr="008971DB">
        <w:rPr>
          <w:rFonts w:ascii="Times New Roman" w:hAnsi="Times New Roman"/>
          <w:sz w:val="24"/>
          <w:szCs w:val="24"/>
        </w:rPr>
        <w:t>:</w:t>
      </w:r>
    </w:p>
    <w:p w14:paraId="50D906E6" w14:textId="690BCBE2" w:rsidR="005139E5" w:rsidRDefault="00C55524" w:rsidP="008971DB">
      <w:pPr>
        <w:pStyle w:val="Vahedeta"/>
        <w:jc w:val="both"/>
        <w:rPr>
          <w:rFonts w:ascii="Times New Roman" w:hAnsi="Times New Roman"/>
          <w:sz w:val="24"/>
          <w:szCs w:val="24"/>
        </w:rPr>
      </w:pPr>
      <w:r w:rsidRPr="008971DB">
        <w:rPr>
          <w:rFonts w:ascii="Times New Roman" w:hAnsi="Times New Roman"/>
          <w:sz w:val="24"/>
          <w:szCs w:val="24"/>
        </w:rPr>
        <w:t>1)</w:t>
      </w:r>
      <w:r w:rsidR="005139E5">
        <w:rPr>
          <w:rFonts w:ascii="Times New Roman" w:hAnsi="Times New Roman"/>
          <w:sz w:val="24"/>
          <w:szCs w:val="24"/>
        </w:rPr>
        <w:t xml:space="preserve"> turvalises veebikeskkonnas, kui isikunime muutmise avaldus on esitatud samas keskkonnas;</w:t>
      </w:r>
    </w:p>
    <w:p w14:paraId="36D2C66C" w14:textId="5D009B75" w:rsidR="005139E5" w:rsidRDefault="005139E5" w:rsidP="008971DB">
      <w:pPr>
        <w:pStyle w:val="Vahedeta"/>
        <w:jc w:val="both"/>
        <w:rPr>
          <w:rFonts w:ascii="Times New Roman" w:hAnsi="Times New Roman"/>
          <w:sz w:val="24"/>
          <w:szCs w:val="24"/>
        </w:rPr>
      </w:pPr>
      <w:r w:rsidRPr="23CB4A94">
        <w:rPr>
          <w:rFonts w:ascii="Times New Roman" w:hAnsi="Times New Roman"/>
          <w:sz w:val="24"/>
          <w:szCs w:val="24"/>
        </w:rPr>
        <w:t xml:space="preserve">2) </w:t>
      </w:r>
      <w:r w:rsidR="00811365" w:rsidRPr="23CB4A94">
        <w:rPr>
          <w:rFonts w:ascii="Times New Roman" w:hAnsi="Times New Roman"/>
          <w:sz w:val="24"/>
          <w:szCs w:val="24"/>
        </w:rPr>
        <w:t>pädeva</w:t>
      </w:r>
      <w:r w:rsidR="00B026C1" w:rsidRPr="23CB4A94">
        <w:rPr>
          <w:rFonts w:ascii="Times New Roman" w:hAnsi="Times New Roman"/>
          <w:sz w:val="24"/>
          <w:szCs w:val="24"/>
        </w:rPr>
        <w:t>le</w:t>
      </w:r>
      <w:r w:rsidR="00C62020" w:rsidRPr="23CB4A94">
        <w:rPr>
          <w:rFonts w:ascii="Times New Roman" w:hAnsi="Times New Roman"/>
          <w:sz w:val="24"/>
          <w:szCs w:val="24"/>
        </w:rPr>
        <w:t xml:space="preserve"> kohaliku</w:t>
      </w:r>
      <w:r w:rsidR="00B026C1" w:rsidRPr="23CB4A94">
        <w:rPr>
          <w:rFonts w:ascii="Times New Roman" w:hAnsi="Times New Roman"/>
          <w:sz w:val="24"/>
          <w:szCs w:val="24"/>
        </w:rPr>
        <w:t>le</w:t>
      </w:r>
      <w:r w:rsidR="00C62020" w:rsidRPr="23CB4A94">
        <w:rPr>
          <w:rFonts w:ascii="Times New Roman" w:hAnsi="Times New Roman"/>
          <w:sz w:val="24"/>
          <w:szCs w:val="24"/>
        </w:rPr>
        <w:t xml:space="preserve"> omavalitsus</w:t>
      </w:r>
      <w:r w:rsidR="00B026C1" w:rsidRPr="23CB4A94">
        <w:rPr>
          <w:rFonts w:ascii="Times New Roman" w:hAnsi="Times New Roman"/>
          <w:sz w:val="24"/>
          <w:szCs w:val="24"/>
        </w:rPr>
        <w:t>ele</w:t>
      </w:r>
      <w:r w:rsidR="00867A69" w:rsidRPr="23CB4A94">
        <w:rPr>
          <w:rFonts w:ascii="Times New Roman" w:hAnsi="Times New Roman"/>
          <w:sz w:val="24"/>
          <w:szCs w:val="24"/>
        </w:rPr>
        <w:t xml:space="preserve"> </w:t>
      </w:r>
      <w:commentRangeStart w:id="55"/>
      <w:r w:rsidR="00867A69" w:rsidRPr="23CB4A94">
        <w:rPr>
          <w:rFonts w:ascii="Times New Roman" w:hAnsi="Times New Roman"/>
          <w:sz w:val="24"/>
          <w:szCs w:val="24"/>
        </w:rPr>
        <w:t>isiklikult</w:t>
      </w:r>
      <w:commentRangeEnd w:id="55"/>
      <w:r>
        <w:commentReference w:id="55"/>
      </w:r>
      <w:r w:rsidR="00867A69" w:rsidRPr="23CB4A94">
        <w:rPr>
          <w:rFonts w:ascii="Times New Roman" w:hAnsi="Times New Roman"/>
          <w:sz w:val="24"/>
          <w:szCs w:val="24"/>
        </w:rPr>
        <w:t xml:space="preserve"> ja kirjalikult </w:t>
      </w:r>
      <w:commentRangeStart w:id="56"/>
      <w:r w:rsidR="00867A69" w:rsidRPr="23CB4A94">
        <w:rPr>
          <w:rFonts w:ascii="Times New Roman" w:hAnsi="Times New Roman"/>
          <w:sz w:val="24"/>
          <w:szCs w:val="24"/>
        </w:rPr>
        <w:t>või digitaalselt allkirjastatuna</w:t>
      </w:r>
      <w:commentRangeEnd w:id="56"/>
      <w:r>
        <w:commentReference w:id="56"/>
      </w:r>
      <w:r w:rsidR="006908C9" w:rsidRPr="23CB4A94">
        <w:rPr>
          <w:rFonts w:ascii="Times New Roman" w:hAnsi="Times New Roman"/>
          <w:sz w:val="24"/>
          <w:szCs w:val="24"/>
        </w:rPr>
        <w:t>;</w:t>
      </w:r>
    </w:p>
    <w:p w14:paraId="1D22F081" w14:textId="6D3FFCE8" w:rsidR="00990330" w:rsidRDefault="005139E5" w:rsidP="008971DB">
      <w:pPr>
        <w:pStyle w:val="Vahedeta"/>
        <w:jc w:val="both"/>
        <w:rPr>
          <w:rFonts w:ascii="Times New Roman" w:hAnsi="Times New Roman"/>
          <w:sz w:val="24"/>
          <w:szCs w:val="24"/>
        </w:rPr>
      </w:pPr>
      <w:r>
        <w:rPr>
          <w:rFonts w:ascii="Times New Roman" w:hAnsi="Times New Roman"/>
          <w:sz w:val="24"/>
          <w:szCs w:val="24"/>
        </w:rPr>
        <w:t>3) käesoleva paragrahvi lõikes 2 nimetatud viisil</w:t>
      </w:r>
      <w:r w:rsidR="007B2633">
        <w:rPr>
          <w:rFonts w:ascii="Times New Roman" w:hAnsi="Times New Roman"/>
          <w:sz w:val="24"/>
          <w:szCs w:val="24"/>
        </w:rPr>
        <w:t>.</w:t>
      </w:r>
    </w:p>
    <w:p w14:paraId="38159C5D" w14:textId="7A7B66CD" w:rsidR="005903C2" w:rsidRPr="008971DB" w:rsidRDefault="005903C2" w:rsidP="008971DB">
      <w:pPr>
        <w:spacing w:after="0" w:line="240" w:lineRule="auto"/>
        <w:jc w:val="both"/>
        <w:rPr>
          <w:rFonts w:ascii="Times New Roman" w:hAnsi="Times New Roman" w:cs="Times New Roman"/>
          <w:sz w:val="24"/>
          <w:szCs w:val="24"/>
        </w:rPr>
      </w:pPr>
    </w:p>
    <w:p w14:paraId="5B310C33" w14:textId="6B23C480" w:rsidR="005903C2" w:rsidRPr="008971DB" w:rsidRDefault="005903C2" w:rsidP="008971DB">
      <w:pPr>
        <w:pStyle w:val="Vahedeta"/>
        <w:jc w:val="both"/>
        <w:rPr>
          <w:rFonts w:ascii="Times New Roman" w:hAnsi="Times New Roman"/>
          <w:b/>
          <w:bCs/>
          <w:sz w:val="24"/>
          <w:szCs w:val="24"/>
        </w:rPr>
      </w:pPr>
      <w:r w:rsidRPr="008971DB">
        <w:rPr>
          <w:rFonts w:ascii="Times New Roman" w:hAnsi="Times New Roman"/>
          <w:b/>
          <w:bCs/>
          <w:sz w:val="24"/>
          <w:szCs w:val="24"/>
        </w:rPr>
        <w:t xml:space="preserve">§ </w:t>
      </w:r>
      <w:r w:rsidR="00314389">
        <w:rPr>
          <w:rFonts w:ascii="Times New Roman" w:hAnsi="Times New Roman"/>
          <w:b/>
          <w:bCs/>
          <w:sz w:val="24"/>
          <w:szCs w:val="24"/>
        </w:rPr>
        <w:t>2</w:t>
      </w:r>
      <w:r w:rsidR="001A46EE">
        <w:rPr>
          <w:rFonts w:ascii="Times New Roman" w:hAnsi="Times New Roman"/>
          <w:b/>
          <w:bCs/>
          <w:sz w:val="24"/>
          <w:szCs w:val="24"/>
        </w:rPr>
        <w:t>0</w:t>
      </w:r>
      <w:r w:rsidR="00DF4C9E" w:rsidRPr="008971DB">
        <w:rPr>
          <w:rFonts w:ascii="Times New Roman" w:hAnsi="Times New Roman"/>
          <w:b/>
          <w:bCs/>
          <w:sz w:val="24"/>
          <w:szCs w:val="24"/>
        </w:rPr>
        <w:t>.</w:t>
      </w:r>
      <w:r w:rsidRPr="008971DB">
        <w:rPr>
          <w:rFonts w:ascii="Times New Roman" w:hAnsi="Times New Roman"/>
          <w:b/>
          <w:bCs/>
          <w:sz w:val="24"/>
          <w:szCs w:val="24"/>
        </w:rPr>
        <w:t xml:space="preserve"> Isikunime muutmise </w:t>
      </w:r>
      <w:r w:rsidR="00D31C78">
        <w:rPr>
          <w:rFonts w:ascii="Times New Roman" w:hAnsi="Times New Roman"/>
          <w:b/>
          <w:bCs/>
          <w:sz w:val="24"/>
          <w:szCs w:val="24"/>
        </w:rPr>
        <w:t>avaldus</w:t>
      </w:r>
    </w:p>
    <w:p w14:paraId="79581764" w14:textId="77777777" w:rsidR="00662540" w:rsidRPr="00454169" w:rsidRDefault="00662540" w:rsidP="008971DB">
      <w:pPr>
        <w:pStyle w:val="Vahedeta"/>
        <w:jc w:val="both"/>
        <w:rPr>
          <w:rFonts w:ascii="Times New Roman" w:hAnsi="Times New Roman"/>
          <w:sz w:val="24"/>
          <w:szCs w:val="24"/>
        </w:rPr>
      </w:pPr>
    </w:p>
    <w:p w14:paraId="1848C07E" w14:textId="2D08A53F" w:rsidR="00662540" w:rsidRPr="008971DB" w:rsidRDefault="00662540" w:rsidP="008971DB">
      <w:pPr>
        <w:pStyle w:val="Vahedeta"/>
        <w:jc w:val="both"/>
        <w:rPr>
          <w:rFonts w:ascii="Times New Roman" w:hAnsi="Times New Roman"/>
          <w:sz w:val="24"/>
          <w:szCs w:val="24"/>
        </w:rPr>
      </w:pPr>
      <w:r w:rsidRPr="008971DB">
        <w:rPr>
          <w:rFonts w:ascii="Times New Roman" w:hAnsi="Times New Roman"/>
          <w:sz w:val="24"/>
          <w:szCs w:val="24"/>
        </w:rPr>
        <w:t>(1)</w:t>
      </w:r>
      <w:r w:rsidRPr="008971DB">
        <w:rPr>
          <w:rFonts w:ascii="Times New Roman" w:hAnsi="Times New Roman"/>
          <w:b/>
          <w:bCs/>
          <w:sz w:val="24"/>
          <w:szCs w:val="24"/>
        </w:rPr>
        <w:t xml:space="preserve"> </w:t>
      </w:r>
      <w:r w:rsidR="00D31C78">
        <w:rPr>
          <w:rFonts w:ascii="Times New Roman" w:hAnsi="Times New Roman"/>
          <w:sz w:val="24"/>
          <w:szCs w:val="24"/>
        </w:rPr>
        <w:t>Avalduses</w:t>
      </w:r>
      <w:r w:rsidRPr="008971DB">
        <w:rPr>
          <w:rFonts w:ascii="Times New Roman" w:hAnsi="Times New Roman"/>
          <w:sz w:val="24"/>
          <w:szCs w:val="24"/>
        </w:rPr>
        <w:t xml:space="preserve"> </w:t>
      </w:r>
      <w:r w:rsidR="00BD7C23">
        <w:rPr>
          <w:rFonts w:ascii="Times New Roman" w:hAnsi="Times New Roman"/>
          <w:sz w:val="24"/>
          <w:szCs w:val="24"/>
        </w:rPr>
        <w:t>esitatakse järgmised andmed</w:t>
      </w:r>
      <w:r w:rsidRPr="008971DB">
        <w:rPr>
          <w:rFonts w:ascii="Times New Roman" w:hAnsi="Times New Roman"/>
          <w:sz w:val="24"/>
          <w:szCs w:val="24"/>
        </w:rPr>
        <w:t>:</w:t>
      </w:r>
    </w:p>
    <w:p w14:paraId="01576722" w14:textId="69300387" w:rsidR="00662540" w:rsidRPr="008971DB" w:rsidRDefault="00662540" w:rsidP="008971DB">
      <w:pPr>
        <w:pStyle w:val="Vahedeta"/>
        <w:jc w:val="both"/>
        <w:rPr>
          <w:rFonts w:ascii="Times New Roman" w:hAnsi="Times New Roman"/>
          <w:sz w:val="24"/>
          <w:szCs w:val="24"/>
        </w:rPr>
      </w:pPr>
      <w:r w:rsidRPr="008971DB">
        <w:rPr>
          <w:rFonts w:ascii="Times New Roman" w:hAnsi="Times New Roman"/>
          <w:sz w:val="24"/>
          <w:szCs w:val="24"/>
        </w:rPr>
        <w:t xml:space="preserve">1) nime muuta sooviva isiku </w:t>
      </w:r>
      <w:r w:rsidR="003E217D">
        <w:rPr>
          <w:rFonts w:ascii="Times New Roman" w:hAnsi="Times New Roman"/>
          <w:sz w:val="24"/>
          <w:szCs w:val="24"/>
        </w:rPr>
        <w:t xml:space="preserve">kohta käesoleva paragrahvi lõikes 2 sätestatud </w:t>
      </w:r>
      <w:r w:rsidRPr="008971DB">
        <w:rPr>
          <w:rFonts w:ascii="Times New Roman" w:hAnsi="Times New Roman"/>
          <w:sz w:val="24"/>
          <w:szCs w:val="24"/>
        </w:rPr>
        <w:t>andmed;</w:t>
      </w:r>
    </w:p>
    <w:p w14:paraId="10278EC8" w14:textId="7C0C54A4" w:rsidR="00F96ED8" w:rsidRPr="008971DB" w:rsidRDefault="00F96ED8" w:rsidP="008971DB">
      <w:pPr>
        <w:pStyle w:val="Vahedeta"/>
        <w:jc w:val="both"/>
        <w:rPr>
          <w:rFonts w:ascii="Times New Roman" w:hAnsi="Times New Roman"/>
          <w:sz w:val="24"/>
          <w:szCs w:val="24"/>
        </w:rPr>
      </w:pPr>
      <w:r w:rsidRPr="008971DB">
        <w:rPr>
          <w:rFonts w:ascii="Times New Roman" w:hAnsi="Times New Roman"/>
          <w:sz w:val="24"/>
          <w:szCs w:val="24"/>
        </w:rPr>
        <w:t>2) soovitud uus isikunimi;</w:t>
      </w:r>
    </w:p>
    <w:p w14:paraId="372BDA36" w14:textId="22E3BEF6" w:rsidR="00807EE4" w:rsidRPr="008971DB" w:rsidRDefault="00603281" w:rsidP="00807EE4">
      <w:pPr>
        <w:pStyle w:val="Vahedeta"/>
        <w:jc w:val="both"/>
        <w:rPr>
          <w:rFonts w:ascii="Times New Roman" w:hAnsi="Times New Roman"/>
          <w:sz w:val="24"/>
          <w:szCs w:val="24"/>
        </w:rPr>
      </w:pPr>
      <w:r>
        <w:rPr>
          <w:rFonts w:ascii="Times New Roman" w:hAnsi="Times New Roman"/>
          <w:sz w:val="24"/>
          <w:szCs w:val="24"/>
        </w:rPr>
        <w:t>3</w:t>
      </w:r>
      <w:r w:rsidR="00807EE4" w:rsidRPr="008971DB">
        <w:rPr>
          <w:rFonts w:ascii="Times New Roman" w:hAnsi="Times New Roman"/>
          <w:sz w:val="24"/>
          <w:szCs w:val="24"/>
        </w:rPr>
        <w:t>)</w:t>
      </w:r>
      <w:r w:rsidR="00407AC1">
        <w:rPr>
          <w:rFonts w:ascii="Times New Roman" w:hAnsi="Times New Roman"/>
          <w:sz w:val="24"/>
          <w:szCs w:val="24"/>
        </w:rPr>
        <w:t xml:space="preserve"> </w:t>
      </w:r>
      <w:r w:rsidR="00F00573">
        <w:rPr>
          <w:rFonts w:ascii="Times New Roman" w:hAnsi="Times New Roman"/>
          <w:sz w:val="24"/>
          <w:szCs w:val="24"/>
        </w:rPr>
        <w:t xml:space="preserve">avaldaja </w:t>
      </w:r>
      <w:r w:rsidR="00807EE4" w:rsidRPr="008971DB">
        <w:rPr>
          <w:rFonts w:ascii="Times New Roman" w:hAnsi="Times New Roman"/>
          <w:sz w:val="24"/>
          <w:szCs w:val="24"/>
        </w:rPr>
        <w:t>kontaktandmed;</w:t>
      </w:r>
    </w:p>
    <w:p w14:paraId="4BC3EFEB" w14:textId="341F26B0" w:rsidR="00662540" w:rsidRPr="008971DB" w:rsidRDefault="00603281" w:rsidP="008971DB">
      <w:pPr>
        <w:pStyle w:val="Vahedeta"/>
        <w:jc w:val="both"/>
        <w:rPr>
          <w:rFonts w:ascii="Times New Roman" w:hAnsi="Times New Roman"/>
          <w:sz w:val="24"/>
          <w:szCs w:val="24"/>
        </w:rPr>
      </w:pPr>
      <w:r>
        <w:rPr>
          <w:rFonts w:ascii="Times New Roman" w:hAnsi="Times New Roman"/>
          <w:sz w:val="24"/>
          <w:szCs w:val="24"/>
        </w:rPr>
        <w:t>4</w:t>
      </w:r>
      <w:r w:rsidR="00662540" w:rsidRPr="008971DB">
        <w:rPr>
          <w:rFonts w:ascii="Times New Roman" w:hAnsi="Times New Roman"/>
          <w:sz w:val="24"/>
          <w:szCs w:val="24"/>
        </w:rPr>
        <w:t xml:space="preserve">) </w:t>
      </w:r>
      <w:r w:rsidR="00F96ED8" w:rsidRPr="008971DB">
        <w:rPr>
          <w:rFonts w:ascii="Times New Roman" w:hAnsi="Times New Roman"/>
          <w:sz w:val="24"/>
          <w:szCs w:val="24"/>
        </w:rPr>
        <w:t>käesolevas seaduses märgitud juhtudel hooldusõigusliku</w:t>
      </w:r>
      <w:r w:rsidR="00662540" w:rsidRPr="008971DB">
        <w:rPr>
          <w:rFonts w:ascii="Times New Roman" w:hAnsi="Times New Roman"/>
          <w:sz w:val="24"/>
          <w:szCs w:val="24"/>
        </w:rPr>
        <w:t xml:space="preserve"> vanema või eestkostja</w:t>
      </w:r>
      <w:r w:rsidR="00AC3953">
        <w:rPr>
          <w:rFonts w:ascii="Times New Roman" w:hAnsi="Times New Roman"/>
          <w:sz w:val="24"/>
          <w:szCs w:val="24"/>
        </w:rPr>
        <w:t xml:space="preserve"> isikunimi</w:t>
      </w:r>
      <w:r w:rsidR="00366167">
        <w:rPr>
          <w:rFonts w:ascii="Times New Roman" w:hAnsi="Times New Roman"/>
          <w:sz w:val="24"/>
          <w:szCs w:val="24"/>
        </w:rPr>
        <w:t>;</w:t>
      </w:r>
      <w:r w:rsidR="00AC3953">
        <w:rPr>
          <w:rFonts w:ascii="Times New Roman" w:hAnsi="Times New Roman"/>
          <w:sz w:val="24"/>
          <w:szCs w:val="24"/>
        </w:rPr>
        <w:t xml:space="preserve"> isikukood</w:t>
      </w:r>
      <w:r w:rsidR="00D57F2E">
        <w:rPr>
          <w:rFonts w:ascii="Times New Roman" w:hAnsi="Times New Roman"/>
          <w:sz w:val="24"/>
          <w:szCs w:val="24"/>
        </w:rPr>
        <w:t>,</w:t>
      </w:r>
      <w:r w:rsidR="00AC3953">
        <w:rPr>
          <w:rFonts w:ascii="Times New Roman" w:hAnsi="Times New Roman"/>
          <w:sz w:val="24"/>
          <w:szCs w:val="24"/>
        </w:rPr>
        <w:t xml:space="preserve"> kontakt</w:t>
      </w:r>
      <w:r w:rsidR="00662540" w:rsidRPr="008971DB">
        <w:rPr>
          <w:rFonts w:ascii="Times New Roman" w:hAnsi="Times New Roman"/>
          <w:sz w:val="24"/>
          <w:szCs w:val="24"/>
        </w:rPr>
        <w:t>andmed</w:t>
      </w:r>
      <w:r w:rsidR="00D57F2E">
        <w:rPr>
          <w:rFonts w:ascii="Times New Roman" w:hAnsi="Times New Roman"/>
          <w:sz w:val="24"/>
          <w:szCs w:val="24"/>
        </w:rPr>
        <w:t xml:space="preserve"> ja nõusoleku andmed</w:t>
      </w:r>
      <w:r w:rsidR="00662540" w:rsidRPr="008971DB">
        <w:rPr>
          <w:rFonts w:ascii="Times New Roman" w:hAnsi="Times New Roman"/>
          <w:sz w:val="24"/>
          <w:szCs w:val="24"/>
        </w:rPr>
        <w:t>;</w:t>
      </w:r>
    </w:p>
    <w:p w14:paraId="577ABAC2" w14:textId="1621AB4D" w:rsidR="00662540" w:rsidRPr="008971DB" w:rsidRDefault="00603281" w:rsidP="008971DB">
      <w:pPr>
        <w:pStyle w:val="Vahedeta"/>
        <w:jc w:val="both"/>
        <w:rPr>
          <w:rFonts w:ascii="Times New Roman" w:hAnsi="Times New Roman"/>
          <w:sz w:val="24"/>
          <w:szCs w:val="24"/>
        </w:rPr>
      </w:pPr>
      <w:r>
        <w:rPr>
          <w:rFonts w:ascii="Times New Roman" w:hAnsi="Times New Roman"/>
          <w:sz w:val="24"/>
          <w:szCs w:val="24"/>
        </w:rPr>
        <w:t>5</w:t>
      </w:r>
      <w:r w:rsidR="00662540" w:rsidRPr="008971DB">
        <w:rPr>
          <w:rFonts w:ascii="Times New Roman" w:hAnsi="Times New Roman"/>
          <w:sz w:val="24"/>
          <w:szCs w:val="24"/>
        </w:rPr>
        <w:t>) käesolevas seaduses märgitud juhtudel isikunime muutmise põhjus</w:t>
      </w:r>
      <w:r w:rsidR="00366167">
        <w:rPr>
          <w:rFonts w:ascii="Times New Roman" w:hAnsi="Times New Roman"/>
          <w:sz w:val="24"/>
          <w:szCs w:val="24"/>
        </w:rPr>
        <w:t>;</w:t>
      </w:r>
    </w:p>
    <w:p w14:paraId="49550A0F" w14:textId="0DA8110C" w:rsidR="00662540" w:rsidRPr="00407AC1" w:rsidRDefault="00603281" w:rsidP="008971DB">
      <w:pPr>
        <w:pStyle w:val="Vahedeta"/>
        <w:jc w:val="both"/>
        <w:rPr>
          <w:rFonts w:ascii="Times New Roman" w:hAnsi="Times New Roman"/>
          <w:sz w:val="24"/>
          <w:szCs w:val="24"/>
        </w:rPr>
      </w:pPr>
      <w:r>
        <w:rPr>
          <w:rFonts w:ascii="Times New Roman" w:hAnsi="Times New Roman"/>
          <w:sz w:val="24"/>
          <w:szCs w:val="24"/>
        </w:rPr>
        <w:t>6</w:t>
      </w:r>
      <w:r w:rsidR="00662540" w:rsidRPr="008971DB">
        <w:rPr>
          <w:rFonts w:ascii="Times New Roman" w:hAnsi="Times New Roman"/>
          <w:sz w:val="24"/>
          <w:szCs w:val="24"/>
        </w:rPr>
        <w:t>) käesolevas seaduses märgitud juhtudel isikunime valiku selgitus</w:t>
      </w:r>
      <w:r w:rsidR="00366167">
        <w:rPr>
          <w:rFonts w:ascii="Times New Roman" w:hAnsi="Times New Roman"/>
          <w:sz w:val="24"/>
          <w:szCs w:val="24"/>
        </w:rPr>
        <w:t>;</w:t>
      </w:r>
    </w:p>
    <w:p w14:paraId="3E41B3DA" w14:textId="407C82AC" w:rsidR="00E21826" w:rsidRDefault="00603281" w:rsidP="00E21826">
      <w:pPr>
        <w:pStyle w:val="Vahedeta"/>
        <w:jc w:val="both"/>
        <w:rPr>
          <w:rFonts w:ascii="Times New Roman" w:hAnsi="Times New Roman"/>
          <w:sz w:val="24"/>
          <w:szCs w:val="24"/>
        </w:rPr>
      </w:pPr>
      <w:r>
        <w:rPr>
          <w:rFonts w:ascii="Times New Roman" w:hAnsi="Times New Roman"/>
          <w:sz w:val="24"/>
          <w:szCs w:val="24"/>
        </w:rPr>
        <w:t>7</w:t>
      </w:r>
      <w:r w:rsidR="00E21826" w:rsidRPr="008971DB">
        <w:rPr>
          <w:rFonts w:ascii="Times New Roman" w:hAnsi="Times New Roman"/>
          <w:sz w:val="24"/>
          <w:szCs w:val="24"/>
        </w:rPr>
        <w:t xml:space="preserve">) nime muutmist tõendava </w:t>
      </w:r>
      <w:r w:rsidR="001008FF">
        <w:rPr>
          <w:rFonts w:ascii="Times New Roman" w:hAnsi="Times New Roman"/>
          <w:sz w:val="24"/>
          <w:szCs w:val="24"/>
        </w:rPr>
        <w:t>rahvastikuregistri väljavõtte</w:t>
      </w:r>
      <w:r w:rsidR="00182DCC">
        <w:rPr>
          <w:rFonts w:ascii="Times New Roman" w:hAnsi="Times New Roman"/>
          <w:sz w:val="24"/>
          <w:szCs w:val="24"/>
        </w:rPr>
        <w:t xml:space="preserve"> </w:t>
      </w:r>
      <w:r w:rsidR="00E21826" w:rsidRPr="008971DB">
        <w:rPr>
          <w:rFonts w:ascii="Times New Roman" w:hAnsi="Times New Roman"/>
          <w:sz w:val="24"/>
          <w:szCs w:val="24"/>
        </w:rPr>
        <w:t>kättesaamise viis.</w:t>
      </w:r>
    </w:p>
    <w:p w14:paraId="03ADE1F0" w14:textId="77777777" w:rsidR="005903C2" w:rsidRPr="008971DB" w:rsidRDefault="005903C2" w:rsidP="008971DB">
      <w:pPr>
        <w:pStyle w:val="Vahedeta"/>
        <w:jc w:val="both"/>
        <w:rPr>
          <w:rFonts w:ascii="Times New Roman" w:hAnsi="Times New Roman"/>
          <w:sz w:val="24"/>
          <w:szCs w:val="24"/>
        </w:rPr>
      </w:pPr>
    </w:p>
    <w:p w14:paraId="40C16CC2" w14:textId="3D6CF63E" w:rsidR="005903C2" w:rsidRPr="008971DB" w:rsidRDefault="005903C2" w:rsidP="008971DB">
      <w:pPr>
        <w:pStyle w:val="Vahedeta"/>
        <w:jc w:val="both"/>
        <w:rPr>
          <w:rFonts w:ascii="Times New Roman" w:hAnsi="Times New Roman"/>
          <w:sz w:val="24"/>
          <w:szCs w:val="24"/>
        </w:rPr>
      </w:pPr>
      <w:r w:rsidRPr="008971DB">
        <w:rPr>
          <w:rFonts w:ascii="Times New Roman" w:hAnsi="Times New Roman"/>
          <w:sz w:val="24"/>
          <w:szCs w:val="24"/>
        </w:rPr>
        <w:t>(</w:t>
      </w:r>
      <w:r w:rsidR="00F96ED8" w:rsidRPr="008971DB">
        <w:rPr>
          <w:rFonts w:ascii="Times New Roman" w:hAnsi="Times New Roman"/>
          <w:sz w:val="24"/>
          <w:szCs w:val="24"/>
        </w:rPr>
        <w:t>2</w:t>
      </w:r>
      <w:r w:rsidRPr="008971DB">
        <w:rPr>
          <w:rFonts w:ascii="Times New Roman" w:hAnsi="Times New Roman"/>
          <w:sz w:val="24"/>
          <w:szCs w:val="24"/>
        </w:rPr>
        <w:t>) Nime muuta sooviv</w:t>
      </w:r>
      <w:r w:rsidR="00312275" w:rsidRPr="008971DB">
        <w:rPr>
          <w:rFonts w:ascii="Times New Roman" w:hAnsi="Times New Roman"/>
          <w:sz w:val="24"/>
          <w:szCs w:val="24"/>
        </w:rPr>
        <w:t>a</w:t>
      </w:r>
      <w:r w:rsidRPr="008971DB">
        <w:rPr>
          <w:rFonts w:ascii="Times New Roman" w:hAnsi="Times New Roman"/>
          <w:sz w:val="24"/>
          <w:szCs w:val="24"/>
        </w:rPr>
        <w:t xml:space="preserve"> isik</w:t>
      </w:r>
      <w:r w:rsidR="00312275" w:rsidRPr="008971DB">
        <w:rPr>
          <w:rFonts w:ascii="Times New Roman" w:hAnsi="Times New Roman"/>
          <w:sz w:val="24"/>
          <w:szCs w:val="24"/>
        </w:rPr>
        <w:t>u</w:t>
      </w:r>
      <w:r w:rsidR="00D31C78">
        <w:rPr>
          <w:rFonts w:ascii="Times New Roman" w:hAnsi="Times New Roman"/>
          <w:sz w:val="24"/>
          <w:szCs w:val="24"/>
        </w:rPr>
        <w:t xml:space="preserve"> </w:t>
      </w:r>
      <w:r w:rsidR="00312275" w:rsidRPr="008971DB">
        <w:rPr>
          <w:rFonts w:ascii="Times New Roman" w:hAnsi="Times New Roman"/>
          <w:sz w:val="24"/>
          <w:szCs w:val="24"/>
        </w:rPr>
        <w:t xml:space="preserve">kohta </w:t>
      </w:r>
      <w:r w:rsidR="00BD7C23">
        <w:rPr>
          <w:rFonts w:ascii="Times New Roman" w:hAnsi="Times New Roman"/>
          <w:sz w:val="24"/>
          <w:szCs w:val="24"/>
        </w:rPr>
        <w:t>esitatakse</w:t>
      </w:r>
      <w:r w:rsidR="00BD7C23" w:rsidRPr="008971DB">
        <w:rPr>
          <w:rFonts w:ascii="Times New Roman" w:hAnsi="Times New Roman"/>
          <w:sz w:val="24"/>
          <w:szCs w:val="24"/>
        </w:rPr>
        <w:t xml:space="preserve"> </w:t>
      </w:r>
      <w:r w:rsidR="00D31C78">
        <w:rPr>
          <w:rFonts w:ascii="Times New Roman" w:hAnsi="Times New Roman"/>
          <w:sz w:val="24"/>
          <w:szCs w:val="24"/>
        </w:rPr>
        <w:t>avalduses</w:t>
      </w:r>
      <w:r w:rsidRPr="008971DB">
        <w:rPr>
          <w:rFonts w:ascii="Times New Roman" w:hAnsi="Times New Roman"/>
          <w:sz w:val="24"/>
          <w:szCs w:val="24"/>
        </w:rPr>
        <w:t xml:space="preserve"> järgmised andmed: </w:t>
      </w:r>
    </w:p>
    <w:p w14:paraId="57762DA2" w14:textId="5ED0609E" w:rsidR="005903C2" w:rsidRPr="008971DB" w:rsidRDefault="005903C2" w:rsidP="008971DB">
      <w:pPr>
        <w:pStyle w:val="Vahedeta"/>
        <w:jc w:val="both"/>
        <w:rPr>
          <w:rFonts w:ascii="Times New Roman" w:hAnsi="Times New Roman"/>
          <w:sz w:val="24"/>
          <w:szCs w:val="24"/>
        </w:rPr>
      </w:pPr>
      <w:r w:rsidRPr="008971DB">
        <w:rPr>
          <w:rFonts w:ascii="Times New Roman" w:hAnsi="Times New Roman"/>
          <w:sz w:val="24"/>
          <w:szCs w:val="24"/>
        </w:rPr>
        <w:t>1)</w:t>
      </w:r>
      <w:r w:rsidR="00407AC1">
        <w:rPr>
          <w:rFonts w:ascii="Times New Roman" w:hAnsi="Times New Roman"/>
          <w:sz w:val="24"/>
          <w:szCs w:val="24"/>
        </w:rPr>
        <w:t xml:space="preserve"> </w:t>
      </w:r>
      <w:r w:rsidRPr="008971DB">
        <w:rPr>
          <w:rFonts w:ascii="Times New Roman" w:hAnsi="Times New Roman"/>
          <w:sz w:val="24"/>
          <w:szCs w:val="24"/>
        </w:rPr>
        <w:t>isikunimi;</w:t>
      </w:r>
    </w:p>
    <w:p w14:paraId="6BC193EA" w14:textId="4DF708C7" w:rsidR="005903C2" w:rsidRPr="008971DB" w:rsidRDefault="005903C2" w:rsidP="008971DB">
      <w:pPr>
        <w:pStyle w:val="Vahedeta"/>
        <w:jc w:val="both"/>
        <w:rPr>
          <w:rFonts w:ascii="Times New Roman" w:hAnsi="Times New Roman"/>
          <w:sz w:val="24"/>
          <w:szCs w:val="24"/>
        </w:rPr>
      </w:pPr>
      <w:r w:rsidRPr="008971DB">
        <w:rPr>
          <w:rFonts w:ascii="Times New Roman" w:hAnsi="Times New Roman"/>
          <w:sz w:val="24"/>
          <w:szCs w:val="24"/>
        </w:rPr>
        <w:t>2)</w:t>
      </w:r>
      <w:r w:rsidR="00407AC1">
        <w:rPr>
          <w:rFonts w:ascii="Times New Roman" w:hAnsi="Times New Roman"/>
          <w:sz w:val="24"/>
          <w:szCs w:val="24"/>
        </w:rPr>
        <w:t xml:space="preserve"> </w:t>
      </w:r>
      <w:r w:rsidRPr="008971DB">
        <w:rPr>
          <w:rFonts w:ascii="Times New Roman" w:hAnsi="Times New Roman"/>
          <w:sz w:val="24"/>
          <w:szCs w:val="24"/>
        </w:rPr>
        <w:t>isikukood;</w:t>
      </w:r>
    </w:p>
    <w:p w14:paraId="7C545FB5" w14:textId="5F032D81" w:rsidR="005903C2" w:rsidRPr="008971DB" w:rsidRDefault="005903C2" w:rsidP="008971DB">
      <w:pPr>
        <w:pStyle w:val="Vahedeta"/>
        <w:jc w:val="both"/>
        <w:rPr>
          <w:rFonts w:ascii="Times New Roman" w:hAnsi="Times New Roman"/>
          <w:sz w:val="24"/>
          <w:szCs w:val="24"/>
        </w:rPr>
      </w:pPr>
      <w:r w:rsidRPr="008971DB">
        <w:rPr>
          <w:rFonts w:ascii="Times New Roman" w:hAnsi="Times New Roman"/>
          <w:sz w:val="24"/>
          <w:szCs w:val="24"/>
        </w:rPr>
        <w:t>3)</w:t>
      </w:r>
      <w:r w:rsidR="00407AC1">
        <w:rPr>
          <w:rFonts w:ascii="Times New Roman" w:hAnsi="Times New Roman"/>
          <w:sz w:val="24"/>
          <w:szCs w:val="24"/>
        </w:rPr>
        <w:t xml:space="preserve"> </w:t>
      </w:r>
      <w:r w:rsidRPr="008971DB">
        <w:rPr>
          <w:rFonts w:ascii="Times New Roman" w:hAnsi="Times New Roman"/>
          <w:sz w:val="24"/>
          <w:szCs w:val="24"/>
        </w:rPr>
        <w:t>kodakondsus;</w:t>
      </w:r>
    </w:p>
    <w:p w14:paraId="4BE88B94" w14:textId="4499F113" w:rsidR="005903C2" w:rsidRPr="008971DB" w:rsidRDefault="005903C2" w:rsidP="008971DB">
      <w:pPr>
        <w:pStyle w:val="Vahedeta"/>
        <w:jc w:val="both"/>
        <w:rPr>
          <w:rFonts w:ascii="Times New Roman" w:hAnsi="Times New Roman"/>
          <w:sz w:val="24"/>
          <w:szCs w:val="24"/>
        </w:rPr>
      </w:pPr>
      <w:r w:rsidRPr="008971DB">
        <w:rPr>
          <w:rFonts w:ascii="Times New Roman" w:hAnsi="Times New Roman"/>
          <w:sz w:val="24"/>
          <w:szCs w:val="24"/>
        </w:rPr>
        <w:t>4)</w:t>
      </w:r>
      <w:r w:rsidR="00407AC1">
        <w:rPr>
          <w:rFonts w:ascii="Times New Roman" w:hAnsi="Times New Roman"/>
          <w:sz w:val="24"/>
          <w:szCs w:val="24"/>
        </w:rPr>
        <w:t xml:space="preserve"> </w:t>
      </w:r>
      <w:r w:rsidRPr="008971DB">
        <w:rPr>
          <w:rFonts w:ascii="Times New Roman" w:hAnsi="Times New Roman"/>
          <w:sz w:val="24"/>
          <w:szCs w:val="24"/>
        </w:rPr>
        <w:t>elukoht;</w:t>
      </w:r>
    </w:p>
    <w:p w14:paraId="333F8B1A" w14:textId="189B1C1C" w:rsidR="005903C2" w:rsidRPr="008971DB" w:rsidRDefault="005903C2" w:rsidP="008971DB">
      <w:pPr>
        <w:pStyle w:val="Vahedeta"/>
        <w:jc w:val="both"/>
        <w:rPr>
          <w:rFonts w:ascii="Times New Roman" w:hAnsi="Times New Roman"/>
          <w:sz w:val="24"/>
          <w:szCs w:val="24"/>
        </w:rPr>
      </w:pPr>
      <w:r w:rsidRPr="008971DB">
        <w:rPr>
          <w:rFonts w:ascii="Times New Roman" w:hAnsi="Times New Roman"/>
          <w:sz w:val="24"/>
          <w:szCs w:val="24"/>
        </w:rPr>
        <w:t>5)</w:t>
      </w:r>
      <w:r w:rsidR="00407AC1">
        <w:rPr>
          <w:rFonts w:ascii="Times New Roman" w:hAnsi="Times New Roman"/>
          <w:sz w:val="24"/>
          <w:szCs w:val="24"/>
        </w:rPr>
        <w:t xml:space="preserve"> </w:t>
      </w:r>
      <w:r w:rsidRPr="008971DB">
        <w:rPr>
          <w:rFonts w:ascii="Times New Roman" w:hAnsi="Times New Roman"/>
          <w:sz w:val="24"/>
          <w:szCs w:val="24"/>
        </w:rPr>
        <w:t>rahvus;</w:t>
      </w:r>
    </w:p>
    <w:p w14:paraId="27C83239" w14:textId="2DE985E4" w:rsidR="005903C2" w:rsidRPr="008971DB" w:rsidRDefault="005903C2" w:rsidP="008971DB">
      <w:pPr>
        <w:pStyle w:val="Vahedeta"/>
        <w:jc w:val="both"/>
        <w:rPr>
          <w:rFonts w:ascii="Times New Roman" w:hAnsi="Times New Roman"/>
          <w:sz w:val="24"/>
          <w:szCs w:val="24"/>
        </w:rPr>
      </w:pPr>
      <w:r w:rsidRPr="008971DB">
        <w:rPr>
          <w:rFonts w:ascii="Times New Roman" w:hAnsi="Times New Roman"/>
          <w:sz w:val="24"/>
          <w:szCs w:val="24"/>
        </w:rPr>
        <w:t>6)</w:t>
      </w:r>
      <w:r w:rsidR="00407AC1">
        <w:rPr>
          <w:rFonts w:ascii="Times New Roman" w:hAnsi="Times New Roman"/>
          <w:sz w:val="24"/>
          <w:szCs w:val="24"/>
        </w:rPr>
        <w:t xml:space="preserve"> </w:t>
      </w:r>
      <w:r w:rsidRPr="008971DB">
        <w:rPr>
          <w:rFonts w:ascii="Times New Roman" w:hAnsi="Times New Roman"/>
          <w:sz w:val="24"/>
          <w:szCs w:val="24"/>
        </w:rPr>
        <w:t>emakeel;</w:t>
      </w:r>
    </w:p>
    <w:p w14:paraId="463B7D03" w14:textId="1F780B2E" w:rsidR="005903C2" w:rsidRPr="008971DB" w:rsidRDefault="005903C2" w:rsidP="008971DB">
      <w:pPr>
        <w:pStyle w:val="Vahedeta"/>
        <w:jc w:val="both"/>
        <w:rPr>
          <w:rFonts w:ascii="Times New Roman" w:hAnsi="Times New Roman"/>
          <w:sz w:val="24"/>
          <w:szCs w:val="24"/>
        </w:rPr>
      </w:pPr>
      <w:r w:rsidRPr="008971DB">
        <w:rPr>
          <w:rFonts w:ascii="Times New Roman" w:hAnsi="Times New Roman"/>
          <w:sz w:val="24"/>
          <w:szCs w:val="24"/>
        </w:rPr>
        <w:t>7)</w:t>
      </w:r>
      <w:r w:rsidR="00407AC1">
        <w:rPr>
          <w:rFonts w:ascii="Times New Roman" w:hAnsi="Times New Roman"/>
          <w:sz w:val="24"/>
          <w:szCs w:val="24"/>
        </w:rPr>
        <w:t xml:space="preserve"> </w:t>
      </w:r>
      <w:r w:rsidRPr="008971DB">
        <w:rPr>
          <w:rFonts w:ascii="Times New Roman" w:hAnsi="Times New Roman"/>
          <w:sz w:val="24"/>
          <w:szCs w:val="24"/>
        </w:rPr>
        <w:t>kõrgeim omandatud haridustase</w:t>
      </w:r>
      <w:r w:rsidR="007D65DD">
        <w:rPr>
          <w:rFonts w:ascii="Times New Roman" w:hAnsi="Times New Roman"/>
          <w:sz w:val="24"/>
          <w:szCs w:val="24"/>
        </w:rPr>
        <w:t>.</w:t>
      </w:r>
    </w:p>
    <w:p w14:paraId="73F02324" w14:textId="0DC46788" w:rsidR="005903C2" w:rsidRPr="008971DB" w:rsidRDefault="005903C2" w:rsidP="008971DB">
      <w:pPr>
        <w:pStyle w:val="Vahedeta"/>
        <w:jc w:val="both"/>
        <w:rPr>
          <w:rFonts w:ascii="Times New Roman" w:hAnsi="Times New Roman"/>
          <w:sz w:val="24"/>
          <w:szCs w:val="24"/>
        </w:rPr>
      </w:pPr>
    </w:p>
    <w:p w14:paraId="75C36374" w14:textId="42D18976" w:rsidR="005903C2" w:rsidRPr="008971DB" w:rsidRDefault="005903C2" w:rsidP="008971DB">
      <w:pPr>
        <w:pStyle w:val="Vahedeta"/>
        <w:jc w:val="both"/>
        <w:rPr>
          <w:rFonts w:ascii="Times New Roman" w:hAnsi="Times New Roman"/>
          <w:sz w:val="24"/>
          <w:szCs w:val="24"/>
        </w:rPr>
      </w:pPr>
      <w:r w:rsidRPr="008971DB">
        <w:rPr>
          <w:rFonts w:ascii="Times New Roman" w:hAnsi="Times New Roman"/>
          <w:sz w:val="24"/>
          <w:szCs w:val="24"/>
        </w:rPr>
        <w:t>(</w:t>
      </w:r>
      <w:r w:rsidR="00AC3953">
        <w:rPr>
          <w:rFonts w:ascii="Times New Roman" w:hAnsi="Times New Roman"/>
          <w:sz w:val="24"/>
          <w:szCs w:val="24"/>
        </w:rPr>
        <w:t>3</w:t>
      </w:r>
      <w:r w:rsidRPr="008971DB">
        <w:rPr>
          <w:rFonts w:ascii="Times New Roman" w:hAnsi="Times New Roman"/>
          <w:sz w:val="24"/>
          <w:szCs w:val="24"/>
        </w:rPr>
        <w:t xml:space="preserve">) Kui piiratud teovõimega isiku isikunime muutmise </w:t>
      </w:r>
      <w:r w:rsidR="00D31C78">
        <w:rPr>
          <w:rFonts w:ascii="Times New Roman" w:hAnsi="Times New Roman"/>
          <w:sz w:val="24"/>
          <w:szCs w:val="24"/>
        </w:rPr>
        <w:t>avaldus</w:t>
      </w:r>
      <w:r w:rsidRPr="008971DB">
        <w:rPr>
          <w:rFonts w:ascii="Times New Roman" w:hAnsi="Times New Roman"/>
          <w:sz w:val="24"/>
          <w:szCs w:val="24"/>
        </w:rPr>
        <w:t xml:space="preserve"> esitatakse Eesti välisesinduses, selgitab piiratud teovõimega isiku arvamuse välja:</w:t>
      </w:r>
    </w:p>
    <w:p w14:paraId="63CB4230" w14:textId="68E4A746" w:rsidR="005903C2" w:rsidRPr="008971DB" w:rsidRDefault="005903C2" w:rsidP="008971DB">
      <w:pPr>
        <w:pStyle w:val="Vahedeta"/>
        <w:jc w:val="both"/>
        <w:rPr>
          <w:rFonts w:ascii="Times New Roman" w:hAnsi="Times New Roman"/>
          <w:sz w:val="24"/>
          <w:szCs w:val="24"/>
        </w:rPr>
      </w:pPr>
      <w:r w:rsidRPr="008971DB">
        <w:rPr>
          <w:rFonts w:ascii="Times New Roman" w:hAnsi="Times New Roman"/>
          <w:sz w:val="24"/>
          <w:szCs w:val="24"/>
        </w:rPr>
        <w:t>1)</w:t>
      </w:r>
      <w:r w:rsidR="00407AC1">
        <w:rPr>
          <w:rFonts w:ascii="Times New Roman" w:hAnsi="Times New Roman"/>
          <w:sz w:val="24"/>
          <w:szCs w:val="24"/>
        </w:rPr>
        <w:t xml:space="preserve"> </w:t>
      </w:r>
      <w:r w:rsidRPr="008971DB">
        <w:rPr>
          <w:rFonts w:ascii="Times New Roman" w:hAnsi="Times New Roman"/>
          <w:sz w:val="24"/>
          <w:szCs w:val="24"/>
        </w:rPr>
        <w:t>sama välisesinduse konsulaarametnik, kui piiratud teovõimega isik asub selles välisriigis;</w:t>
      </w:r>
    </w:p>
    <w:p w14:paraId="07B71EC2" w14:textId="2FD78583" w:rsidR="005903C2" w:rsidRPr="008971DB" w:rsidRDefault="005903C2" w:rsidP="008971DB">
      <w:pPr>
        <w:pStyle w:val="Vahedeta"/>
        <w:jc w:val="both"/>
        <w:rPr>
          <w:rFonts w:ascii="Times New Roman" w:hAnsi="Times New Roman"/>
          <w:sz w:val="24"/>
          <w:szCs w:val="24"/>
        </w:rPr>
      </w:pPr>
      <w:r w:rsidRPr="008971DB">
        <w:rPr>
          <w:rFonts w:ascii="Times New Roman" w:hAnsi="Times New Roman"/>
          <w:sz w:val="24"/>
          <w:szCs w:val="24"/>
        </w:rPr>
        <w:t>2)</w:t>
      </w:r>
      <w:r w:rsidR="00407AC1">
        <w:rPr>
          <w:rFonts w:ascii="Times New Roman" w:hAnsi="Times New Roman"/>
          <w:sz w:val="24"/>
          <w:szCs w:val="24"/>
        </w:rPr>
        <w:t xml:space="preserve"> </w:t>
      </w:r>
      <w:r w:rsidR="00D31C78">
        <w:rPr>
          <w:rFonts w:ascii="Times New Roman" w:hAnsi="Times New Roman"/>
          <w:sz w:val="24"/>
          <w:szCs w:val="24"/>
        </w:rPr>
        <w:t>avaldust</w:t>
      </w:r>
      <w:r w:rsidR="00DB2D15" w:rsidRPr="008971DB">
        <w:rPr>
          <w:rFonts w:ascii="Times New Roman" w:hAnsi="Times New Roman"/>
          <w:sz w:val="24"/>
          <w:szCs w:val="24"/>
        </w:rPr>
        <w:t xml:space="preserve"> menetlev </w:t>
      </w:r>
      <w:r w:rsidR="00D6349B">
        <w:rPr>
          <w:rFonts w:ascii="Times New Roman" w:hAnsi="Times New Roman"/>
          <w:sz w:val="24"/>
          <w:szCs w:val="24"/>
        </w:rPr>
        <w:t>pädev kohalik omavalitsus</w:t>
      </w:r>
      <w:r w:rsidRPr="008971DB">
        <w:rPr>
          <w:rFonts w:ascii="Times New Roman" w:hAnsi="Times New Roman"/>
          <w:sz w:val="24"/>
          <w:szCs w:val="24"/>
        </w:rPr>
        <w:t>, kui piiratud teovõimega isik asub Eestis.</w:t>
      </w:r>
    </w:p>
    <w:p w14:paraId="2F41894C" w14:textId="77777777" w:rsidR="00F62ED0" w:rsidRPr="008971DB" w:rsidRDefault="00F62ED0" w:rsidP="008971DB">
      <w:pPr>
        <w:pStyle w:val="Vahedeta"/>
        <w:jc w:val="both"/>
        <w:rPr>
          <w:rFonts w:ascii="Times New Roman" w:hAnsi="Times New Roman"/>
          <w:sz w:val="24"/>
          <w:szCs w:val="24"/>
        </w:rPr>
      </w:pPr>
    </w:p>
    <w:p w14:paraId="6AA21D06" w14:textId="346CF118" w:rsidR="005903C2" w:rsidRDefault="00F62ED0" w:rsidP="008971DB">
      <w:pPr>
        <w:spacing w:after="0" w:line="240" w:lineRule="auto"/>
        <w:jc w:val="both"/>
        <w:rPr>
          <w:rFonts w:ascii="Times New Roman" w:hAnsi="Times New Roman"/>
          <w:sz w:val="24"/>
          <w:szCs w:val="24"/>
        </w:rPr>
      </w:pPr>
      <w:r w:rsidRPr="23CB4A94">
        <w:rPr>
          <w:rFonts w:ascii="Times New Roman" w:hAnsi="Times New Roman"/>
          <w:sz w:val="24"/>
          <w:szCs w:val="24"/>
        </w:rPr>
        <w:t>(</w:t>
      </w:r>
      <w:r w:rsidR="00AC3953" w:rsidRPr="23CB4A94">
        <w:rPr>
          <w:rFonts w:ascii="Times New Roman" w:hAnsi="Times New Roman"/>
          <w:sz w:val="24"/>
          <w:szCs w:val="24"/>
        </w:rPr>
        <w:t>4</w:t>
      </w:r>
      <w:r w:rsidRPr="23CB4A94">
        <w:rPr>
          <w:rFonts w:ascii="Times New Roman" w:hAnsi="Times New Roman"/>
          <w:sz w:val="24"/>
          <w:szCs w:val="24"/>
        </w:rPr>
        <w:t>) Käesoleva paragrahvi lõike 2 punktides 5–7 nimetatud andmete esitamine on kohustuslik nende rahvastikuregistrist puudumisel või kui haridustase on võrreldes rahvastikuregistrisse kantuga muutunud</w:t>
      </w:r>
      <w:r w:rsidR="00F154AA" w:rsidRPr="23CB4A94">
        <w:rPr>
          <w:rFonts w:ascii="Times New Roman" w:hAnsi="Times New Roman"/>
          <w:sz w:val="24"/>
          <w:szCs w:val="24"/>
        </w:rPr>
        <w:t>.</w:t>
      </w:r>
      <w:r w:rsidR="009B1BD2" w:rsidRPr="23CB4A94">
        <w:rPr>
          <w:rFonts w:ascii="Times New Roman" w:hAnsi="Times New Roman"/>
          <w:sz w:val="24"/>
          <w:szCs w:val="24"/>
        </w:rPr>
        <w:t xml:space="preserve"> </w:t>
      </w:r>
      <w:r w:rsidR="00F154AA" w:rsidRPr="23CB4A94">
        <w:rPr>
          <w:rFonts w:ascii="Times New Roman" w:hAnsi="Times New Roman"/>
          <w:sz w:val="24"/>
          <w:szCs w:val="24"/>
        </w:rPr>
        <w:t>Käesoleva paragrahvi lõike 2</w:t>
      </w:r>
      <w:r w:rsidR="00312275" w:rsidRPr="23CB4A94">
        <w:rPr>
          <w:rFonts w:ascii="Times New Roman" w:hAnsi="Times New Roman"/>
          <w:sz w:val="24"/>
          <w:szCs w:val="24"/>
        </w:rPr>
        <w:t xml:space="preserve"> punktis 7 nimetatud andmed tuleb esitada 1</w:t>
      </w:r>
      <w:r w:rsidR="00990330" w:rsidRPr="23CB4A94">
        <w:rPr>
          <w:rFonts w:ascii="Times New Roman" w:hAnsi="Times New Roman"/>
          <w:sz w:val="24"/>
          <w:szCs w:val="24"/>
        </w:rPr>
        <w:t>1</w:t>
      </w:r>
      <w:r w:rsidR="00312275" w:rsidRPr="23CB4A94">
        <w:rPr>
          <w:rFonts w:ascii="Times New Roman" w:hAnsi="Times New Roman"/>
          <w:sz w:val="24"/>
          <w:szCs w:val="24"/>
        </w:rPr>
        <w:t>-</w:t>
      </w:r>
      <w:commentRangeStart w:id="57"/>
      <w:del w:id="58" w:author="Maarja-Liis Lall - JUSTDIGI" w:date="2026-01-27T14:28:00Z">
        <w:r w:rsidRPr="23CB4A94" w:rsidDel="00407AC1">
          <w:rPr>
            <w:rFonts w:ascii="Times New Roman" w:hAnsi="Times New Roman"/>
            <w:sz w:val="24"/>
            <w:szCs w:val="24"/>
          </w:rPr>
          <w:delText> </w:delText>
        </w:r>
      </w:del>
      <w:commentRangeEnd w:id="57"/>
      <w:r>
        <w:commentReference w:id="57"/>
      </w:r>
      <w:r w:rsidR="00312275" w:rsidRPr="23CB4A94">
        <w:rPr>
          <w:rFonts w:ascii="Times New Roman" w:hAnsi="Times New Roman"/>
          <w:sz w:val="24"/>
          <w:szCs w:val="24"/>
        </w:rPr>
        <w:t>aastase ja vanema alaealise kohta.</w:t>
      </w:r>
      <w:bookmarkStart w:id="59" w:name="_Hlk211953218"/>
    </w:p>
    <w:p w14:paraId="38987197" w14:textId="77777777" w:rsidR="005C51B0" w:rsidRPr="008971DB" w:rsidRDefault="005C51B0" w:rsidP="008971DB">
      <w:pPr>
        <w:spacing w:after="0" w:line="240" w:lineRule="auto"/>
        <w:jc w:val="both"/>
        <w:rPr>
          <w:rFonts w:ascii="Times New Roman" w:hAnsi="Times New Roman" w:cs="Times New Roman"/>
          <w:sz w:val="24"/>
          <w:szCs w:val="24"/>
        </w:rPr>
      </w:pPr>
    </w:p>
    <w:p w14:paraId="39C67CC1" w14:textId="77777777" w:rsidR="001A526A" w:rsidRDefault="001A526A" w:rsidP="001A526A">
      <w:pPr>
        <w:pStyle w:val="Vahedeta"/>
        <w:jc w:val="both"/>
        <w:rPr>
          <w:rFonts w:ascii="Times New Roman" w:hAnsi="Times New Roman"/>
          <w:b/>
          <w:bCs/>
          <w:sz w:val="24"/>
          <w:szCs w:val="24"/>
        </w:rPr>
      </w:pPr>
      <w:r w:rsidRPr="008971DB" w:rsidDel="00425983">
        <w:rPr>
          <w:rFonts w:ascii="Times New Roman" w:hAnsi="Times New Roman"/>
          <w:b/>
          <w:sz w:val="24"/>
          <w:szCs w:val="24"/>
        </w:rPr>
        <w:t>§ 2</w:t>
      </w:r>
      <w:r>
        <w:rPr>
          <w:rFonts w:ascii="Times New Roman" w:hAnsi="Times New Roman"/>
          <w:b/>
          <w:sz w:val="24"/>
          <w:szCs w:val="24"/>
        </w:rPr>
        <w:t>1</w:t>
      </w:r>
      <w:r w:rsidRPr="008971DB" w:rsidDel="00425983">
        <w:rPr>
          <w:rFonts w:ascii="Times New Roman" w:hAnsi="Times New Roman"/>
          <w:b/>
          <w:sz w:val="24"/>
          <w:szCs w:val="24"/>
        </w:rPr>
        <w:t xml:space="preserve">. </w:t>
      </w:r>
      <w:r w:rsidRPr="008971DB">
        <w:rPr>
          <w:rFonts w:ascii="Times New Roman" w:hAnsi="Times New Roman"/>
          <w:b/>
          <w:bCs/>
          <w:sz w:val="24"/>
          <w:szCs w:val="24"/>
        </w:rPr>
        <w:t>Isikunime muutmise otsustamine</w:t>
      </w:r>
    </w:p>
    <w:p w14:paraId="0EACBA77" w14:textId="77777777" w:rsidR="001A526A" w:rsidRPr="00407AC1" w:rsidRDefault="001A526A" w:rsidP="001A526A">
      <w:pPr>
        <w:pStyle w:val="Vahedeta"/>
        <w:jc w:val="both"/>
        <w:rPr>
          <w:rFonts w:ascii="Times New Roman" w:hAnsi="Times New Roman"/>
          <w:sz w:val="24"/>
          <w:szCs w:val="24"/>
        </w:rPr>
      </w:pPr>
    </w:p>
    <w:p w14:paraId="137A27D2" w14:textId="4208EB6B" w:rsidR="001A526A" w:rsidRPr="008971DB" w:rsidRDefault="001A526A" w:rsidP="001A526A">
      <w:pPr>
        <w:pStyle w:val="Vahedeta"/>
        <w:jc w:val="both"/>
        <w:rPr>
          <w:rFonts w:ascii="Times New Roman" w:hAnsi="Times New Roman"/>
          <w:b/>
          <w:bCs/>
          <w:sz w:val="24"/>
          <w:szCs w:val="24"/>
        </w:rPr>
      </w:pPr>
      <w:r w:rsidRPr="6CF33F9D">
        <w:rPr>
          <w:rFonts w:ascii="Times New Roman" w:hAnsi="Times New Roman"/>
          <w:sz w:val="24"/>
          <w:szCs w:val="24"/>
        </w:rPr>
        <w:t>(1)</w:t>
      </w:r>
      <w:r w:rsidRPr="6CF33F9D">
        <w:rPr>
          <w:rFonts w:ascii="Times New Roman" w:hAnsi="Times New Roman"/>
          <w:b/>
          <w:bCs/>
          <w:sz w:val="24"/>
          <w:szCs w:val="24"/>
        </w:rPr>
        <w:t xml:space="preserve"> </w:t>
      </w:r>
      <w:r w:rsidRPr="6CF33F9D">
        <w:rPr>
          <w:rFonts w:ascii="Times New Roman" w:hAnsi="Times New Roman"/>
          <w:sz w:val="24"/>
          <w:szCs w:val="24"/>
        </w:rPr>
        <w:t xml:space="preserve">Käesoleva peatüki alusel isikunime muutmise otsustab Siseministeerium või pädevas </w:t>
      </w:r>
      <w:commentRangeStart w:id="60"/>
      <w:r w:rsidRPr="6CF33F9D">
        <w:rPr>
          <w:rFonts w:ascii="Times New Roman" w:hAnsi="Times New Roman"/>
          <w:sz w:val="24"/>
          <w:szCs w:val="24"/>
        </w:rPr>
        <w:t xml:space="preserve">kohalikus omavalitsuses töötav käesoleva seaduse § 22 lõike 1 </w:t>
      </w:r>
      <w:commentRangeStart w:id="61"/>
      <w:r w:rsidRPr="6CF33F9D">
        <w:rPr>
          <w:rFonts w:ascii="Times New Roman" w:hAnsi="Times New Roman"/>
          <w:sz w:val="24"/>
          <w:szCs w:val="24"/>
        </w:rPr>
        <w:t xml:space="preserve">punktis 2 </w:t>
      </w:r>
      <w:commentRangeEnd w:id="61"/>
      <w:r>
        <w:commentReference w:id="61"/>
      </w:r>
      <w:r w:rsidRPr="6CF33F9D">
        <w:rPr>
          <w:rFonts w:ascii="Times New Roman" w:hAnsi="Times New Roman"/>
          <w:sz w:val="24"/>
          <w:szCs w:val="24"/>
        </w:rPr>
        <w:t>nimetatud õigust omav perekonnaseisuametnik</w:t>
      </w:r>
      <w:commentRangeEnd w:id="60"/>
      <w:r>
        <w:commentReference w:id="60"/>
      </w:r>
      <w:r w:rsidRPr="6CF33F9D">
        <w:rPr>
          <w:rFonts w:ascii="Times New Roman" w:hAnsi="Times New Roman"/>
          <w:sz w:val="24"/>
          <w:szCs w:val="24"/>
        </w:rPr>
        <w:t xml:space="preserve"> (edaspidi </w:t>
      </w:r>
      <w:r w:rsidRPr="6CF33F9D">
        <w:rPr>
          <w:rFonts w:ascii="Times New Roman" w:hAnsi="Times New Roman"/>
          <w:i/>
          <w:iCs/>
          <w:sz w:val="24"/>
          <w:szCs w:val="24"/>
        </w:rPr>
        <w:t>perekonnaseisuametnik</w:t>
      </w:r>
      <w:r w:rsidRPr="6CF33F9D">
        <w:rPr>
          <w:rFonts w:ascii="Times New Roman" w:hAnsi="Times New Roman"/>
          <w:sz w:val="24"/>
          <w:szCs w:val="24"/>
        </w:rPr>
        <w:t>).</w:t>
      </w:r>
    </w:p>
    <w:p w14:paraId="50566CCB" w14:textId="77777777" w:rsidR="001A526A" w:rsidRPr="008971DB" w:rsidRDefault="001A526A" w:rsidP="001A526A">
      <w:pPr>
        <w:pStyle w:val="Vahedeta"/>
        <w:jc w:val="both"/>
        <w:rPr>
          <w:rFonts w:ascii="Times New Roman" w:hAnsi="Times New Roman"/>
          <w:sz w:val="24"/>
          <w:szCs w:val="24"/>
        </w:rPr>
      </w:pPr>
    </w:p>
    <w:p w14:paraId="1E9888DB" w14:textId="2F53225E" w:rsidR="001A526A" w:rsidRDefault="001A526A" w:rsidP="001A526A">
      <w:pPr>
        <w:pStyle w:val="Vahedeta"/>
        <w:jc w:val="both"/>
        <w:rPr>
          <w:rFonts w:ascii="Times New Roman" w:hAnsi="Times New Roman"/>
          <w:sz w:val="24"/>
          <w:szCs w:val="24"/>
        </w:rPr>
      </w:pPr>
      <w:commentRangeStart w:id="62"/>
      <w:r w:rsidRPr="23CB4A94">
        <w:rPr>
          <w:rFonts w:ascii="Times New Roman" w:hAnsi="Times New Roman"/>
          <w:sz w:val="24"/>
          <w:szCs w:val="24"/>
        </w:rPr>
        <w:lastRenderedPageBreak/>
        <w:t>(2)</w:t>
      </w:r>
      <w:commentRangeEnd w:id="62"/>
      <w:r>
        <w:commentReference w:id="62"/>
      </w:r>
      <w:r w:rsidRPr="23CB4A94">
        <w:rPr>
          <w:rFonts w:ascii="Times New Roman" w:hAnsi="Times New Roman"/>
          <w:sz w:val="24"/>
          <w:szCs w:val="24"/>
        </w:rPr>
        <w:t xml:space="preserve"> Isikunime muutmise otsustab perekonnaseisuametnik käesoleva seaduse §-s 24, § 25 punktides 1-3, § 26 lõikes 1, § 28 punktis 1 või §-s 30 sätestatud alusel.</w:t>
      </w:r>
    </w:p>
    <w:p w14:paraId="5CC6FC9E" w14:textId="77777777" w:rsidR="001A526A" w:rsidRDefault="001A526A" w:rsidP="001A526A">
      <w:pPr>
        <w:pStyle w:val="Vahedeta"/>
        <w:jc w:val="both"/>
        <w:rPr>
          <w:rFonts w:ascii="Times New Roman" w:hAnsi="Times New Roman"/>
          <w:sz w:val="24"/>
          <w:szCs w:val="24"/>
        </w:rPr>
      </w:pPr>
    </w:p>
    <w:p w14:paraId="58D6290A" w14:textId="64CF36C6" w:rsidR="001A526A" w:rsidRPr="009A0053" w:rsidRDefault="001A526A" w:rsidP="001A526A">
      <w:pPr>
        <w:pStyle w:val="Vahedeta"/>
        <w:jc w:val="both"/>
        <w:rPr>
          <w:rFonts w:ascii="Times New Roman" w:hAnsi="Times New Roman"/>
          <w:sz w:val="24"/>
          <w:szCs w:val="24"/>
        </w:rPr>
      </w:pPr>
      <w:r w:rsidRPr="23CB4A94">
        <w:rPr>
          <w:rFonts w:ascii="Times New Roman" w:hAnsi="Times New Roman"/>
          <w:sz w:val="24"/>
          <w:szCs w:val="24"/>
        </w:rPr>
        <w:t>(3) Isikunime muutmise otsustab Siseministeerium automaatselt käesoleva seaduse § 24 ja § 26 lõikes 1</w:t>
      </w:r>
      <w:commentRangeStart w:id="63"/>
      <w:ins w:id="64" w:author="Maarja-Liis Lall - JUSTDIGI" w:date="2026-01-27T14:43:00Z">
        <w:r w:rsidR="3F74B1D8" w:rsidRPr="23CB4A94">
          <w:rPr>
            <w:rFonts w:ascii="Times New Roman" w:hAnsi="Times New Roman"/>
            <w:sz w:val="24"/>
            <w:szCs w:val="24"/>
          </w:rPr>
          <w:t xml:space="preserve"> </w:t>
        </w:r>
      </w:ins>
      <w:commentRangeEnd w:id="63"/>
      <w:r>
        <w:commentReference w:id="63"/>
      </w:r>
      <w:r w:rsidRPr="23CB4A94">
        <w:rPr>
          <w:rFonts w:ascii="Times New Roman" w:hAnsi="Times New Roman"/>
          <w:sz w:val="24"/>
          <w:szCs w:val="24"/>
        </w:rPr>
        <w:t>sätestatud alustel, kui on täidetud käesoleva seaduse §-s 23 nimetatud tingimused.</w:t>
      </w:r>
    </w:p>
    <w:p w14:paraId="2AF15733" w14:textId="77777777" w:rsidR="001A526A" w:rsidRPr="009A0053" w:rsidRDefault="001A526A" w:rsidP="001A526A">
      <w:pPr>
        <w:pStyle w:val="Vahedeta"/>
        <w:jc w:val="both"/>
        <w:rPr>
          <w:rFonts w:ascii="Times New Roman" w:hAnsi="Times New Roman"/>
          <w:sz w:val="24"/>
          <w:szCs w:val="24"/>
        </w:rPr>
      </w:pPr>
    </w:p>
    <w:p w14:paraId="07AB0EF5" w14:textId="77777777" w:rsidR="001A526A" w:rsidRPr="009A0053" w:rsidRDefault="001A526A" w:rsidP="001A526A">
      <w:pPr>
        <w:pStyle w:val="Vahedeta"/>
        <w:jc w:val="both"/>
        <w:rPr>
          <w:rFonts w:ascii="Times New Roman" w:hAnsi="Times New Roman"/>
          <w:sz w:val="24"/>
          <w:szCs w:val="24"/>
        </w:rPr>
      </w:pPr>
      <w:r w:rsidRPr="009A0053">
        <w:rPr>
          <w:rFonts w:ascii="Times New Roman" w:hAnsi="Times New Roman"/>
          <w:sz w:val="24"/>
          <w:szCs w:val="24"/>
        </w:rPr>
        <w:t>(</w:t>
      </w:r>
      <w:r>
        <w:rPr>
          <w:rFonts w:ascii="Times New Roman" w:hAnsi="Times New Roman"/>
          <w:sz w:val="24"/>
          <w:szCs w:val="24"/>
        </w:rPr>
        <w:t>4</w:t>
      </w:r>
      <w:r w:rsidRPr="009A0053">
        <w:rPr>
          <w:rFonts w:ascii="Times New Roman" w:hAnsi="Times New Roman"/>
          <w:sz w:val="24"/>
          <w:szCs w:val="24"/>
        </w:rPr>
        <w:t>) Isikunime muutmise otsustab Siseministeerium lähtuvalt isikunimekomisjoni arvamusest:</w:t>
      </w:r>
    </w:p>
    <w:p w14:paraId="48696ECC" w14:textId="77777777" w:rsidR="001A526A" w:rsidRPr="009A0053" w:rsidRDefault="001A526A" w:rsidP="001A526A">
      <w:pPr>
        <w:pStyle w:val="Vahedeta"/>
        <w:jc w:val="both"/>
        <w:rPr>
          <w:rFonts w:ascii="Times New Roman" w:hAnsi="Times New Roman"/>
          <w:sz w:val="24"/>
          <w:szCs w:val="24"/>
        </w:rPr>
      </w:pPr>
      <w:r w:rsidRPr="6CF33F9D">
        <w:rPr>
          <w:rFonts w:ascii="Times New Roman" w:hAnsi="Times New Roman"/>
          <w:sz w:val="24"/>
          <w:szCs w:val="24"/>
        </w:rPr>
        <w:t xml:space="preserve">1) käesoleva seaduse § 26 lõikes 2 ja </w:t>
      </w:r>
      <w:commentRangeStart w:id="65"/>
      <w:r w:rsidRPr="6CF33F9D">
        <w:rPr>
          <w:rFonts w:ascii="Times New Roman" w:hAnsi="Times New Roman"/>
          <w:sz w:val="24"/>
          <w:szCs w:val="24"/>
        </w:rPr>
        <w:t>§-s 28 sätestatud alusel</w:t>
      </w:r>
      <w:commentRangeEnd w:id="65"/>
      <w:r>
        <w:commentReference w:id="65"/>
      </w:r>
      <w:r w:rsidRPr="6CF33F9D">
        <w:rPr>
          <w:rFonts w:ascii="Times New Roman" w:hAnsi="Times New Roman"/>
          <w:sz w:val="24"/>
          <w:szCs w:val="24"/>
        </w:rPr>
        <w:t>;</w:t>
      </w:r>
    </w:p>
    <w:p w14:paraId="0FCC5EE1" w14:textId="6FDD8DDB" w:rsidR="001A526A" w:rsidRPr="009A0053" w:rsidRDefault="001A526A" w:rsidP="001A526A">
      <w:pPr>
        <w:pStyle w:val="Vahedeta"/>
        <w:jc w:val="both"/>
        <w:rPr>
          <w:rFonts w:ascii="Times New Roman" w:hAnsi="Times New Roman"/>
          <w:sz w:val="24"/>
          <w:szCs w:val="24"/>
        </w:rPr>
      </w:pPr>
      <w:r w:rsidRPr="009A0053">
        <w:rPr>
          <w:rFonts w:ascii="Times New Roman" w:hAnsi="Times New Roman"/>
          <w:sz w:val="24"/>
          <w:szCs w:val="24"/>
        </w:rPr>
        <w:t>2) kui sama avaldusega soovitakse muuta eesnime ja perekonnanime ning</w:t>
      </w:r>
      <w:r>
        <w:rPr>
          <w:rFonts w:ascii="Times New Roman" w:hAnsi="Times New Roman"/>
          <w:sz w:val="24"/>
          <w:szCs w:val="24"/>
        </w:rPr>
        <w:t xml:space="preserve"> eesnime või </w:t>
      </w:r>
      <w:r w:rsidRPr="009A0053">
        <w:rPr>
          <w:rFonts w:ascii="Times New Roman" w:hAnsi="Times New Roman"/>
          <w:sz w:val="24"/>
          <w:szCs w:val="24"/>
        </w:rPr>
        <w:t>perekonnanime muutmise otsustamine on Siseministeeriumi pädevuses;</w:t>
      </w:r>
    </w:p>
    <w:p w14:paraId="2E609E41" w14:textId="77777777" w:rsidR="001A526A" w:rsidRDefault="001A526A" w:rsidP="001A526A">
      <w:pPr>
        <w:pStyle w:val="Vahedeta"/>
        <w:jc w:val="both"/>
        <w:rPr>
          <w:rFonts w:ascii="Times New Roman" w:hAnsi="Times New Roman"/>
          <w:sz w:val="24"/>
          <w:szCs w:val="24"/>
        </w:rPr>
      </w:pPr>
      <w:r w:rsidRPr="009A0053">
        <w:rPr>
          <w:rFonts w:ascii="Times New Roman" w:hAnsi="Times New Roman"/>
          <w:sz w:val="24"/>
          <w:szCs w:val="24"/>
        </w:rPr>
        <w:t xml:space="preserve">3) kui </w:t>
      </w:r>
      <w:r>
        <w:rPr>
          <w:rFonts w:ascii="Times New Roman" w:hAnsi="Times New Roman"/>
          <w:sz w:val="24"/>
          <w:szCs w:val="24"/>
        </w:rPr>
        <w:t xml:space="preserve">eesnime </w:t>
      </w:r>
      <w:r w:rsidRPr="009A0053">
        <w:rPr>
          <w:rFonts w:ascii="Times New Roman" w:hAnsi="Times New Roman"/>
          <w:sz w:val="24"/>
          <w:szCs w:val="24"/>
        </w:rPr>
        <w:t>või perekonnanime soovitakse muuta korduvalt.</w:t>
      </w:r>
    </w:p>
    <w:p w14:paraId="76FF6744" w14:textId="77777777" w:rsidR="00874379" w:rsidRDefault="00874379" w:rsidP="009A0053">
      <w:pPr>
        <w:pStyle w:val="Vahedeta"/>
        <w:jc w:val="both"/>
        <w:rPr>
          <w:rFonts w:ascii="Times New Roman" w:hAnsi="Times New Roman"/>
          <w:sz w:val="24"/>
          <w:szCs w:val="24"/>
        </w:rPr>
      </w:pPr>
    </w:p>
    <w:p w14:paraId="14AC892F" w14:textId="4F6BD60C" w:rsidR="00425983" w:rsidRPr="009A0053" w:rsidRDefault="00425983" w:rsidP="009A0053">
      <w:pPr>
        <w:pStyle w:val="Vahedeta"/>
        <w:jc w:val="both"/>
        <w:rPr>
          <w:rFonts w:ascii="Times New Roman" w:hAnsi="Times New Roman"/>
          <w:b/>
          <w:bCs/>
          <w:sz w:val="24"/>
          <w:szCs w:val="24"/>
          <w:lang w:eastAsia="et-EE"/>
        </w:rPr>
      </w:pPr>
      <w:r w:rsidRPr="009A0053">
        <w:rPr>
          <w:rFonts w:ascii="Times New Roman" w:hAnsi="Times New Roman"/>
          <w:b/>
          <w:bCs/>
          <w:sz w:val="24"/>
          <w:szCs w:val="24"/>
          <w:lang w:eastAsia="et-EE"/>
        </w:rPr>
        <w:t>§ 2</w:t>
      </w:r>
      <w:r w:rsidR="001E76FD" w:rsidRPr="009A0053">
        <w:rPr>
          <w:rFonts w:ascii="Times New Roman" w:hAnsi="Times New Roman"/>
          <w:b/>
          <w:bCs/>
          <w:sz w:val="24"/>
          <w:szCs w:val="24"/>
          <w:lang w:eastAsia="et-EE"/>
        </w:rPr>
        <w:t>2</w:t>
      </w:r>
      <w:r w:rsidRPr="009A0053">
        <w:rPr>
          <w:rFonts w:ascii="Times New Roman" w:hAnsi="Times New Roman"/>
          <w:b/>
          <w:bCs/>
          <w:sz w:val="24"/>
          <w:szCs w:val="24"/>
          <w:lang w:eastAsia="et-EE"/>
        </w:rPr>
        <w:t xml:space="preserve">. </w:t>
      </w:r>
      <w:r w:rsidR="000216E5" w:rsidRPr="009A0053">
        <w:rPr>
          <w:rFonts w:ascii="Times New Roman" w:hAnsi="Times New Roman"/>
          <w:b/>
          <w:bCs/>
          <w:sz w:val="24"/>
          <w:szCs w:val="24"/>
          <w:lang w:eastAsia="et-EE"/>
        </w:rPr>
        <w:t>Nimemuutmise õiguse andmine perekonnaseisuametnikule</w:t>
      </w:r>
    </w:p>
    <w:p w14:paraId="72B323B2" w14:textId="77777777" w:rsidR="008C7040" w:rsidRDefault="008C7040" w:rsidP="009A0053">
      <w:pPr>
        <w:pStyle w:val="Vahedeta"/>
        <w:jc w:val="both"/>
        <w:rPr>
          <w:rFonts w:ascii="Times New Roman" w:hAnsi="Times New Roman"/>
          <w:sz w:val="24"/>
          <w:szCs w:val="24"/>
        </w:rPr>
      </w:pPr>
    </w:p>
    <w:p w14:paraId="35746EFF" w14:textId="49B7C9CA" w:rsidR="00425983" w:rsidRPr="009A0053" w:rsidRDefault="008C7040" w:rsidP="009A0053">
      <w:pPr>
        <w:pStyle w:val="Vahedeta"/>
        <w:jc w:val="both"/>
        <w:rPr>
          <w:rFonts w:ascii="Times New Roman" w:hAnsi="Times New Roman"/>
          <w:sz w:val="24"/>
          <w:szCs w:val="24"/>
        </w:rPr>
      </w:pPr>
      <w:r>
        <w:rPr>
          <w:rFonts w:ascii="Times New Roman" w:hAnsi="Times New Roman"/>
          <w:sz w:val="24"/>
          <w:szCs w:val="24"/>
        </w:rPr>
        <w:t xml:space="preserve">(1) </w:t>
      </w:r>
      <w:r w:rsidR="00257B53" w:rsidRPr="009A0053">
        <w:rPr>
          <w:rFonts w:ascii="Times New Roman" w:hAnsi="Times New Roman"/>
          <w:sz w:val="24"/>
          <w:szCs w:val="24"/>
        </w:rPr>
        <w:t>Nimemuutmise õigusega</w:t>
      </w:r>
      <w:r w:rsidR="00425983" w:rsidRPr="009A0053">
        <w:rPr>
          <w:rFonts w:ascii="Times New Roman" w:hAnsi="Times New Roman"/>
          <w:sz w:val="24"/>
          <w:szCs w:val="24"/>
        </w:rPr>
        <w:t xml:space="preserve"> perekonnaseisuametnikuna tegutsemise õigus antakse perekonnaseisutoimingute seaduses sätestatud korras.</w:t>
      </w:r>
    </w:p>
    <w:p w14:paraId="4ED2F8D7" w14:textId="4BF9CCF1" w:rsidR="00425983" w:rsidRPr="009A0053" w:rsidRDefault="00425983" w:rsidP="009A0053">
      <w:pPr>
        <w:pStyle w:val="Vahedeta"/>
        <w:jc w:val="both"/>
        <w:rPr>
          <w:rFonts w:ascii="Times New Roman" w:hAnsi="Times New Roman"/>
          <w:sz w:val="24"/>
          <w:szCs w:val="24"/>
        </w:rPr>
      </w:pPr>
    </w:p>
    <w:p w14:paraId="363853DB" w14:textId="287C422A" w:rsidR="009D34B1" w:rsidRPr="009A0053" w:rsidRDefault="00425983" w:rsidP="009A0053">
      <w:pPr>
        <w:pStyle w:val="Vahedeta"/>
        <w:jc w:val="both"/>
        <w:rPr>
          <w:rFonts w:ascii="Times New Roman" w:hAnsi="Times New Roman"/>
          <w:sz w:val="24"/>
          <w:szCs w:val="24"/>
        </w:rPr>
      </w:pPr>
      <w:commentRangeStart w:id="66"/>
      <w:r w:rsidRPr="6CF33F9D">
        <w:rPr>
          <w:rFonts w:ascii="Times New Roman" w:hAnsi="Times New Roman"/>
          <w:sz w:val="24"/>
          <w:szCs w:val="24"/>
        </w:rPr>
        <w:t xml:space="preserve">(2) Isikunime muutmise õiguse </w:t>
      </w:r>
      <w:r w:rsidR="00195301" w:rsidRPr="6CF33F9D">
        <w:rPr>
          <w:rFonts w:ascii="Times New Roman" w:hAnsi="Times New Roman"/>
          <w:sz w:val="24"/>
          <w:szCs w:val="24"/>
        </w:rPr>
        <w:t>pädeva</w:t>
      </w:r>
      <w:r w:rsidRPr="6CF33F9D">
        <w:rPr>
          <w:rFonts w:ascii="Times New Roman" w:hAnsi="Times New Roman"/>
          <w:sz w:val="24"/>
          <w:szCs w:val="24"/>
        </w:rPr>
        <w:t xml:space="preserve"> kohaliku omavalitsuse ametnikule annab valdkonna eest vastutav minister või tema volitatud isik perekonnaseisuametnikuna tegutsemise ja isikunime muutmise õigust kinnitava dokumendiga.</w:t>
      </w:r>
      <w:commentRangeEnd w:id="66"/>
      <w:r>
        <w:commentReference w:id="66"/>
      </w:r>
    </w:p>
    <w:p w14:paraId="56EB7034" w14:textId="77777777" w:rsidR="00314389" w:rsidRPr="009A0053" w:rsidRDefault="00314389" w:rsidP="009A0053">
      <w:pPr>
        <w:pStyle w:val="Vahedeta"/>
        <w:jc w:val="both"/>
        <w:rPr>
          <w:rFonts w:ascii="Times New Roman" w:eastAsiaTheme="minorHAnsi" w:hAnsi="Times New Roman"/>
          <w:color w:val="202020"/>
          <w:kern w:val="2"/>
          <w:sz w:val="24"/>
          <w:szCs w:val="24"/>
          <w:shd w:val="clear" w:color="auto" w:fill="FFFFFF"/>
          <w14:ligatures w14:val="standardContextual"/>
        </w:rPr>
      </w:pPr>
    </w:p>
    <w:p w14:paraId="4CBBE218" w14:textId="45765695" w:rsidR="00314389" w:rsidRPr="00AF5428" w:rsidRDefault="00314389" w:rsidP="00314389">
      <w:pPr>
        <w:pStyle w:val="Vahedeta"/>
        <w:jc w:val="both"/>
        <w:rPr>
          <w:rFonts w:ascii="Times New Roman" w:hAnsi="Times New Roman"/>
          <w:b/>
          <w:bCs/>
          <w:sz w:val="24"/>
          <w:szCs w:val="24"/>
        </w:rPr>
      </w:pPr>
      <w:r w:rsidRPr="00AF5428">
        <w:rPr>
          <w:rFonts w:ascii="Times New Roman" w:hAnsi="Times New Roman"/>
          <w:b/>
          <w:bCs/>
          <w:sz w:val="24"/>
          <w:szCs w:val="24"/>
        </w:rPr>
        <w:t xml:space="preserve">§ </w:t>
      </w:r>
      <w:r w:rsidR="00870DFD">
        <w:rPr>
          <w:rFonts w:ascii="Times New Roman" w:hAnsi="Times New Roman"/>
          <w:b/>
          <w:bCs/>
          <w:sz w:val="24"/>
          <w:szCs w:val="24"/>
        </w:rPr>
        <w:t>2</w:t>
      </w:r>
      <w:r w:rsidR="001E76FD">
        <w:rPr>
          <w:rFonts w:ascii="Times New Roman" w:hAnsi="Times New Roman"/>
          <w:b/>
          <w:bCs/>
          <w:sz w:val="24"/>
          <w:szCs w:val="24"/>
        </w:rPr>
        <w:t>3</w:t>
      </w:r>
      <w:r w:rsidRPr="00AF5428">
        <w:rPr>
          <w:rFonts w:ascii="Times New Roman" w:hAnsi="Times New Roman"/>
          <w:b/>
          <w:bCs/>
          <w:sz w:val="24"/>
          <w:szCs w:val="24"/>
        </w:rPr>
        <w:t>. Isikunime muutmise automaatne otsustamine</w:t>
      </w:r>
    </w:p>
    <w:p w14:paraId="5EDD90AE" w14:textId="77777777" w:rsidR="00314389" w:rsidRPr="00AF5428" w:rsidRDefault="00314389" w:rsidP="00314389">
      <w:pPr>
        <w:pStyle w:val="Vahedeta"/>
        <w:jc w:val="both"/>
        <w:rPr>
          <w:rFonts w:ascii="Times New Roman" w:hAnsi="Times New Roman"/>
          <w:sz w:val="24"/>
          <w:szCs w:val="24"/>
        </w:rPr>
      </w:pPr>
    </w:p>
    <w:p w14:paraId="75043FF8" w14:textId="70A6B9D4" w:rsidR="00314389" w:rsidRPr="00AF5428" w:rsidRDefault="00314389" w:rsidP="00314389">
      <w:pPr>
        <w:pStyle w:val="Vahedeta"/>
        <w:jc w:val="both"/>
        <w:rPr>
          <w:rFonts w:ascii="Times New Roman" w:hAnsi="Times New Roman"/>
          <w:sz w:val="24"/>
          <w:szCs w:val="24"/>
        </w:rPr>
      </w:pPr>
      <w:r w:rsidRPr="00AF5428">
        <w:rPr>
          <w:rFonts w:ascii="Times New Roman" w:hAnsi="Times New Roman"/>
          <w:sz w:val="24"/>
          <w:szCs w:val="24"/>
        </w:rPr>
        <w:t>(1) Isikunime muutmise võib automaatselt otsustada juhul, kui</w:t>
      </w:r>
      <w:r w:rsidR="005D7D0D">
        <w:rPr>
          <w:rFonts w:ascii="Times New Roman" w:hAnsi="Times New Roman"/>
          <w:sz w:val="24"/>
          <w:szCs w:val="24"/>
        </w:rPr>
        <w:t xml:space="preserve"> on täidetud kõik järgmised tingimused</w:t>
      </w:r>
      <w:r w:rsidRPr="00AF5428">
        <w:rPr>
          <w:rFonts w:ascii="Times New Roman" w:hAnsi="Times New Roman"/>
          <w:sz w:val="24"/>
          <w:szCs w:val="24"/>
        </w:rPr>
        <w:t>:</w:t>
      </w:r>
    </w:p>
    <w:p w14:paraId="3F17085A" w14:textId="6644B68B" w:rsidR="00314389" w:rsidRPr="00065C1A" w:rsidRDefault="00314389" w:rsidP="00314389">
      <w:pPr>
        <w:pStyle w:val="Vahedeta"/>
        <w:jc w:val="both"/>
        <w:rPr>
          <w:rFonts w:ascii="Times New Roman" w:hAnsi="Times New Roman"/>
          <w:sz w:val="24"/>
          <w:szCs w:val="24"/>
        </w:rPr>
      </w:pPr>
      <w:r w:rsidRPr="00AF5428">
        <w:rPr>
          <w:rFonts w:ascii="Times New Roman" w:hAnsi="Times New Roman"/>
          <w:sz w:val="24"/>
          <w:szCs w:val="24"/>
        </w:rPr>
        <w:t>1) isikunime muutmise avaldus on esitatud turvalises veebikeskkonnas</w:t>
      </w:r>
      <w:r w:rsidR="005D7D0D">
        <w:rPr>
          <w:rFonts w:ascii="Times New Roman" w:hAnsi="Times New Roman"/>
          <w:sz w:val="24"/>
          <w:szCs w:val="24"/>
        </w:rPr>
        <w:t>;</w:t>
      </w:r>
    </w:p>
    <w:p w14:paraId="185FD607" w14:textId="5BC9B2E0" w:rsidR="00F24841" w:rsidRDefault="008200D6" w:rsidP="00314389">
      <w:pPr>
        <w:pStyle w:val="Vahedeta"/>
        <w:jc w:val="both"/>
        <w:rPr>
          <w:rFonts w:ascii="Times New Roman" w:hAnsi="Times New Roman"/>
          <w:sz w:val="24"/>
          <w:szCs w:val="24"/>
        </w:rPr>
      </w:pPr>
      <w:r>
        <w:rPr>
          <w:rFonts w:ascii="Times New Roman" w:hAnsi="Times New Roman"/>
          <w:sz w:val="24"/>
          <w:szCs w:val="24"/>
        </w:rPr>
        <w:t xml:space="preserve">2) </w:t>
      </w:r>
      <w:r w:rsidR="00F24841">
        <w:rPr>
          <w:rFonts w:ascii="Times New Roman" w:hAnsi="Times New Roman"/>
          <w:sz w:val="24"/>
          <w:szCs w:val="24"/>
        </w:rPr>
        <w:t xml:space="preserve">taotletava </w:t>
      </w:r>
      <w:r w:rsidR="00306391">
        <w:rPr>
          <w:rFonts w:ascii="Times New Roman" w:hAnsi="Times New Roman"/>
          <w:sz w:val="24"/>
          <w:szCs w:val="24"/>
        </w:rPr>
        <w:t>perekonna</w:t>
      </w:r>
      <w:r w:rsidR="00F24841">
        <w:rPr>
          <w:rFonts w:ascii="Times New Roman" w:hAnsi="Times New Roman"/>
          <w:sz w:val="24"/>
          <w:szCs w:val="24"/>
        </w:rPr>
        <w:t>nime saamise õigust on võimalik kontrollida rahvastikuregistrist automaatselt;</w:t>
      </w:r>
    </w:p>
    <w:p w14:paraId="389465A6" w14:textId="3B83BE10" w:rsidR="00306391" w:rsidRDefault="00407182" w:rsidP="00314389">
      <w:pPr>
        <w:pStyle w:val="Vahedeta"/>
        <w:jc w:val="both"/>
        <w:rPr>
          <w:rFonts w:ascii="Times New Roman" w:hAnsi="Times New Roman"/>
          <w:sz w:val="24"/>
          <w:szCs w:val="24"/>
        </w:rPr>
      </w:pPr>
      <w:r>
        <w:rPr>
          <w:rFonts w:ascii="Times New Roman" w:hAnsi="Times New Roman"/>
          <w:sz w:val="24"/>
          <w:szCs w:val="24"/>
        </w:rPr>
        <w:t>3</w:t>
      </w:r>
      <w:r w:rsidR="00306391">
        <w:rPr>
          <w:rFonts w:ascii="Times New Roman" w:hAnsi="Times New Roman"/>
          <w:sz w:val="24"/>
          <w:szCs w:val="24"/>
        </w:rPr>
        <w:t>) taotletav eesnimi on rahvastikuregistri andmetel kasutusel;</w:t>
      </w:r>
    </w:p>
    <w:p w14:paraId="4C7768A4" w14:textId="0CB8DA08" w:rsidR="00A60D3E" w:rsidRDefault="00767DFC" w:rsidP="00314389">
      <w:pPr>
        <w:pStyle w:val="Vahedeta"/>
        <w:jc w:val="both"/>
        <w:rPr>
          <w:rFonts w:ascii="Times New Roman" w:hAnsi="Times New Roman"/>
          <w:sz w:val="24"/>
          <w:szCs w:val="24"/>
        </w:rPr>
      </w:pPr>
      <w:r>
        <w:rPr>
          <w:rFonts w:ascii="Times New Roman" w:hAnsi="Times New Roman"/>
          <w:sz w:val="24"/>
          <w:szCs w:val="24"/>
        </w:rPr>
        <w:t>4) isikunime ei ole varem muudetud;</w:t>
      </w:r>
    </w:p>
    <w:p w14:paraId="74958830" w14:textId="0B2C420B" w:rsidR="00A60D3E" w:rsidRDefault="00767DFC" w:rsidP="00314389">
      <w:pPr>
        <w:pStyle w:val="Vahedeta"/>
        <w:jc w:val="both"/>
        <w:rPr>
          <w:rFonts w:ascii="Times New Roman" w:hAnsi="Times New Roman"/>
          <w:sz w:val="24"/>
          <w:szCs w:val="24"/>
        </w:rPr>
      </w:pPr>
      <w:r>
        <w:rPr>
          <w:rFonts w:ascii="Times New Roman" w:hAnsi="Times New Roman"/>
          <w:sz w:val="24"/>
          <w:szCs w:val="24"/>
        </w:rPr>
        <w:t>5</w:t>
      </w:r>
      <w:r w:rsidR="00A60D3E">
        <w:rPr>
          <w:rFonts w:ascii="Times New Roman" w:hAnsi="Times New Roman"/>
          <w:sz w:val="24"/>
          <w:szCs w:val="24"/>
        </w:rPr>
        <w:t>) otsuse tegemisel ei ole vaja rakendada kaalutlusõigust;</w:t>
      </w:r>
    </w:p>
    <w:p w14:paraId="384EA02E" w14:textId="1377F0D9" w:rsidR="00A60D3E" w:rsidRDefault="00767DFC" w:rsidP="00314389">
      <w:pPr>
        <w:pStyle w:val="Vahedeta"/>
        <w:jc w:val="both"/>
        <w:rPr>
          <w:rFonts w:ascii="Times New Roman" w:hAnsi="Times New Roman"/>
          <w:sz w:val="24"/>
          <w:szCs w:val="24"/>
        </w:rPr>
      </w:pPr>
      <w:r>
        <w:rPr>
          <w:rFonts w:ascii="Times New Roman" w:hAnsi="Times New Roman"/>
          <w:sz w:val="24"/>
          <w:szCs w:val="24"/>
        </w:rPr>
        <w:t>6</w:t>
      </w:r>
      <w:r w:rsidR="00A60D3E">
        <w:rPr>
          <w:rFonts w:ascii="Times New Roman" w:hAnsi="Times New Roman"/>
          <w:sz w:val="24"/>
          <w:szCs w:val="24"/>
        </w:rPr>
        <w:t xml:space="preserve">) otsuse tegemisel ei ole vaja välja selgitada </w:t>
      </w:r>
      <w:r w:rsidR="00A33735">
        <w:rPr>
          <w:rFonts w:ascii="Times New Roman" w:hAnsi="Times New Roman"/>
          <w:sz w:val="24"/>
          <w:szCs w:val="24"/>
        </w:rPr>
        <w:t>alaealise</w:t>
      </w:r>
      <w:r w:rsidR="00EB0E00">
        <w:rPr>
          <w:rFonts w:ascii="Times New Roman" w:hAnsi="Times New Roman"/>
          <w:sz w:val="24"/>
          <w:szCs w:val="24"/>
        </w:rPr>
        <w:t xml:space="preserve"> isiku</w:t>
      </w:r>
      <w:r w:rsidR="00A60D3E">
        <w:rPr>
          <w:rFonts w:ascii="Times New Roman" w:hAnsi="Times New Roman"/>
          <w:sz w:val="24"/>
          <w:szCs w:val="24"/>
        </w:rPr>
        <w:t xml:space="preserve"> arvamust; </w:t>
      </w:r>
    </w:p>
    <w:p w14:paraId="2B7BEECA" w14:textId="7EC09D0F" w:rsidR="00A33735" w:rsidRDefault="00767DFC" w:rsidP="00314389">
      <w:pPr>
        <w:pStyle w:val="Vahedeta"/>
        <w:jc w:val="both"/>
        <w:rPr>
          <w:rFonts w:ascii="Times New Roman" w:hAnsi="Times New Roman"/>
          <w:sz w:val="24"/>
          <w:szCs w:val="24"/>
        </w:rPr>
      </w:pPr>
      <w:r>
        <w:rPr>
          <w:rFonts w:ascii="Times New Roman" w:hAnsi="Times New Roman"/>
          <w:sz w:val="24"/>
          <w:szCs w:val="24"/>
        </w:rPr>
        <w:t>7</w:t>
      </w:r>
      <w:r w:rsidR="00A33735">
        <w:rPr>
          <w:rFonts w:ascii="Times New Roman" w:hAnsi="Times New Roman"/>
          <w:sz w:val="24"/>
          <w:szCs w:val="24"/>
        </w:rPr>
        <w:t xml:space="preserve">) alaealise isiku isikunime muutmiseks </w:t>
      </w:r>
      <w:r w:rsidR="00F24841">
        <w:rPr>
          <w:rFonts w:ascii="Times New Roman" w:hAnsi="Times New Roman"/>
          <w:sz w:val="24"/>
          <w:szCs w:val="24"/>
        </w:rPr>
        <w:t>vajalik</w:t>
      </w:r>
      <w:r w:rsidR="00A33735">
        <w:rPr>
          <w:rFonts w:ascii="Times New Roman" w:hAnsi="Times New Roman"/>
          <w:sz w:val="24"/>
          <w:szCs w:val="24"/>
        </w:rPr>
        <w:t xml:space="preserve"> nõusolek</w:t>
      </w:r>
      <w:r w:rsidR="00A95212">
        <w:rPr>
          <w:rFonts w:ascii="Times New Roman" w:hAnsi="Times New Roman"/>
          <w:sz w:val="24"/>
          <w:szCs w:val="24"/>
        </w:rPr>
        <w:t xml:space="preserve"> </w:t>
      </w:r>
      <w:r w:rsidR="00F24841">
        <w:rPr>
          <w:rFonts w:ascii="Times New Roman" w:hAnsi="Times New Roman"/>
          <w:sz w:val="24"/>
          <w:szCs w:val="24"/>
        </w:rPr>
        <w:t xml:space="preserve">on antud </w:t>
      </w:r>
      <w:r w:rsidR="00C95A06">
        <w:rPr>
          <w:rFonts w:ascii="Times New Roman" w:hAnsi="Times New Roman"/>
          <w:sz w:val="24"/>
          <w:szCs w:val="24"/>
        </w:rPr>
        <w:t>turvalises veebikeskkonnas</w:t>
      </w:r>
      <w:r w:rsidR="00B13FCF">
        <w:rPr>
          <w:rFonts w:ascii="Times New Roman" w:hAnsi="Times New Roman"/>
          <w:sz w:val="24"/>
          <w:szCs w:val="24"/>
        </w:rPr>
        <w:t>;</w:t>
      </w:r>
      <w:r w:rsidR="005B7C39">
        <w:rPr>
          <w:rFonts w:ascii="Times New Roman" w:hAnsi="Times New Roman"/>
          <w:sz w:val="24"/>
          <w:szCs w:val="24"/>
        </w:rPr>
        <w:t xml:space="preserve"> </w:t>
      </w:r>
    </w:p>
    <w:p w14:paraId="679A0062" w14:textId="699A885C" w:rsidR="00531DAE" w:rsidRDefault="00767DFC" w:rsidP="00314389">
      <w:pPr>
        <w:pStyle w:val="Vahedeta"/>
        <w:jc w:val="both"/>
        <w:rPr>
          <w:rFonts w:ascii="Times New Roman" w:hAnsi="Times New Roman"/>
          <w:sz w:val="24"/>
          <w:szCs w:val="24"/>
        </w:rPr>
      </w:pPr>
      <w:r>
        <w:rPr>
          <w:rFonts w:ascii="Times New Roman" w:hAnsi="Times New Roman"/>
          <w:sz w:val="24"/>
          <w:szCs w:val="24"/>
        </w:rPr>
        <w:t>8</w:t>
      </w:r>
      <w:r w:rsidR="006B5A52">
        <w:rPr>
          <w:rFonts w:ascii="Times New Roman" w:hAnsi="Times New Roman"/>
          <w:sz w:val="24"/>
          <w:szCs w:val="24"/>
        </w:rPr>
        <w:t xml:space="preserve">) ei esine käesolevas seaduses sätestatud alust </w:t>
      </w:r>
      <w:r w:rsidR="00921382">
        <w:rPr>
          <w:rFonts w:ascii="Times New Roman" w:hAnsi="Times New Roman"/>
          <w:sz w:val="24"/>
          <w:szCs w:val="24"/>
        </w:rPr>
        <w:t>isikunime muutmisest</w:t>
      </w:r>
      <w:r w:rsidR="006B5A52">
        <w:rPr>
          <w:rFonts w:ascii="Times New Roman" w:hAnsi="Times New Roman"/>
          <w:sz w:val="24"/>
          <w:szCs w:val="24"/>
        </w:rPr>
        <w:t xml:space="preserve"> keeldumiseks</w:t>
      </w:r>
      <w:r w:rsidR="00DC2760">
        <w:rPr>
          <w:rFonts w:ascii="Times New Roman" w:hAnsi="Times New Roman"/>
          <w:sz w:val="24"/>
          <w:szCs w:val="24"/>
        </w:rPr>
        <w:t>.</w:t>
      </w:r>
    </w:p>
    <w:p w14:paraId="2E419A98" w14:textId="73CDAA0E" w:rsidR="00314389" w:rsidRPr="00065C1A" w:rsidRDefault="00314389" w:rsidP="00314389">
      <w:pPr>
        <w:pStyle w:val="Vahedeta"/>
        <w:jc w:val="both"/>
        <w:rPr>
          <w:rFonts w:ascii="Times New Roman" w:hAnsi="Times New Roman"/>
          <w:sz w:val="24"/>
          <w:szCs w:val="24"/>
        </w:rPr>
      </w:pPr>
    </w:p>
    <w:p w14:paraId="25D48798" w14:textId="67E47076" w:rsidR="00314389" w:rsidRDefault="00314389" w:rsidP="00314389">
      <w:pPr>
        <w:pStyle w:val="Vahedeta"/>
        <w:jc w:val="both"/>
        <w:rPr>
          <w:rFonts w:ascii="Times New Roman" w:hAnsi="Times New Roman"/>
          <w:sz w:val="24"/>
          <w:szCs w:val="24"/>
        </w:rPr>
      </w:pPr>
      <w:r w:rsidRPr="00065C1A">
        <w:rPr>
          <w:rFonts w:ascii="Times New Roman" w:hAnsi="Times New Roman"/>
          <w:sz w:val="24"/>
          <w:szCs w:val="24"/>
        </w:rPr>
        <w:t>(2) Kui käesoleva paragrahvi lõikes 1 nimetatud tingimus</w:t>
      </w:r>
      <w:r w:rsidR="0043556A">
        <w:rPr>
          <w:rFonts w:ascii="Times New Roman" w:hAnsi="Times New Roman"/>
          <w:sz w:val="24"/>
          <w:szCs w:val="24"/>
        </w:rPr>
        <w:t>te täi</w:t>
      </w:r>
      <w:r w:rsidR="00133D33">
        <w:rPr>
          <w:rFonts w:ascii="Times New Roman" w:hAnsi="Times New Roman"/>
          <w:sz w:val="24"/>
          <w:szCs w:val="24"/>
        </w:rPr>
        <w:t>tmine</w:t>
      </w:r>
      <w:r w:rsidRPr="00065C1A">
        <w:rPr>
          <w:rFonts w:ascii="Times New Roman" w:hAnsi="Times New Roman"/>
          <w:sz w:val="24"/>
          <w:szCs w:val="24"/>
        </w:rPr>
        <w:t xml:space="preserve"> on </w:t>
      </w:r>
      <w:r w:rsidR="0043556A">
        <w:rPr>
          <w:rFonts w:ascii="Times New Roman" w:hAnsi="Times New Roman"/>
          <w:sz w:val="24"/>
          <w:szCs w:val="24"/>
        </w:rPr>
        <w:t>automaatse</w:t>
      </w:r>
      <w:r w:rsidR="00133D33">
        <w:rPr>
          <w:rFonts w:ascii="Times New Roman" w:hAnsi="Times New Roman"/>
          <w:sz w:val="24"/>
          <w:szCs w:val="24"/>
        </w:rPr>
        <w:t xml:space="preserve"> kontrolli käigus tuvastatud</w:t>
      </w:r>
      <w:r w:rsidRPr="00065C1A">
        <w:rPr>
          <w:rFonts w:ascii="Times New Roman" w:hAnsi="Times New Roman"/>
          <w:sz w:val="24"/>
          <w:szCs w:val="24"/>
        </w:rPr>
        <w:t>, otsustab Siseministeerium uue eesnime, perekonnanime või isikunime andmise</w:t>
      </w:r>
      <w:r w:rsidR="00FF1A67">
        <w:rPr>
          <w:rFonts w:ascii="Times New Roman" w:hAnsi="Times New Roman"/>
          <w:sz w:val="24"/>
          <w:szCs w:val="24"/>
        </w:rPr>
        <w:t>.</w:t>
      </w:r>
    </w:p>
    <w:p w14:paraId="5AF11DC3" w14:textId="77777777" w:rsidR="00CF2673" w:rsidRDefault="00CF2673" w:rsidP="00314389">
      <w:pPr>
        <w:pStyle w:val="Vahedeta"/>
        <w:jc w:val="both"/>
        <w:rPr>
          <w:rFonts w:ascii="Times New Roman" w:hAnsi="Times New Roman"/>
          <w:sz w:val="24"/>
          <w:szCs w:val="24"/>
        </w:rPr>
      </w:pPr>
    </w:p>
    <w:p w14:paraId="40A6465B" w14:textId="55C6D028" w:rsidR="00A25BAC" w:rsidRPr="005772EA" w:rsidRDefault="00A25BAC">
      <w:pPr>
        <w:pStyle w:val="Vahedeta"/>
        <w:jc w:val="both"/>
        <w:rPr>
          <w:rFonts w:ascii="Times New Roman" w:hAnsi="Times New Roman"/>
          <w:b/>
          <w:bCs/>
          <w:sz w:val="24"/>
          <w:szCs w:val="24"/>
        </w:rPr>
      </w:pPr>
      <w:bookmarkStart w:id="67" w:name="_Hlk213242871"/>
      <w:r w:rsidRPr="00EB2941">
        <w:rPr>
          <w:rFonts w:ascii="Times New Roman" w:hAnsi="Times New Roman"/>
          <w:b/>
          <w:bCs/>
          <w:sz w:val="24"/>
          <w:szCs w:val="24"/>
        </w:rPr>
        <w:t>§ 2</w:t>
      </w:r>
      <w:r w:rsidR="00BA4A65">
        <w:rPr>
          <w:rFonts w:ascii="Times New Roman" w:hAnsi="Times New Roman"/>
          <w:b/>
          <w:bCs/>
          <w:sz w:val="24"/>
          <w:szCs w:val="24"/>
        </w:rPr>
        <w:t>4</w:t>
      </w:r>
      <w:r w:rsidRPr="00EB2941">
        <w:rPr>
          <w:rFonts w:ascii="Times New Roman" w:hAnsi="Times New Roman"/>
          <w:b/>
          <w:bCs/>
          <w:sz w:val="24"/>
          <w:szCs w:val="24"/>
        </w:rPr>
        <w:t>. Eesnime muutmine</w:t>
      </w:r>
    </w:p>
    <w:p w14:paraId="45E5FB15" w14:textId="77777777" w:rsidR="00A25BAC" w:rsidRPr="00A25BAC" w:rsidRDefault="00A25BAC" w:rsidP="00A25BAC">
      <w:pPr>
        <w:pStyle w:val="Vahedeta"/>
        <w:jc w:val="both"/>
        <w:rPr>
          <w:rFonts w:ascii="Times New Roman" w:hAnsi="Times New Roman"/>
          <w:sz w:val="24"/>
          <w:szCs w:val="24"/>
        </w:rPr>
      </w:pPr>
    </w:p>
    <w:p w14:paraId="2A01562D" w14:textId="41BB5302" w:rsidR="00A25BAC" w:rsidRDefault="00A25BAC" w:rsidP="00594A22">
      <w:pPr>
        <w:pStyle w:val="Vahedeta"/>
        <w:jc w:val="both"/>
        <w:rPr>
          <w:rFonts w:ascii="Times New Roman" w:hAnsi="Times New Roman"/>
          <w:sz w:val="24"/>
          <w:szCs w:val="24"/>
        </w:rPr>
      </w:pPr>
      <w:r w:rsidRPr="00A25BAC">
        <w:rPr>
          <w:rFonts w:ascii="Times New Roman" w:hAnsi="Times New Roman"/>
          <w:sz w:val="24"/>
          <w:szCs w:val="24"/>
        </w:rPr>
        <w:t xml:space="preserve">(1) </w:t>
      </w:r>
      <w:r w:rsidR="00594A22">
        <w:rPr>
          <w:rFonts w:ascii="Times New Roman" w:hAnsi="Times New Roman"/>
          <w:sz w:val="24"/>
          <w:szCs w:val="24"/>
        </w:rPr>
        <w:t>Eesnime</w:t>
      </w:r>
      <w:r w:rsidRPr="00A25BAC">
        <w:rPr>
          <w:rFonts w:ascii="Times New Roman" w:hAnsi="Times New Roman"/>
          <w:sz w:val="24"/>
          <w:szCs w:val="24"/>
        </w:rPr>
        <w:t xml:space="preserve"> võib muuta</w:t>
      </w:r>
      <w:r w:rsidR="00594A22">
        <w:rPr>
          <w:rFonts w:ascii="Times New Roman" w:hAnsi="Times New Roman"/>
          <w:sz w:val="24"/>
          <w:szCs w:val="24"/>
        </w:rPr>
        <w:t xml:space="preserve"> isiku soovil.</w:t>
      </w:r>
    </w:p>
    <w:p w14:paraId="2C988C2F" w14:textId="77777777" w:rsidR="00AC2573" w:rsidRDefault="00AC2573" w:rsidP="00594A22">
      <w:pPr>
        <w:pStyle w:val="Vahedeta"/>
        <w:jc w:val="both"/>
        <w:rPr>
          <w:rFonts w:ascii="Times New Roman" w:hAnsi="Times New Roman"/>
          <w:sz w:val="24"/>
          <w:szCs w:val="24"/>
        </w:rPr>
      </w:pPr>
    </w:p>
    <w:p w14:paraId="3B2C31E5" w14:textId="4A6C3C08" w:rsidR="00AC2573" w:rsidRDefault="00AC2573" w:rsidP="00594A22">
      <w:pPr>
        <w:pStyle w:val="Vahedeta"/>
        <w:jc w:val="both"/>
        <w:rPr>
          <w:rFonts w:ascii="Times New Roman" w:hAnsi="Times New Roman"/>
          <w:sz w:val="24"/>
          <w:szCs w:val="24"/>
        </w:rPr>
      </w:pPr>
      <w:r>
        <w:rPr>
          <w:rFonts w:ascii="Times New Roman" w:hAnsi="Times New Roman"/>
          <w:sz w:val="24"/>
          <w:szCs w:val="24"/>
        </w:rPr>
        <w:t xml:space="preserve">(2) Kui isik soovib </w:t>
      </w:r>
      <w:r w:rsidR="00EE2CBB">
        <w:rPr>
          <w:rFonts w:ascii="Times New Roman" w:hAnsi="Times New Roman"/>
          <w:sz w:val="24"/>
          <w:szCs w:val="24"/>
        </w:rPr>
        <w:t>kanda eesnime</w:t>
      </w:r>
      <w:r>
        <w:rPr>
          <w:rFonts w:ascii="Times New Roman" w:hAnsi="Times New Roman"/>
          <w:sz w:val="24"/>
          <w:szCs w:val="24"/>
        </w:rPr>
        <w:t xml:space="preserve">, mida rahvastikuregistri andmetel ei </w:t>
      </w:r>
      <w:r w:rsidR="00EE2CBB">
        <w:rPr>
          <w:rFonts w:ascii="Times New Roman" w:hAnsi="Times New Roman"/>
          <w:sz w:val="24"/>
          <w:szCs w:val="24"/>
        </w:rPr>
        <w:t xml:space="preserve">kanna ükski </w:t>
      </w:r>
      <w:r w:rsidR="009D34B1">
        <w:rPr>
          <w:rFonts w:ascii="Times New Roman" w:hAnsi="Times New Roman"/>
          <w:sz w:val="24"/>
          <w:szCs w:val="24"/>
        </w:rPr>
        <w:t xml:space="preserve">elav </w:t>
      </w:r>
      <w:r w:rsidR="00EE2CBB">
        <w:rPr>
          <w:rFonts w:ascii="Times New Roman" w:hAnsi="Times New Roman"/>
          <w:sz w:val="24"/>
          <w:szCs w:val="24"/>
        </w:rPr>
        <w:t>isik</w:t>
      </w:r>
      <w:bookmarkEnd w:id="67"/>
      <w:r w:rsidR="00D20711">
        <w:rPr>
          <w:rFonts w:ascii="Times New Roman" w:hAnsi="Times New Roman"/>
          <w:sz w:val="24"/>
          <w:szCs w:val="24"/>
        </w:rPr>
        <w:t>,</w:t>
      </w:r>
      <w:r w:rsidR="00F37019">
        <w:rPr>
          <w:rFonts w:ascii="Times New Roman" w:hAnsi="Times New Roman"/>
          <w:sz w:val="24"/>
          <w:szCs w:val="24"/>
        </w:rPr>
        <w:t xml:space="preserve"> </w:t>
      </w:r>
      <w:r w:rsidR="00D21254">
        <w:rPr>
          <w:rFonts w:ascii="Times New Roman" w:hAnsi="Times New Roman"/>
          <w:sz w:val="24"/>
          <w:szCs w:val="24"/>
        </w:rPr>
        <w:t>on</w:t>
      </w:r>
      <w:r w:rsidR="009D5C3D">
        <w:rPr>
          <w:rFonts w:ascii="Times New Roman" w:hAnsi="Times New Roman"/>
          <w:sz w:val="24"/>
          <w:szCs w:val="24"/>
        </w:rPr>
        <w:t xml:space="preserve"> </w:t>
      </w:r>
      <w:r w:rsidR="009D5C3D" w:rsidRPr="00447DCD">
        <w:rPr>
          <w:rFonts w:ascii="Times New Roman" w:hAnsi="Times New Roman"/>
          <w:sz w:val="24"/>
          <w:szCs w:val="24"/>
        </w:rPr>
        <w:t>nimemuutmise õigusega perekonnaseisu</w:t>
      </w:r>
      <w:r w:rsidR="00D21254">
        <w:rPr>
          <w:rFonts w:ascii="Times New Roman" w:hAnsi="Times New Roman"/>
          <w:sz w:val="24"/>
          <w:szCs w:val="24"/>
        </w:rPr>
        <w:t>amet</w:t>
      </w:r>
      <w:r w:rsidR="002E079D">
        <w:rPr>
          <w:rFonts w:ascii="Times New Roman" w:hAnsi="Times New Roman"/>
          <w:sz w:val="24"/>
          <w:szCs w:val="24"/>
        </w:rPr>
        <w:t>n</w:t>
      </w:r>
      <w:r w:rsidR="00D21254">
        <w:rPr>
          <w:rFonts w:ascii="Times New Roman" w:hAnsi="Times New Roman"/>
          <w:sz w:val="24"/>
          <w:szCs w:val="24"/>
        </w:rPr>
        <w:t xml:space="preserve">ikul õigus küsida </w:t>
      </w:r>
      <w:r w:rsidR="00F37019">
        <w:rPr>
          <w:rFonts w:ascii="Times New Roman" w:hAnsi="Times New Roman"/>
          <w:sz w:val="24"/>
          <w:szCs w:val="24"/>
        </w:rPr>
        <w:t>eesnime</w:t>
      </w:r>
      <w:r w:rsidR="00F37019" w:rsidRPr="008971DB">
        <w:rPr>
          <w:rFonts w:ascii="Times New Roman" w:hAnsi="Times New Roman"/>
          <w:sz w:val="24"/>
          <w:szCs w:val="24"/>
        </w:rPr>
        <w:t xml:space="preserve"> valiku </w:t>
      </w:r>
      <w:r w:rsidR="00F37019">
        <w:rPr>
          <w:rFonts w:ascii="Times New Roman" w:hAnsi="Times New Roman"/>
          <w:sz w:val="24"/>
          <w:szCs w:val="24"/>
        </w:rPr>
        <w:t xml:space="preserve">osas </w:t>
      </w:r>
      <w:r w:rsidR="00F37019" w:rsidRPr="008971DB">
        <w:rPr>
          <w:rFonts w:ascii="Times New Roman" w:hAnsi="Times New Roman"/>
          <w:sz w:val="24"/>
          <w:szCs w:val="24"/>
        </w:rPr>
        <w:t>selgitus</w:t>
      </w:r>
      <w:r w:rsidR="00D21254">
        <w:rPr>
          <w:rFonts w:ascii="Times New Roman" w:hAnsi="Times New Roman"/>
          <w:sz w:val="24"/>
          <w:szCs w:val="24"/>
        </w:rPr>
        <w:t>t</w:t>
      </w:r>
      <w:r w:rsidR="00F37019">
        <w:rPr>
          <w:rFonts w:ascii="Times New Roman" w:hAnsi="Times New Roman"/>
          <w:sz w:val="24"/>
          <w:szCs w:val="24"/>
        </w:rPr>
        <w:t>.</w:t>
      </w:r>
    </w:p>
    <w:p w14:paraId="5E201E0A" w14:textId="77777777" w:rsidR="008A4305" w:rsidRPr="00A25BAC" w:rsidRDefault="008A4305" w:rsidP="00A25BAC">
      <w:pPr>
        <w:pStyle w:val="Vahedeta"/>
        <w:jc w:val="both"/>
        <w:rPr>
          <w:rFonts w:ascii="Times New Roman" w:hAnsi="Times New Roman"/>
          <w:sz w:val="24"/>
          <w:szCs w:val="24"/>
        </w:rPr>
      </w:pPr>
    </w:p>
    <w:p w14:paraId="7924D9F0" w14:textId="4E583892" w:rsidR="00A25BAC" w:rsidRPr="00A25BAC" w:rsidRDefault="00A25BAC" w:rsidP="00A25BAC">
      <w:pPr>
        <w:pStyle w:val="Vahedeta"/>
        <w:rPr>
          <w:rFonts w:ascii="Times New Roman" w:hAnsi="Times New Roman"/>
          <w:sz w:val="24"/>
          <w:szCs w:val="24"/>
        </w:rPr>
      </w:pPr>
      <w:r w:rsidRPr="00A25BAC">
        <w:rPr>
          <w:rFonts w:ascii="Times New Roman" w:hAnsi="Times New Roman"/>
          <w:sz w:val="24"/>
          <w:szCs w:val="24"/>
        </w:rPr>
        <w:t>(</w:t>
      </w:r>
      <w:r w:rsidR="00657A86">
        <w:rPr>
          <w:rFonts w:ascii="Times New Roman" w:hAnsi="Times New Roman"/>
          <w:sz w:val="24"/>
          <w:szCs w:val="24"/>
        </w:rPr>
        <w:t>3</w:t>
      </w:r>
      <w:r w:rsidRPr="00A25BAC">
        <w:rPr>
          <w:rFonts w:ascii="Times New Roman" w:hAnsi="Times New Roman"/>
          <w:sz w:val="24"/>
          <w:szCs w:val="24"/>
        </w:rPr>
        <w:t>) Eesnime</w:t>
      </w:r>
      <w:r w:rsidR="00647E45">
        <w:rPr>
          <w:rFonts w:ascii="Times New Roman" w:hAnsi="Times New Roman"/>
          <w:sz w:val="24"/>
          <w:szCs w:val="24"/>
        </w:rPr>
        <w:t xml:space="preserve"> muutmiseks tuleb esitada mõjuv põhjus, kui</w:t>
      </w:r>
      <w:r w:rsidRPr="00A25BAC">
        <w:rPr>
          <w:rFonts w:ascii="Times New Roman" w:hAnsi="Times New Roman"/>
          <w:sz w:val="24"/>
          <w:szCs w:val="24"/>
        </w:rPr>
        <w:t xml:space="preserve"> soovitakse eesnime, </w:t>
      </w:r>
      <w:r w:rsidR="009C7701" w:rsidRPr="009C7701">
        <w:rPr>
          <w:rFonts w:ascii="Times New Roman" w:hAnsi="Times New Roman"/>
          <w:sz w:val="24"/>
          <w:szCs w:val="24"/>
        </w:rPr>
        <w:t>mis on juurdunud vaid nime saaja vastassoo eesnimena</w:t>
      </w:r>
      <w:r w:rsidR="0000570D">
        <w:rPr>
          <w:rFonts w:ascii="Times New Roman" w:hAnsi="Times New Roman"/>
          <w:sz w:val="24"/>
          <w:szCs w:val="24"/>
        </w:rPr>
        <w:t>.</w:t>
      </w:r>
    </w:p>
    <w:p w14:paraId="7278BB4B" w14:textId="77777777" w:rsidR="00A25BAC" w:rsidRPr="00A25BAC" w:rsidRDefault="00A25BAC" w:rsidP="00A25BAC">
      <w:pPr>
        <w:pStyle w:val="Vahedeta"/>
        <w:jc w:val="both"/>
        <w:rPr>
          <w:rFonts w:ascii="Times New Roman" w:hAnsi="Times New Roman"/>
          <w:sz w:val="24"/>
          <w:szCs w:val="24"/>
        </w:rPr>
      </w:pPr>
    </w:p>
    <w:p w14:paraId="1CB6257C" w14:textId="11259F63" w:rsidR="00A25BAC" w:rsidRPr="00A25BAC" w:rsidRDefault="00A25BAC" w:rsidP="00A25BAC">
      <w:pPr>
        <w:pStyle w:val="Vahedeta"/>
        <w:jc w:val="both"/>
        <w:rPr>
          <w:rFonts w:ascii="Times New Roman" w:hAnsi="Times New Roman"/>
          <w:b/>
          <w:bCs/>
          <w:sz w:val="24"/>
          <w:szCs w:val="24"/>
        </w:rPr>
      </w:pPr>
      <w:bookmarkStart w:id="68" w:name="_Hlk213242857"/>
      <w:r w:rsidRPr="00A25BAC">
        <w:rPr>
          <w:rFonts w:ascii="Times New Roman" w:hAnsi="Times New Roman"/>
          <w:b/>
          <w:bCs/>
          <w:sz w:val="24"/>
          <w:szCs w:val="24"/>
        </w:rPr>
        <w:t>§ 2</w:t>
      </w:r>
      <w:r w:rsidR="00BA4A65">
        <w:rPr>
          <w:rFonts w:ascii="Times New Roman" w:hAnsi="Times New Roman"/>
          <w:b/>
          <w:bCs/>
          <w:sz w:val="24"/>
          <w:szCs w:val="24"/>
        </w:rPr>
        <w:t>5</w:t>
      </w:r>
      <w:r w:rsidRPr="00A25BAC">
        <w:rPr>
          <w:rFonts w:ascii="Times New Roman" w:hAnsi="Times New Roman"/>
          <w:b/>
          <w:bCs/>
          <w:sz w:val="24"/>
          <w:szCs w:val="24"/>
        </w:rPr>
        <w:t>. Eesnime muutmisest keeldumise alused</w:t>
      </w:r>
    </w:p>
    <w:bookmarkEnd w:id="68"/>
    <w:p w14:paraId="2D2BC3CD" w14:textId="77777777" w:rsidR="00CB3431" w:rsidRDefault="00CB3431" w:rsidP="00494D60">
      <w:pPr>
        <w:pStyle w:val="Vahedeta"/>
        <w:jc w:val="both"/>
        <w:rPr>
          <w:rFonts w:ascii="Times New Roman" w:hAnsi="Times New Roman"/>
          <w:sz w:val="24"/>
          <w:szCs w:val="24"/>
        </w:rPr>
      </w:pPr>
    </w:p>
    <w:p w14:paraId="3D4BDB6A" w14:textId="77777777" w:rsidR="00E46093" w:rsidRPr="00045B35" w:rsidRDefault="00E46093" w:rsidP="00E46093">
      <w:pPr>
        <w:pStyle w:val="Vahedeta"/>
        <w:jc w:val="both"/>
        <w:rPr>
          <w:rFonts w:ascii="Times New Roman" w:hAnsi="Times New Roman"/>
          <w:sz w:val="24"/>
          <w:szCs w:val="24"/>
        </w:rPr>
      </w:pPr>
      <w:r w:rsidRPr="00045B35">
        <w:rPr>
          <w:rFonts w:ascii="Times New Roman" w:hAnsi="Times New Roman"/>
          <w:sz w:val="24"/>
          <w:szCs w:val="24"/>
        </w:rPr>
        <w:lastRenderedPageBreak/>
        <w:t>Eesnime muutmisest keeldutakse, kui:</w:t>
      </w:r>
    </w:p>
    <w:p w14:paraId="222D426F" w14:textId="77777777" w:rsidR="00E46093" w:rsidRPr="00045B35" w:rsidRDefault="00E46093" w:rsidP="00E46093">
      <w:pPr>
        <w:pStyle w:val="Vahedeta"/>
        <w:jc w:val="both"/>
        <w:rPr>
          <w:rFonts w:ascii="Times New Roman" w:hAnsi="Times New Roman"/>
          <w:sz w:val="24"/>
          <w:szCs w:val="24"/>
        </w:rPr>
      </w:pPr>
      <w:r w:rsidRPr="00045B35">
        <w:rPr>
          <w:rFonts w:ascii="Times New Roman" w:hAnsi="Times New Roman"/>
          <w:sz w:val="24"/>
          <w:szCs w:val="24"/>
        </w:rPr>
        <w:t>1) eesnimi ei vasta käesoleva seaduse §-s 6 sätestatud nõuetele;</w:t>
      </w:r>
    </w:p>
    <w:p w14:paraId="3D5A5665" w14:textId="77777777" w:rsidR="00E46093" w:rsidRPr="00045B35" w:rsidRDefault="00E46093" w:rsidP="00E46093">
      <w:pPr>
        <w:pStyle w:val="Vahedeta"/>
        <w:jc w:val="both"/>
        <w:rPr>
          <w:rFonts w:ascii="Times New Roman" w:hAnsi="Times New Roman"/>
          <w:sz w:val="24"/>
          <w:szCs w:val="24"/>
        </w:rPr>
      </w:pPr>
      <w:r w:rsidRPr="00045B35">
        <w:rPr>
          <w:rFonts w:ascii="Times New Roman" w:hAnsi="Times New Roman"/>
          <w:sz w:val="24"/>
          <w:szCs w:val="24"/>
        </w:rPr>
        <w:t>2) soovitud eesnimi koos perekonnanimega on rahvastikuregistri andmetel elava isiku isikunimi;</w:t>
      </w:r>
    </w:p>
    <w:p w14:paraId="4DB131C3" w14:textId="1B20F62C" w:rsidR="00E46093" w:rsidRPr="00045B35" w:rsidRDefault="00E46093" w:rsidP="00E46093">
      <w:pPr>
        <w:pStyle w:val="Vahedeta"/>
        <w:jc w:val="both"/>
        <w:rPr>
          <w:rFonts w:ascii="Times New Roman" w:hAnsi="Times New Roman"/>
          <w:sz w:val="24"/>
          <w:szCs w:val="24"/>
        </w:rPr>
      </w:pPr>
      <w:r w:rsidRPr="00045B35">
        <w:rPr>
          <w:rFonts w:ascii="Times New Roman" w:hAnsi="Times New Roman"/>
          <w:sz w:val="24"/>
          <w:szCs w:val="24"/>
        </w:rPr>
        <w:t xml:space="preserve">3) </w:t>
      </w:r>
      <w:r w:rsidRPr="00A25BAC">
        <w:rPr>
          <w:rFonts w:ascii="Times New Roman" w:hAnsi="Times New Roman"/>
          <w:sz w:val="24"/>
          <w:szCs w:val="24"/>
        </w:rPr>
        <w:t>soovit</w:t>
      </w:r>
      <w:r>
        <w:rPr>
          <w:rFonts w:ascii="Times New Roman" w:hAnsi="Times New Roman"/>
          <w:sz w:val="24"/>
          <w:szCs w:val="24"/>
        </w:rPr>
        <w:t>ud</w:t>
      </w:r>
      <w:r w:rsidRPr="00A25BAC">
        <w:rPr>
          <w:rFonts w:ascii="Times New Roman" w:hAnsi="Times New Roman"/>
          <w:sz w:val="24"/>
          <w:szCs w:val="24"/>
        </w:rPr>
        <w:t xml:space="preserve"> eesnim</w:t>
      </w:r>
      <w:r w:rsidR="002B7468">
        <w:rPr>
          <w:rFonts w:ascii="Times New Roman" w:hAnsi="Times New Roman"/>
          <w:sz w:val="24"/>
          <w:szCs w:val="24"/>
        </w:rPr>
        <w:t>i</w:t>
      </w:r>
      <w:r w:rsidRPr="009C7701">
        <w:rPr>
          <w:rFonts w:ascii="Times New Roman" w:hAnsi="Times New Roman"/>
          <w:sz w:val="24"/>
          <w:szCs w:val="24"/>
        </w:rPr>
        <w:t xml:space="preserve"> on juurdunud vastassoo eesnimena</w:t>
      </w:r>
      <w:r>
        <w:rPr>
          <w:rFonts w:ascii="Times New Roman" w:hAnsi="Times New Roman"/>
          <w:sz w:val="24"/>
          <w:szCs w:val="24"/>
        </w:rPr>
        <w:t xml:space="preserve"> ning </w:t>
      </w:r>
      <w:r w:rsidR="0039617F">
        <w:rPr>
          <w:rFonts w:ascii="Times New Roman" w:hAnsi="Times New Roman"/>
          <w:sz w:val="24"/>
          <w:szCs w:val="24"/>
        </w:rPr>
        <w:t xml:space="preserve">eesnime muutmiseks </w:t>
      </w:r>
      <w:r>
        <w:rPr>
          <w:rFonts w:ascii="Times New Roman" w:hAnsi="Times New Roman"/>
          <w:sz w:val="24"/>
          <w:szCs w:val="24"/>
        </w:rPr>
        <w:t>puudub mõjuv põhjus;</w:t>
      </w:r>
    </w:p>
    <w:p w14:paraId="18E6DB6A" w14:textId="6771E404" w:rsidR="00A25BAC" w:rsidRDefault="00E46093" w:rsidP="00E46093">
      <w:pPr>
        <w:pStyle w:val="Vahedeta"/>
        <w:jc w:val="both"/>
        <w:rPr>
          <w:rFonts w:ascii="Times New Roman" w:hAnsi="Times New Roman"/>
          <w:sz w:val="24"/>
          <w:szCs w:val="24"/>
        </w:rPr>
      </w:pPr>
      <w:r w:rsidRPr="00045B35">
        <w:rPr>
          <w:rFonts w:ascii="Times New Roman" w:hAnsi="Times New Roman"/>
          <w:sz w:val="24"/>
          <w:szCs w:val="24"/>
        </w:rPr>
        <w:t xml:space="preserve">4) </w:t>
      </w:r>
      <w:r>
        <w:rPr>
          <w:rFonts w:ascii="Times New Roman" w:hAnsi="Times New Roman"/>
          <w:sz w:val="24"/>
          <w:szCs w:val="24"/>
        </w:rPr>
        <w:t>isiku eesnime on varem muudetud</w:t>
      </w:r>
      <w:r w:rsidR="009C2565">
        <w:rPr>
          <w:rFonts w:ascii="Times New Roman" w:hAnsi="Times New Roman"/>
          <w:sz w:val="24"/>
          <w:szCs w:val="24"/>
        </w:rPr>
        <w:t xml:space="preserve"> ja </w:t>
      </w:r>
      <w:r w:rsidR="0039617F">
        <w:rPr>
          <w:rFonts w:ascii="Times New Roman" w:hAnsi="Times New Roman"/>
          <w:sz w:val="24"/>
          <w:szCs w:val="24"/>
        </w:rPr>
        <w:t xml:space="preserve">eesnime muutmiseks </w:t>
      </w:r>
      <w:r w:rsidR="009C2565">
        <w:rPr>
          <w:rFonts w:ascii="Times New Roman" w:hAnsi="Times New Roman"/>
          <w:sz w:val="24"/>
          <w:szCs w:val="24"/>
        </w:rPr>
        <w:t>puudub m</w:t>
      </w:r>
      <w:r w:rsidRPr="00045B35">
        <w:rPr>
          <w:rFonts w:ascii="Times New Roman" w:hAnsi="Times New Roman"/>
          <w:sz w:val="24"/>
          <w:szCs w:val="24"/>
        </w:rPr>
        <w:t>õjuv põhjus</w:t>
      </w:r>
      <w:r w:rsidR="009C2565">
        <w:rPr>
          <w:rFonts w:ascii="Times New Roman" w:hAnsi="Times New Roman"/>
          <w:sz w:val="24"/>
          <w:szCs w:val="24"/>
        </w:rPr>
        <w:t>.</w:t>
      </w:r>
    </w:p>
    <w:p w14:paraId="60B22019" w14:textId="77777777" w:rsidR="009C2565" w:rsidRPr="00A25BAC" w:rsidRDefault="009C2565" w:rsidP="00E46093">
      <w:pPr>
        <w:pStyle w:val="Vahedeta"/>
        <w:jc w:val="both"/>
        <w:rPr>
          <w:rFonts w:ascii="Times New Roman" w:hAnsi="Times New Roman"/>
          <w:sz w:val="24"/>
          <w:szCs w:val="24"/>
        </w:rPr>
      </w:pPr>
    </w:p>
    <w:p w14:paraId="4290FE4D" w14:textId="0BC2128D" w:rsidR="00A25BAC" w:rsidRPr="005772EA" w:rsidRDefault="00A25BAC">
      <w:pPr>
        <w:pStyle w:val="Vahedeta"/>
        <w:jc w:val="both"/>
        <w:rPr>
          <w:rFonts w:ascii="Times New Roman" w:hAnsi="Times New Roman"/>
          <w:b/>
          <w:bCs/>
          <w:sz w:val="24"/>
          <w:szCs w:val="24"/>
        </w:rPr>
      </w:pPr>
      <w:r w:rsidRPr="00EB2941">
        <w:rPr>
          <w:rFonts w:ascii="Times New Roman" w:hAnsi="Times New Roman"/>
          <w:b/>
          <w:bCs/>
          <w:sz w:val="24"/>
          <w:szCs w:val="24"/>
        </w:rPr>
        <w:t>§ 2</w:t>
      </w:r>
      <w:r w:rsidR="00BA4A65">
        <w:rPr>
          <w:rFonts w:ascii="Times New Roman" w:hAnsi="Times New Roman"/>
          <w:b/>
          <w:bCs/>
          <w:sz w:val="24"/>
          <w:szCs w:val="24"/>
        </w:rPr>
        <w:t>6</w:t>
      </w:r>
      <w:r w:rsidRPr="00EB2941">
        <w:rPr>
          <w:rFonts w:ascii="Times New Roman" w:hAnsi="Times New Roman"/>
          <w:b/>
          <w:bCs/>
          <w:sz w:val="24"/>
          <w:szCs w:val="24"/>
        </w:rPr>
        <w:t xml:space="preserve">. Perekonnanime muutmine </w:t>
      </w:r>
    </w:p>
    <w:p w14:paraId="4F789F65" w14:textId="77777777" w:rsidR="00A25BAC" w:rsidRPr="00A25BAC" w:rsidRDefault="00A25BAC" w:rsidP="00A25BAC">
      <w:pPr>
        <w:pStyle w:val="Vahedeta"/>
        <w:jc w:val="both"/>
        <w:rPr>
          <w:rFonts w:ascii="Times New Roman" w:hAnsi="Times New Roman"/>
          <w:bCs/>
          <w:sz w:val="24"/>
          <w:szCs w:val="24"/>
        </w:rPr>
      </w:pPr>
    </w:p>
    <w:p w14:paraId="6187D435" w14:textId="77777777" w:rsidR="00A25BAC" w:rsidRPr="00A25BAC" w:rsidRDefault="00A25BAC" w:rsidP="00A25BAC">
      <w:pPr>
        <w:pStyle w:val="Vahedeta"/>
        <w:jc w:val="both"/>
        <w:rPr>
          <w:rFonts w:ascii="Times New Roman" w:hAnsi="Times New Roman"/>
          <w:sz w:val="24"/>
          <w:szCs w:val="24"/>
        </w:rPr>
      </w:pPr>
      <w:r w:rsidRPr="00A25BAC">
        <w:rPr>
          <w:rFonts w:ascii="Times New Roman" w:hAnsi="Times New Roman"/>
          <w:sz w:val="24"/>
          <w:szCs w:val="24"/>
        </w:rPr>
        <w:t>(1) Perekonnanime võib muuta, kui isik soovib kanda:</w:t>
      </w:r>
    </w:p>
    <w:p w14:paraId="32E4F263" w14:textId="77777777" w:rsidR="00A25BAC" w:rsidRPr="00A25BAC" w:rsidRDefault="00A25BAC" w:rsidP="00A25BAC">
      <w:pPr>
        <w:pStyle w:val="Vahedeta"/>
        <w:jc w:val="both"/>
        <w:rPr>
          <w:rFonts w:ascii="Times New Roman" w:hAnsi="Times New Roman"/>
          <w:sz w:val="24"/>
          <w:szCs w:val="24"/>
        </w:rPr>
      </w:pPr>
      <w:r w:rsidRPr="00A25BAC">
        <w:rPr>
          <w:rFonts w:ascii="Times New Roman" w:hAnsi="Times New Roman"/>
          <w:sz w:val="24"/>
          <w:szCs w:val="24"/>
        </w:rPr>
        <w:t>1) varem kantud perekonnanime;</w:t>
      </w:r>
    </w:p>
    <w:p w14:paraId="1433807B" w14:textId="3D19979F" w:rsidR="00A25BAC" w:rsidRPr="00A25BAC" w:rsidRDefault="00A25BAC" w:rsidP="00A25BAC">
      <w:pPr>
        <w:pStyle w:val="Vahedeta"/>
        <w:jc w:val="both"/>
        <w:rPr>
          <w:rFonts w:ascii="Times New Roman" w:hAnsi="Times New Roman"/>
          <w:sz w:val="24"/>
          <w:szCs w:val="24"/>
        </w:rPr>
      </w:pPr>
      <w:r w:rsidRPr="00A25BAC">
        <w:rPr>
          <w:rFonts w:ascii="Times New Roman" w:hAnsi="Times New Roman"/>
          <w:sz w:val="24"/>
          <w:szCs w:val="24"/>
        </w:rPr>
        <w:t xml:space="preserve">2) otsejoones </w:t>
      </w:r>
      <w:proofErr w:type="spellStart"/>
      <w:r w:rsidRPr="00A25BAC">
        <w:rPr>
          <w:rFonts w:ascii="Times New Roman" w:hAnsi="Times New Roman"/>
          <w:sz w:val="24"/>
          <w:szCs w:val="24"/>
        </w:rPr>
        <w:t>üleneja</w:t>
      </w:r>
      <w:proofErr w:type="spellEnd"/>
      <w:r w:rsidRPr="00A25BAC">
        <w:rPr>
          <w:rFonts w:ascii="Times New Roman" w:hAnsi="Times New Roman"/>
          <w:sz w:val="24"/>
          <w:szCs w:val="24"/>
        </w:rPr>
        <w:t xml:space="preserve"> sugulase dokumentaalselt tõendatud üheosalist perekonnanime</w:t>
      </w:r>
      <w:r w:rsidR="008B3A89">
        <w:rPr>
          <w:rFonts w:ascii="Times New Roman" w:hAnsi="Times New Roman"/>
          <w:sz w:val="24"/>
          <w:szCs w:val="24"/>
        </w:rPr>
        <w:t>;</w:t>
      </w:r>
    </w:p>
    <w:p w14:paraId="16D4B139" w14:textId="7B349C67" w:rsidR="00A25BAC" w:rsidRPr="00A25BAC" w:rsidRDefault="00A25BAC" w:rsidP="00A25BAC">
      <w:pPr>
        <w:pStyle w:val="Vahedeta"/>
        <w:jc w:val="both"/>
        <w:rPr>
          <w:rFonts w:ascii="Times New Roman" w:hAnsi="Times New Roman"/>
          <w:sz w:val="24"/>
          <w:szCs w:val="24"/>
        </w:rPr>
      </w:pPr>
      <w:r w:rsidRPr="00A25BAC">
        <w:rPr>
          <w:rFonts w:ascii="Times New Roman" w:hAnsi="Times New Roman"/>
          <w:sz w:val="24"/>
          <w:szCs w:val="24"/>
        </w:rPr>
        <w:t xml:space="preserve">3) vanema </w:t>
      </w:r>
      <w:proofErr w:type="spellStart"/>
      <w:r w:rsidR="0096117A">
        <w:rPr>
          <w:rFonts w:ascii="Times New Roman" w:hAnsi="Times New Roman"/>
          <w:sz w:val="24"/>
          <w:szCs w:val="24"/>
        </w:rPr>
        <w:t>topelt</w:t>
      </w:r>
      <w:r w:rsidRPr="00A25BAC">
        <w:rPr>
          <w:rFonts w:ascii="Times New Roman" w:hAnsi="Times New Roman"/>
          <w:sz w:val="24"/>
          <w:szCs w:val="24"/>
        </w:rPr>
        <w:t>perekonnanime</w:t>
      </w:r>
      <w:proofErr w:type="spellEnd"/>
      <w:r w:rsidR="0095125B">
        <w:rPr>
          <w:rFonts w:ascii="Times New Roman" w:hAnsi="Times New Roman"/>
          <w:sz w:val="24"/>
          <w:szCs w:val="24"/>
        </w:rPr>
        <w:t xml:space="preserve"> või sellest ühte nime</w:t>
      </w:r>
      <w:r w:rsidRPr="00A25BAC">
        <w:rPr>
          <w:rFonts w:ascii="Times New Roman" w:hAnsi="Times New Roman"/>
          <w:sz w:val="24"/>
          <w:szCs w:val="24"/>
        </w:rPr>
        <w:t xml:space="preserve">, mille isik oleks </w:t>
      </w:r>
      <w:r w:rsidR="00E53E8A">
        <w:rPr>
          <w:rFonts w:ascii="Times New Roman" w:hAnsi="Times New Roman"/>
          <w:sz w:val="24"/>
          <w:szCs w:val="24"/>
        </w:rPr>
        <w:t>võinud</w:t>
      </w:r>
      <w:r w:rsidRPr="00A25BAC">
        <w:rPr>
          <w:rFonts w:ascii="Times New Roman" w:hAnsi="Times New Roman"/>
          <w:sz w:val="24"/>
          <w:szCs w:val="24"/>
        </w:rPr>
        <w:t xml:space="preserve"> saad</w:t>
      </w:r>
      <w:r w:rsidR="00E53E8A">
        <w:rPr>
          <w:rFonts w:ascii="Times New Roman" w:hAnsi="Times New Roman"/>
          <w:sz w:val="24"/>
          <w:szCs w:val="24"/>
        </w:rPr>
        <w:t>a</w:t>
      </w:r>
      <w:r w:rsidRPr="00A25BAC">
        <w:rPr>
          <w:rFonts w:ascii="Times New Roman" w:hAnsi="Times New Roman"/>
          <w:sz w:val="24"/>
          <w:szCs w:val="24"/>
        </w:rPr>
        <w:t xml:space="preserve"> sünni registreerimisel;</w:t>
      </w:r>
    </w:p>
    <w:p w14:paraId="5E867CE4" w14:textId="29D76119" w:rsidR="00E335C8" w:rsidRDefault="0095125B" w:rsidP="00A25BAC">
      <w:pPr>
        <w:pStyle w:val="Vahedeta"/>
        <w:jc w:val="both"/>
        <w:rPr>
          <w:rFonts w:ascii="Times New Roman" w:hAnsi="Times New Roman"/>
          <w:sz w:val="24"/>
          <w:szCs w:val="24"/>
        </w:rPr>
      </w:pPr>
      <w:r>
        <w:rPr>
          <w:rFonts w:ascii="Times New Roman" w:hAnsi="Times New Roman"/>
          <w:sz w:val="24"/>
          <w:szCs w:val="24"/>
        </w:rPr>
        <w:t>4</w:t>
      </w:r>
      <w:r w:rsidR="00A25BAC" w:rsidRPr="00A25BAC">
        <w:rPr>
          <w:rFonts w:ascii="Times New Roman" w:hAnsi="Times New Roman"/>
          <w:sz w:val="24"/>
          <w:szCs w:val="24"/>
        </w:rPr>
        <w:t xml:space="preserve">) abikaasa või registreeritud elukaaslase perekonnanime, mis vastab käesoleva seaduse §-s </w:t>
      </w:r>
      <w:r w:rsidR="005B098B">
        <w:rPr>
          <w:rFonts w:ascii="Times New Roman" w:hAnsi="Times New Roman"/>
          <w:sz w:val="24"/>
          <w:szCs w:val="24"/>
        </w:rPr>
        <w:t>1</w:t>
      </w:r>
      <w:r w:rsidR="00EC543C">
        <w:rPr>
          <w:rFonts w:ascii="Times New Roman" w:hAnsi="Times New Roman"/>
          <w:sz w:val="24"/>
          <w:szCs w:val="24"/>
        </w:rPr>
        <w:t>3</w:t>
      </w:r>
      <w:r w:rsidR="00A25BAC" w:rsidRPr="00A25BAC">
        <w:rPr>
          <w:rFonts w:ascii="Times New Roman" w:hAnsi="Times New Roman"/>
          <w:sz w:val="24"/>
          <w:szCs w:val="24"/>
        </w:rPr>
        <w:t xml:space="preserve"> </w:t>
      </w:r>
      <w:r w:rsidR="00EB2D81">
        <w:rPr>
          <w:rFonts w:ascii="Times New Roman" w:hAnsi="Times New Roman"/>
          <w:sz w:val="24"/>
          <w:szCs w:val="24"/>
        </w:rPr>
        <w:t>sätestatud nõuetele</w:t>
      </w:r>
      <w:r w:rsidR="00A25BAC" w:rsidRPr="00A25BAC">
        <w:rPr>
          <w:rFonts w:ascii="Times New Roman" w:hAnsi="Times New Roman"/>
          <w:sz w:val="24"/>
          <w:szCs w:val="24"/>
        </w:rPr>
        <w:t>;</w:t>
      </w:r>
    </w:p>
    <w:p w14:paraId="1D604817" w14:textId="3547E39C" w:rsidR="00A25BAC" w:rsidRPr="00A25BAC" w:rsidRDefault="0095125B" w:rsidP="00A25BAC">
      <w:pPr>
        <w:pStyle w:val="Vahedeta"/>
        <w:jc w:val="both"/>
        <w:rPr>
          <w:rFonts w:ascii="Times New Roman" w:hAnsi="Times New Roman"/>
          <w:sz w:val="24"/>
          <w:szCs w:val="24"/>
        </w:rPr>
      </w:pPr>
      <w:r>
        <w:rPr>
          <w:rFonts w:ascii="Times New Roman" w:hAnsi="Times New Roman"/>
          <w:sz w:val="24"/>
          <w:szCs w:val="24"/>
        </w:rPr>
        <w:t>5</w:t>
      </w:r>
      <w:r w:rsidR="00A25BAC" w:rsidRPr="00A25BAC">
        <w:rPr>
          <w:rFonts w:ascii="Times New Roman" w:hAnsi="Times New Roman"/>
          <w:sz w:val="24"/>
          <w:szCs w:val="24"/>
        </w:rPr>
        <w:t xml:space="preserve">) perekonnanime, mille isik oleks </w:t>
      </w:r>
      <w:r w:rsidR="00E53E8A">
        <w:rPr>
          <w:rFonts w:ascii="Times New Roman" w:hAnsi="Times New Roman"/>
          <w:sz w:val="24"/>
          <w:szCs w:val="24"/>
        </w:rPr>
        <w:t>võinud</w:t>
      </w:r>
      <w:r w:rsidR="00A25BAC" w:rsidRPr="00A25BAC">
        <w:rPr>
          <w:rFonts w:ascii="Times New Roman" w:hAnsi="Times New Roman"/>
          <w:sz w:val="24"/>
          <w:szCs w:val="24"/>
        </w:rPr>
        <w:t xml:space="preserve"> saad</w:t>
      </w:r>
      <w:r w:rsidR="00E53E8A">
        <w:rPr>
          <w:rFonts w:ascii="Times New Roman" w:hAnsi="Times New Roman"/>
          <w:sz w:val="24"/>
          <w:szCs w:val="24"/>
        </w:rPr>
        <w:t>a</w:t>
      </w:r>
      <w:r w:rsidR="00A25BAC" w:rsidRPr="00A25BAC">
        <w:rPr>
          <w:rFonts w:ascii="Times New Roman" w:hAnsi="Times New Roman"/>
          <w:sz w:val="24"/>
          <w:szCs w:val="24"/>
        </w:rPr>
        <w:t xml:space="preserve"> oma viimase</w:t>
      </w:r>
      <w:r w:rsidR="00914E75">
        <w:rPr>
          <w:rFonts w:ascii="Times New Roman" w:hAnsi="Times New Roman"/>
          <w:sz w:val="24"/>
          <w:szCs w:val="24"/>
        </w:rPr>
        <w:t>s</w:t>
      </w:r>
      <w:r w:rsidR="00A25BAC" w:rsidRPr="00A25BAC">
        <w:rPr>
          <w:rFonts w:ascii="Times New Roman" w:hAnsi="Times New Roman"/>
          <w:sz w:val="24"/>
          <w:szCs w:val="24"/>
        </w:rPr>
        <w:t xml:space="preserve"> abielu</w:t>
      </w:r>
      <w:r w:rsidR="00914E75">
        <w:rPr>
          <w:rFonts w:ascii="Times New Roman" w:hAnsi="Times New Roman"/>
          <w:sz w:val="24"/>
          <w:szCs w:val="24"/>
        </w:rPr>
        <w:t>s</w:t>
      </w:r>
      <w:r w:rsidR="00A25BAC" w:rsidRPr="00A25BAC">
        <w:rPr>
          <w:rFonts w:ascii="Times New Roman" w:hAnsi="Times New Roman"/>
          <w:sz w:val="24"/>
          <w:szCs w:val="24"/>
        </w:rPr>
        <w:t xml:space="preserve"> või registreeritud kooselu</w:t>
      </w:r>
      <w:r w:rsidR="00914E75">
        <w:rPr>
          <w:rFonts w:ascii="Times New Roman" w:hAnsi="Times New Roman"/>
          <w:sz w:val="24"/>
          <w:szCs w:val="24"/>
        </w:rPr>
        <w:t>s</w:t>
      </w:r>
      <w:r w:rsidR="00A25BAC" w:rsidRPr="00A25BAC">
        <w:rPr>
          <w:rFonts w:ascii="Times New Roman" w:hAnsi="Times New Roman"/>
          <w:sz w:val="24"/>
          <w:szCs w:val="24"/>
        </w:rPr>
        <w:t>, mis lõppe</w:t>
      </w:r>
      <w:r w:rsidR="00981193">
        <w:rPr>
          <w:rFonts w:ascii="Times New Roman" w:hAnsi="Times New Roman"/>
          <w:sz w:val="24"/>
          <w:szCs w:val="24"/>
        </w:rPr>
        <w:t>s</w:t>
      </w:r>
      <w:r w:rsidR="00A25BAC" w:rsidRPr="00A25BAC">
        <w:rPr>
          <w:rFonts w:ascii="Times New Roman" w:hAnsi="Times New Roman"/>
          <w:sz w:val="24"/>
          <w:szCs w:val="24"/>
        </w:rPr>
        <w:t xml:space="preserve"> abikaasa või registreeritud elukaaslase surmaga;</w:t>
      </w:r>
    </w:p>
    <w:p w14:paraId="11BA674F" w14:textId="475BF33C" w:rsidR="00A25BAC" w:rsidRPr="00A25BAC" w:rsidRDefault="0095125B" w:rsidP="00A25BAC">
      <w:pPr>
        <w:pStyle w:val="Vahedeta"/>
        <w:jc w:val="both"/>
        <w:rPr>
          <w:rFonts w:ascii="Times New Roman" w:hAnsi="Times New Roman"/>
          <w:sz w:val="24"/>
          <w:szCs w:val="24"/>
        </w:rPr>
      </w:pPr>
      <w:r>
        <w:rPr>
          <w:rFonts w:ascii="Times New Roman" w:hAnsi="Times New Roman"/>
          <w:sz w:val="24"/>
          <w:szCs w:val="24"/>
        </w:rPr>
        <w:t>6</w:t>
      </w:r>
      <w:r w:rsidR="00A25BAC" w:rsidRPr="00A25BAC">
        <w:rPr>
          <w:rFonts w:ascii="Times New Roman" w:hAnsi="Times New Roman"/>
          <w:sz w:val="24"/>
          <w:szCs w:val="24"/>
        </w:rPr>
        <w:t>)</w:t>
      </w:r>
      <w:r w:rsidR="00914E75" w:rsidRPr="00A25BAC" w:rsidDel="003B4F4B">
        <w:rPr>
          <w:rFonts w:ascii="Times New Roman" w:hAnsi="Times New Roman"/>
          <w:sz w:val="24"/>
          <w:szCs w:val="24"/>
        </w:rPr>
        <w:t xml:space="preserve"> </w:t>
      </w:r>
      <w:r w:rsidR="003B4F4B">
        <w:rPr>
          <w:rFonts w:ascii="Times New Roman" w:hAnsi="Times New Roman"/>
          <w:sz w:val="24"/>
          <w:szCs w:val="24"/>
        </w:rPr>
        <w:t>abielueelse</w:t>
      </w:r>
      <w:r w:rsidR="006F5895">
        <w:rPr>
          <w:rFonts w:ascii="Times New Roman" w:hAnsi="Times New Roman"/>
          <w:sz w:val="24"/>
          <w:szCs w:val="24"/>
        </w:rPr>
        <w:t>t või registreeritud kooselu eelset</w:t>
      </w:r>
      <w:r w:rsidR="003B4F4B">
        <w:rPr>
          <w:rFonts w:ascii="Times New Roman" w:hAnsi="Times New Roman"/>
          <w:sz w:val="24"/>
          <w:szCs w:val="24"/>
        </w:rPr>
        <w:t xml:space="preserve"> </w:t>
      </w:r>
      <w:r w:rsidR="00C71445">
        <w:rPr>
          <w:rFonts w:ascii="Times New Roman" w:hAnsi="Times New Roman"/>
          <w:sz w:val="24"/>
          <w:szCs w:val="24"/>
        </w:rPr>
        <w:t xml:space="preserve">viimati kantud </w:t>
      </w:r>
      <w:r w:rsidR="00914E75" w:rsidRPr="00A25BAC">
        <w:rPr>
          <w:rFonts w:ascii="Times New Roman" w:hAnsi="Times New Roman"/>
          <w:sz w:val="24"/>
          <w:szCs w:val="24"/>
        </w:rPr>
        <w:t>perekonnanime</w:t>
      </w:r>
      <w:r w:rsidR="00375A32">
        <w:rPr>
          <w:rFonts w:ascii="Times New Roman" w:hAnsi="Times New Roman"/>
          <w:sz w:val="24"/>
          <w:szCs w:val="24"/>
        </w:rPr>
        <w:t xml:space="preserve"> liidetuna </w:t>
      </w:r>
      <w:r w:rsidR="006F5895">
        <w:rPr>
          <w:rFonts w:ascii="Times New Roman" w:hAnsi="Times New Roman"/>
          <w:sz w:val="24"/>
          <w:szCs w:val="24"/>
        </w:rPr>
        <w:t>sidekriipsuga</w:t>
      </w:r>
      <w:r w:rsidR="00914E75">
        <w:rPr>
          <w:rFonts w:ascii="Times New Roman" w:hAnsi="Times New Roman"/>
          <w:sz w:val="24"/>
          <w:szCs w:val="24"/>
        </w:rPr>
        <w:t xml:space="preserve"> </w:t>
      </w:r>
      <w:r w:rsidR="00A25BAC" w:rsidRPr="00A25BAC">
        <w:rPr>
          <w:rFonts w:ascii="Times New Roman" w:hAnsi="Times New Roman"/>
          <w:sz w:val="24"/>
          <w:szCs w:val="24"/>
        </w:rPr>
        <w:t>abikaasaga või registreeritud elukaaslasega ühise perekonnanime e</w:t>
      </w:r>
      <w:r w:rsidR="006F5895">
        <w:rPr>
          <w:rFonts w:ascii="Times New Roman" w:hAnsi="Times New Roman"/>
          <w:sz w:val="24"/>
          <w:szCs w:val="24"/>
        </w:rPr>
        <w:t>tte</w:t>
      </w:r>
      <w:r w:rsidR="00A25BAC" w:rsidRPr="00A25BAC">
        <w:rPr>
          <w:rFonts w:ascii="Times New Roman" w:hAnsi="Times New Roman"/>
          <w:sz w:val="24"/>
          <w:szCs w:val="24"/>
        </w:rPr>
        <w:t>;</w:t>
      </w:r>
    </w:p>
    <w:p w14:paraId="371A0A15" w14:textId="4D9FEFA7" w:rsidR="00A25BAC" w:rsidRPr="00A25BAC" w:rsidRDefault="0095125B" w:rsidP="00A25BAC">
      <w:pPr>
        <w:pStyle w:val="Vahedeta"/>
        <w:jc w:val="both"/>
        <w:rPr>
          <w:rFonts w:ascii="Times New Roman" w:hAnsi="Times New Roman"/>
          <w:sz w:val="24"/>
          <w:szCs w:val="24"/>
        </w:rPr>
      </w:pPr>
      <w:r>
        <w:rPr>
          <w:rFonts w:ascii="Times New Roman" w:hAnsi="Times New Roman"/>
          <w:sz w:val="24"/>
          <w:szCs w:val="24"/>
        </w:rPr>
        <w:t>7</w:t>
      </w:r>
      <w:r w:rsidR="00A25BAC" w:rsidRPr="00A25BAC">
        <w:rPr>
          <w:rFonts w:ascii="Times New Roman" w:hAnsi="Times New Roman"/>
          <w:sz w:val="24"/>
          <w:szCs w:val="24"/>
        </w:rPr>
        <w:t xml:space="preserve">) </w:t>
      </w:r>
      <w:r w:rsidR="00176175">
        <w:rPr>
          <w:rFonts w:ascii="Times New Roman" w:hAnsi="Times New Roman"/>
          <w:sz w:val="24"/>
          <w:szCs w:val="24"/>
        </w:rPr>
        <w:t>oma</w:t>
      </w:r>
      <w:r w:rsidR="00784EAB">
        <w:rPr>
          <w:rFonts w:ascii="Times New Roman" w:hAnsi="Times New Roman"/>
          <w:sz w:val="24"/>
          <w:szCs w:val="24"/>
        </w:rPr>
        <w:t xml:space="preserve"> </w:t>
      </w:r>
      <w:r w:rsidR="00A25BAC" w:rsidRPr="00A25BAC">
        <w:rPr>
          <w:rFonts w:ascii="Times New Roman" w:hAnsi="Times New Roman"/>
          <w:sz w:val="24"/>
          <w:szCs w:val="24"/>
        </w:rPr>
        <w:t>perekonnanime</w:t>
      </w:r>
      <w:r w:rsidR="006705EB">
        <w:rPr>
          <w:rFonts w:ascii="Times New Roman" w:hAnsi="Times New Roman"/>
          <w:sz w:val="24"/>
          <w:szCs w:val="24"/>
        </w:rPr>
        <w:t xml:space="preserve"> ilma rahvustavale vastava soo, perekonnaseisu või muu tunnuseta või </w:t>
      </w:r>
      <w:r w:rsidR="005B5BFF">
        <w:rPr>
          <w:rFonts w:ascii="Times New Roman" w:hAnsi="Times New Roman"/>
          <w:sz w:val="24"/>
          <w:szCs w:val="24"/>
        </w:rPr>
        <w:t xml:space="preserve">soovib </w:t>
      </w:r>
      <w:r w:rsidR="006705EB">
        <w:rPr>
          <w:rFonts w:ascii="Times New Roman" w:hAnsi="Times New Roman"/>
          <w:sz w:val="24"/>
          <w:szCs w:val="24"/>
        </w:rPr>
        <w:t>lisada muukeelse</w:t>
      </w:r>
      <w:r w:rsidR="00A74F06">
        <w:rPr>
          <w:rFonts w:ascii="Times New Roman" w:hAnsi="Times New Roman"/>
          <w:sz w:val="24"/>
          <w:szCs w:val="24"/>
        </w:rPr>
        <w:t>le</w:t>
      </w:r>
      <w:r w:rsidR="006705EB">
        <w:rPr>
          <w:rFonts w:ascii="Times New Roman" w:hAnsi="Times New Roman"/>
          <w:sz w:val="24"/>
          <w:szCs w:val="24"/>
        </w:rPr>
        <w:t xml:space="preserve"> perekonnanimele soo, perekonnaseisu või muu tunnuse, kui vastava rahvuse või keele nimetraditsioonis perekonnanime selliselt eristatakse</w:t>
      </w:r>
      <w:r w:rsidR="00A25BAC" w:rsidRPr="00A25BAC">
        <w:rPr>
          <w:rFonts w:ascii="Times New Roman" w:hAnsi="Times New Roman"/>
          <w:sz w:val="24"/>
          <w:szCs w:val="24"/>
        </w:rPr>
        <w:t>;</w:t>
      </w:r>
    </w:p>
    <w:p w14:paraId="7D018CEF" w14:textId="7FDB05E8" w:rsidR="00A25BAC" w:rsidRPr="00A25BAC" w:rsidRDefault="0095125B" w:rsidP="00A25BAC">
      <w:pPr>
        <w:pStyle w:val="Vahedeta"/>
        <w:jc w:val="both"/>
        <w:rPr>
          <w:rFonts w:ascii="Times New Roman" w:hAnsi="Times New Roman"/>
          <w:sz w:val="24"/>
          <w:szCs w:val="24"/>
        </w:rPr>
      </w:pPr>
      <w:r>
        <w:rPr>
          <w:rFonts w:ascii="Times New Roman" w:hAnsi="Times New Roman"/>
          <w:sz w:val="24"/>
          <w:szCs w:val="24"/>
        </w:rPr>
        <w:t>8</w:t>
      </w:r>
      <w:r w:rsidR="00A25BAC" w:rsidRPr="00A25BAC">
        <w:rPr>
          <w:rFonts w:ascii="Times New Roman" w:hAnsi="Times New Roman"/>
          <w:sz w:val="24"/>
          <w:szCs w:val="24"/>
        </w:rPr>
        <w:t xml:space="preserve">) </w:t>
      </w:r>
      <w:r w:rsidR="00176175">
        <w:rPr>
          <w:rFonts w:ascii="Times New Roman" w:hAnsi="Times New Roman"/>
          <w:sz w:val="24"/>
          <w:szCs w:val="24"/>
        </w:rPr>
        <w:t>oma</w:t>
      </w:r>
      <w:r w:rsidR="0089487D">
        <w:rPr>
          <w:rFonts w:ascii="Times New Roman" w:hAnsi="Times New Roman"/>
          <w:sz w:val="24"/>
          <w:szCs w:val="24"/>
        </w:rPr>
        <w:t xml:space="preserve"> </w:t>
      </w:r>
      <w:r w:rsidR="00A25BAC" w:rsidRPr="00A25BAC">
        <w:rPr>
          <w:rFonts w:ascii="Times New Roman" w:hAnsi="Times New Roman"/>
          <w:sz w:val="24"/>
          <w:szCs w:val="24"/>
        </w:rPr>
        <w:t>perekonnanime muu ümberkirjutusreegli kohaselt või perekonnanime keelelise päritolu mõttes lähteriigis ametlikult kehtiva tähetabeli kohaselt.</w:t>
      </w:r>
    </w:p>
    <w:p w14:paraId="3F88ADB4" w14:textId="77777777" w:rsidR="00A25BAC" w:rsidRPr="00A25BAC" w:rsidRDefault="00A25BAC" w:rsidP="00A25BAC">
      <w:pPr>
        <w:pStyle w:val="Vahedeta"/>
        <w:jc w:val="both"/>
        <w:rPr>
          <w:rFonts w:ascii="Times New Roman" w:hAnsi="Times New Roman"/>
          <w:sz w:val="24"/>
          <w:szCs w:val="24"/>
        </w:rPr>
      </w:pPr>
    </w:p>
    <w:p w14:paraId="12F61852" w14:textId="528B9DF6" w:rsidR="00372C59" w:rsidRDefault="00A25BAC" w:rsidP="00A25BAC">
      <w:pPr>
        <w:pStyle w:val="Vahedeta"/>
        <w:jc w:val="both"/>
        <w:rPr>
          <w:rFonts w:ascii="Times New Roman" w:hAnsi="Times New Roman"/>
          <w:sz w:val="24"/>
          <w:szCs w:val="24"/>
        </w:rPr>
      </w:pPr>
      <w:r w:rsidRPr="00A25BAC">
        <w:rPr>
          <w:rFonts w:ascii="Times New Roman" w:hAnsi="Times New Roman"/>
          <w:sz w:val="24"/>
          <w:szCs w:val="24"/>
        </w:rPr>
        <w:t>(</w:t>
      </w:r>
      <w:r w:rsidR="006C5C37">
        <w:rPr>
          <w:rFonts w:ascii="Times New Roman" w:hAnsi="Times New Roman"/>
          <w:sz w:val="24"/>
          <w:szCs w:val="24"/>
        </w:rPr>
        <w:t>2</w:t>
      </w:r>
      <w:r w:rsidRPr="00A25BAC">
        <w:rPr>
          <w:rFonts w:ascii="Times New Roman" w:hAnsi="Times New Roman"/>
          <w:sz w:val="24"/>
          <w:szCs w:val="24"/>
        </w:rPr>
        <w:t>) Isiku perekonnanime võib muuta lõikes 1 nimetamata põhjusel, kui isik soovib kanda vabalt valitud perekonnanime ning perekonnanime muutmiseks on mõjuv põhjus.</w:t>
      </w:r>
    </w:p>
    <w:p w14:paraId="5707A9AE" w14:textId="77777777" w:rsidR="00A25BAC" w:rsidRPr="00A25BAC" w:rsidRDefault="00A25BAC" w:rsidP="00A25BAC">
      <w:pPr>
        <w:pStyle w:val="Vahedeta"/>
        <w:jc w:val="both"/>
        <w:rPr>
          <w:rFonts w:ascii="Times New Roman" w:hAnsi="Times New Roman"/>
          <w:sz w:val="24"/>
          <w:szCs w:val="24"/>
        </w:rPr>
      </w:pPr>
    </w:p>
    <w:p w14:paraId="5C05629C" w14:textId="4762460D" w:rsidR="00A25BAC" w:rsidRPr="00A25BAC" w:rsidRDefault="00A25BAC" w:rsidP="00A25BAC">
      <w:pPr>
        <w:pStyle w:val="Vahedeta"/>
        <w:jc w:val="both"/>
        <w:rPr>
          <w:rFonts w:ascii="Times New Roman" w:hAnsi="Times New Roman"/>
          <w:b/>
          <w:bCs/>
          <w:sz w:val="24"/>
          <w:szCs w:val="24"/>
        </w:rPr>
      </w:pPr>
      <w:bookmarkStart w:id="69" w:name="_Hlk213242908"/>
      <w:r w:rsidRPr="6CF33F9D">
        <w:rPr>
          <w:rFonts w:ascii="Times New Roman" w:hAnsi="Times New Roman"/>
          <w:b/>
          <w:bCs/>
          <w:sz w:val="24"/>
          <w:szCs w:val="24"/>
        </w:rPr>
        <w:t>§ 2</w:t>
      </w:r>
      <w:r w:rsidR="006C45F4" w:rsidRPr="6CF33F9D">
        <w:rPr>
          <w:rFonts w:ascii="Times New Roman" w:hAnsi="Times New Roman"/>
          <w:b/>
          <w:bCs/>
          <w:sz w:val="24"/>
          <w:szCs w:val="24"/>
        </w:rPr>
        <w:t>7</w:t>
      </w:r>
      <w:r w:rsidRPr="6CF33F9D">
        <w:rPr>
          <w:rFonts w:ascii="Times New Roman" w:hAnsi="Times New Roman"/>
          <w:b/>
          <w:bCs/>
          <w:sz w:val="24"/>
          <w:szCs w:val="24"/>
        </w:rPr>
        <w:t>. Perekonnanime muutmise piirangud</w:t>
      </w:r>
    </w:p>
    <w:bookmarkEnd w:id="69"/>
    <w:p w14:paraId="55A4D1D0" w14:textId="77777777" w:rsidR="00A25BAC" w:rsidRPr="00A25BAC" w:rsidRDefault="00A25BAC" w:rsidP="00A25BAC">
      <w:pPr>
        <w:pStyle w:val="Vahedeta"/>
        <w:jc w:val="both"/>
        <w:rPr>
          <w:rFonts w:ascii="Times New Roman" w:hAnsi="Times New Roman"/>
          <w:sz w:val="24"/>
          <w:szCs w:val="24"/>
        </w:rPr>
      </w:pPr>
    </w:p>
    <w:p w14:paraId="13FE6976" w14:textId="380E7883" w:rsidR="001F68EA" w:rsidRDefault="00020295" w:rsidP="00020295">
      <w:pPr>
        <w:pStyle w:val="Vahedeta"/>
        <w:jc w:val="both"/>
        <w:rPr>
          <w:rFonts w:ascii="Times New Roman" w:hAnsi="Times New Roman"/>
          <w:sz w:val="24"/>
          <w:szCs w:val="24"/>
        </w:rPr>
      </w:pPr>
      <w:r w:rsidRPr="00A25BAC">
        <w:rPr>
          <w:rFonts w:ascii="Times New Roman" w:hAnsi="Times New Roman"/>
          <w:sz w:val="24"/>
          <w:szCs w:val="24"/>
        </w:rPr>
        <w:t>(</w:t>
      </w:r>
      <w:r>
        <w:rPr>
          <w:rFonts w:ascii="Times New Roman" w:hAnsi="Times New Roman"/>
          <w:sz w:val="24"/>
          <w:szCs w:val="24"/>
        </w:rPr>
        <w:t>1</w:t>
      </w:r>
      <w:r w:rsidRPr="00A25BAC">
        <w:rPr>
          <w:rFonts w:ascii="Times New Roman" w:hAnsi="Times New Roman"/>
          <w:sz w:val="24"/>
          <w:szCs w:val="24"/>
        </w:rPr>
        <w:t>) Alaealise perekonnanime ei või muuta, kui selle tulemusel ei kanna laps kummagi vanema perekonnanime</w:t>
      </w:r>
      <w:r w:rsidR="0042683A">
        <w:rPr>
          <w:rFonts w:ascii="Times New Roman" w:hAnsi="Times New Roman"/>
          <w:sz w:val="24"/>
          <w:szCs w:val="24"/>
        </w:rPr>
        <w:t>,</w:t>
      </w:r>
      <w:r w:rsidR="00A850E6">
        <w:rPr>
          <w:rFonts w:ascii="Times New Roman" w:hAnsi="Times New Roman"/>
          <w:sz w:val="24"/>
          <w:szCs w:val="24"/>
        </w:rPr>
        <w:t xml:space="preserve"> </w:t>
      </w:r>
      <w:r w:rsidR="001F68EA">
        <w:rPr>
          <w:rFonts w:ascii="Times New Roman" w:hAnsi="Times New Roman"/>
          <w:sz w:val="24"/>
          <w:szCs w:val="24"/>
        </w:rPr>
        <w:t xml:space="preserve">välja arvatud juhul, kui perekonnanime </w:t>
      </w:r>
      <w:r w:rsidR="003D203F">
        <w:rPr>
          <w:rFonts w:ascii="Times New Roman" w:hAnsi="Times New Roman"/>
          <w:sz w:val="24"/>
          <w:szCs w:val="24"/>
        </w:rPr>
        <w:t>muudetakse</w:t>
      </w:r>
      <w:r w:rsidR="001F68EA">
        <w:rPr>
          <w:rFonts w:ascii="Times New Roman" w:hAnsi="Times New Roman"/>
          <w:sz w:val="24"/>
          <w:szCs w:val="24"/>
        </w:rPr>
        <w:t xml:space="preserve"> käesoleva seaduse § 2</w:t>
      </w:r>
      <w:r w:rsidR="0063492D">
        <w:rPr>
          <w:rFonts w:ascii="Times New Roman" w:hAnsi="Times New Roman"/>
          <w:sz w:val="24"/>
          <w:szCs w:val="24"/>
        </w:rPr>
        <w:t>6</w:t>
      </w:r>
      <w:r w:rsidR="001F68EA">
        <w:rPr>
          <w:rFonts w:ascii="Times New Roman" w:hAnsi="Times New Roman"/>
          <w:sz w:val="24"/>
          <w:szCs w:val="24"/>
        </w:rPr>
        <w:t xml:space="preserve"> lõi</w:t>
      </w:r>
      <w:r w:rsidR="00050DB3">
        <w:rPr>
          <w:rFonts w:ascii="Times New Roman" w:hAnsi="Times New Roman"/>
          <w:sz w:val="24"/>
          <w:szCs w:val="24"/>
        </w:rPr>
        <w:t>k</w:t>
      </w:r>
      <w:r w:rsidR="001F68EA">
        <w:rPr>
          <w:rFonts w:ascii="Times New Roman" w:hAnsi="Times New Roman"/>
          <w:sz w:val="24"/>
          <w:szCs w:val="24"/>
        </w:rPr>
        <w:t>e 1 punkt</w:t>
      </w:r>
      <w:r w:rsidR="002F6AB7">
        <w:rPr>
          <w:rFonts w:ascii="Times New Roman" w:hAnsi="Times New Roman"/>
          <w:sz w:val="24"/>
          <w:szCs w:val="24"/>
        </w:rPr>
        <w:t>i</w:t>
      </w:r>
      <w:r w:rsidR="001F68EA">
        <w:rPr>
          <w:rFonts w:ascii="Times New Roman" w:hAnsi="Times New Roman"/>
          <w:sz w:val="24"/>
          <w:szCs w:val="24"/>
        </w:rPr>
        <w:t xml:space="preserve"> 4 alusel</w:t>
      </w:r>
      <w:r w:rsidRPr="00A25BAC">
        <w:rPr>
          <w:rFonts w:ascii="Times New Roman" w:hAnsi="Times New Roman"/>
          <w:sz w:val="24"/>
          <w:szCs w:val="24"/>
        </w:rPr>
        <w:t>.</w:t>
      </w:r>
    </w:p>
    <w:p w14:paraId="1B64CDAF" w14:textId="77777777" w:rsidR="00020295" w:rsidRPr="00A25BAC" w:rsidRDefault="00020295" w:rsidP="00020295">
      <w:pPr>
        <w:pStyle w:val="Vahedeta"/>
        <w:jc w:val="both"/>
        <w:rPr>
          <w:rFonts w:ascii="Times New Roman" w:hAnsi="Times New Roman"/>
          <w:sz w:val="24"/>
          <w:szCs w:val="24"/>
        </w:rPr>
      </w:pPr>
    </w:p>
    <w:p w14:paraId="592F4D77" w14:textId="2A4A1FAE" w:rsidR="00020295" w:rsidRDefault="00020295" w:rsidP="00020295">
      <w:pPr>
        <w:pStyle w:val="Vahedeta"/>
        <w:jc w:val="both"/>
        <w:rPr>
          <w:rFonts w:ascii="Times New Roman" w:hAnsi="Times New Roman"/>
          <w:sz w:val="24"/>
          <w:szCs w:val="24"/>
        </w:rPr>
      </w:pPr>
      <w:r w:rsidRPr="00A25BAC">
        <w:rPr>
          <w:rFonts w:ascii="Times New Roman" w:hAnsi="Times New Roman"/>
          <w:sz w:val="24"/>
          <w:szCs w:val="24"/>
        </w:rPr>
        <w:t>(</w:t>
      </w:r>
      <w:r>
        <w:rPr>
          <w:rFonts w:ascii="Times New Roman" w:hAnsi="Times New Roman"/>
          <w:sz w:val="24"/>
          <w:szCs w:val="24"/>
        </w:rPr>
        <w:t>2</w:t>
      </w:r>
      <w:r w:rsidRPr="00A25BAC">
        <w:rPr>
          <w:rFonts w:ascii="Times New Roman" w:hAnsi="Times New Roman"/>
          <w:sz w:val="24"/>
          <w:szCs w:val="24"/>
        </w:rPr>
        <w:t>) Käesoleva</w:t>
      </w:r>
      <w:r w:rsidR="001360FD">
        <w:rPr>
          <w:rFonts w:ascii="Times New Roman" w:hAnsi="Times New Roman"/>
          <w:sz w:val="24"/>
          <w:szCs w:val="24"/>
        </w:rPr>
        <w:t xml:space="preserve"> peatüki</w:t>
      </w:r>
      <w:r w:rsidRPr="00A25BAC">
        <w:rPr>
          <w:rFonts w:ascii="Times New Roman" w:hAnsi="Times New Roman"/>
          <w:sz w:val="24"/>
          <w:szCs w:val="24"/>
        </w:rPr>
        <w:t xml:space="preserve"> alusel ei anta perekonnanime, mis on vanas kirjaviisis ja mida rahvastikuregistri andmetel ei ole kantud perekonnanimena pärast 1940. aastat.</w:t>
      </w:r>
    </w:p>
    <w:p w14:paraId="0A8F18AE" w14:textId="77777777" w:rsidR="00020295" w:rsidRPr="00A25BAC" w:rsidRDefault="00020295" w:rsidP="00020295">
      <w:pPr>
        <w:pStyle w:val="Vahedeta"/>
        <w:jc w:val="both"/>
        <w:rPr>
          <w:rFonts w:ascii="Times New Roman" w:hAnsi="Times New Roman"/>
          <w:sz w:val="24"/>
          <w:szCs w:val="24"/>
        </w:rPr>
      </w:pPr>
    </w:p>
    <w:p w14:paraId="2F11FBEB" w14:textId="5377B5FD" w:rsidR="00A25BAC" w:rsidRPr="00A25BAC" w:rsidRDefault="00A25BAC" w:rsidP="00A25BAC">
      <w:pPr>
        <w:pStyle w:val="Vahedeta"/>
        <w:jc w:val="both"/>
        <w:rPr>
          <w:rFonts w:ascii="Times New Roman" w:hAnsi="Times New Roman"/>
          <w:sz w:val="24"/>
          <w:szCs w:val="24"/>
        </w:rPr>
      </w:pPr>
      <w:r w:rsidRPr="00A25BAC">
        <w:rPr>
          <w:rFonts w:ascii="Times New Roman" w:hAnsi="Times New Roman"/>
          <w:sz w:val="24"/>
          <w:szCs w:val="24"/>
        </w:rPr>
        <w:t>(</w:t>
      </w:r>
      <w:bookmarkStart w:id="70" w:name="_Hlk213242896"/>
      <w:r w:rsidR="00020295">
        <w:rPr>
          <w:rFonts w:ascii="Times New Roman" w:hAnsi="Times New Roman"/>
          <w:sz w:val="24"/>
          <w:szCs w:val="24"/>
        </w:rPr>
        <w:t>3</w:t>
      </w:r>
      <w:r w:rsidRPr="00A25BAC">
        <w:rPr>
          <w:rFonts w:ascii="Times New Roman" w:hAnsi="Times New Roman"/>
          <w:sz w:val="24"/>
          <w:szCs w:val="24"/>
        </w:rPr>
        <w:t>) Käesoleva seaduse §</w:t>
      </w:r>
      <w:r w:rsidR="00DF5915">
        <w:rPr>
          <w:rFonts w:ascii="Times New Roman" w:hAnsi="Times New Roman"/>
          <w:b/>
          <w:bCs/>
          <w:sz w:val="24"/>
          <w:szCs w:val="24"/>
        </w:rPr>
        <w:t xml:space="preserve"> </w:t>
      </w:r>
      <w:r w:rsidRPr="00A25BAC">
        <w:rPr>
          <w:rFonts w:ascii="Times New Roman" w:hAnsi="Times New Roman"/>
          <w:sz w:val="24"/>
          <w:szCs w:val="24"/>
        </w:rPr>
        <w:t>2</w:t>
      </w:r>
      <w:r w:rsidR="00C856E0">
        <w:rPr>
          <w:rFonts w:ascii="Times New Roman" w:hAnsi="Times New Roman"/>
          <w:sz w:val="24"/>
          <w:szCs w:val="24"/>
        </w:rPr>
        <w:t>6</w:t>
      </w:r>
      <w:r w:rsidRPr="00A25BAC">
        <w:rPr>
          <w:rFonts w:ascii="Times New Roman" w:hAnsi="Times New Roman"/>
          <w:sz w:val="24"/>
          <w:szCs w:val="24"/>
        </w:rPr>
        <w:t xml:space="preserve"> lõike</w:t>
      </w:r>
      <w:r w:rsidR="00DF5915">
        <w:rPr>
          <w:rFonts w:ascii="Times New Roman" w:hAnsi="Times New Roman"/>
          <w:b/>
          <w:bCs/>
          <w:sz w:val="24"/>
          <w:szCs w:val="24"/>
        </w:rPr>
        <w:t xml:space="preserve"> </w:t>
      </w:r>
      <w:r w:rsidR="00D81DEC">
        <w:rPr>
          <w:rFonts w:ascii="Times New Roman" w:hAnsi="Times New Roman"/>
          <w:sz w:val="24"/>
          <w:szCs w:val="24"/>
        </w:rPr>
        <w:t>2</w:t>
      </w:r>
      <w:r w:rsidRPr="00A25BAC">
        <w:rPr>
          <w:rFonts w:ascii="Times New Roman" w:hAnsi="Times New Roman"/>
          <w:sz w:val="24"/>
          <w:szCs w:val="24"/>
        </w:rPr>
        <w:t xml:space="preserve"> alusel ei </w:t>
      </w:r>
      <w:r w:rsidR="00716460">
        <w:rPr>
          <w:rFonts w:ascii="Times New Roman" w:hAnsi="Times New Roman"/>
          <w:sz w:val="24"/>
          <w:szCs w:val="24"/>
        </w:rPr>
        <w:t>anta</w:t>
      </w:r>
      <w:r w:rsidRPr="00A25BAC">
        <w:rPr>
          <w:rFonts w:ascii="Times New Roman" w:hAnsi="Times New Roman"/>
          <w:sz w:val="24"/>
          <w:szCs w:val="24"/>
        </w:rPr>
        <w:t xml:space="preserve"> </w:t>
      </w:r>
      <w:r w:rsidR="00F60DDE">
        <w:rPr>
          <w:rFonts w:ascii="Times New Roman" w:hAnsi="Times New Roman"/>
          <w:sz w:val="24"/>
          <w:szCs w:val="24"/>
        </w:rPr>
        <w:t>perekonnanimeks</w:t>
      </w:r>
      <w:r w:rsidR="00F60DDE" w:rsidDel="00716460">
        <w:rPr>
          <w:rFonts w:ascii="Times New Roman" w:hAnsi="Times New Roman"/>
          <w:sz w:val="24"/>
          <w:szCs w:val="24"/>
        </w:rPr>
        <w:t xml:space="preserve"> </w:t>
      </w:r>
      <w:r w:rsidR="00F60DDE">
        <w:rPr>
          <w:rFonts w:ascii="Times New Roman" w:hAnsi="Times New Roman"/>
          <w:sz w:val="24"/>
          <w:szCs w:val="24"/>
        </w:rPr>
        <w:t>nim</w:t>
      </w:r>
      <w:r w:rsidR="00716460">
        <w:rPr>
          <w:rFonts w:ascii="Times New Roman" w:hAnsi="Times New Roman"/>
          <w:sz w:val="24"/>
          <w:szCs w:val="24"/>
        </w:rPr>
        <w:t>e</w:t>
      </w:r>
      <w:r w:rsidR="00F60DDE">
        <w:rPr>
          <w:rFonts w:ascii="Times New Roman" w:hAnsi="Times New Roman"/>
          <w:sz w:val="24"/>
          <w:szCs w:val="24"/>
        </w:rPr>
        <w:t>, mis on</w:t>
      </w:r>
      <w:r w:rsidRPr="00A25BAC">
        <w:rPr>
          <w:rFonts w:ascii="Times New Roman" w:hAnsi="Times New Roman"/>
          <w:sz w:val="24"/>
          <w:szCs w:val="24"/>
        </w:rPr>
        <w:t>:</w:t>
      </w:r>
    </w:p>
    <w:p w14:paraId="5FFA3AAA" w14:textId="0AE95982" w:rsidR="00A25BAC" w:rsidRPr="00A25BAC" w:rsidRDefault="00A25BAC" w:rsidP="00A25BAC">
      <w:pPr>
        <w:pStyle w:val="Vahedeta"/>
        <w:jc w:val="both"/>
        <w:rPr>
          <w:rFonts w:ascii="Times New Roman" w:hAnsi="Times New Roman"/>
          <w:sz w:val="24"/>
          <w:szCs w:val="24"/>
        </w:rPr>
      </w:pPr>
      <w:r w:rsidRPr="00A25BAC">
        <w:rPr>
          <w:rFonts w:ascii="Times New Roman" w:hAnsi="Times New Roman"/>
          <w:sz w:val="24"/>
          <w:szCs w:val="24"/>
        </w:rPr>
        <w:t>1) rahvastikuregistri andmetel elava isiku perekonnanimi</w:t>
      </w:r>
      <w:r w:rsidR="00F80971">
        <w:rPr>
          <w:rFonts w:ascii="Times New Roman" w:hAnsi="Times New Roman"/>
          <w:sz w:val="24"/>
          <w:szCs w:val="24"/>
        </w:rPr>
        <w:t>, arvestades § 7 lõikes 3 sätestatut</w:t>
      </w:r>
      <w:r w:rsidRPr="00A25BAC">
        <w:rPr>
          <w:rFonts w:ascii="Times New Roman" w:hAnsi="Times New Roman"/>
          <w:sz w:val="24"/>
          <w:szCs w:val="24"/>
        </w:rPr>
        <w:t>;</w:t>
      </w:r>
    </w:p>
    <w:p w14:paraId="7D7F13FF" w14:textId="21F3B64F" w:rsidR="003465B4" w:rsidRDefault="003465B4" w:rsidP="003465B4">
      <w:pPr>
        <w:pStyle w:val="Vahedeta"/>
        <w:jc w:val="both"/>
        <w:rPr>
          <w:rFonts w:ascii="Times New Roman" w:hAnsi="Times New Roman"/>
          <w:sz w:val="24"/>
          <w:szCs w:val="24"/>
        </w:rPr>
      </w:pPr>
      <w:r>
        <w:rPr>
          <w:rFonts w:ascii="Times New Roman" w:hAnsi="Times New Roman"/>
          <w:sz w:val="24"/>
          <w:szCs w:val="24"/>
        </w:rPr>
        <w:t>2</w:t>
      </w:r>
      <w:r w:rsidR="00A25BAC" w:rsidRPr="00A25BAC">
        <w:rPr>
          <w:rFonts w:ascii="Times New Roman" w:hAnsi="Times New Roman"/>
          <w:sz w:val="24"/>
          <w:szCs w:val="24"/>
        </w:rPr>
        <w:t xml:space="preserve">) rahvastikuregistri andmetel rohkem kui </w:t>
      </w:r>
      <w:r w:rsidR="003C617F">
        <w:rPr>
          <w:rFonts w:ascii="Times New Roman" w:hAnsi="Times New Roman"/>
          <w:sz w:val="24"/>
          <w:szCs w:val="24"/>
        </w:rPr>
        <w:t>3</w:t>
      </w:r>
      <w:r w:rsidR="00A25BAC" w:rsidRPr="00A25BAC">
        <w:rPr>
          <w:rFonts w:ascii="Times New Roman" w:hAnsi="Times New Roman"/>
          <w:sz w:val="24"/>
          <w:szCs w:val="24"/>
        </w:rPr>
        <w:t>0 elava isiku eesnimi;</w:t>
      </w:r>
    </w:p>
    <w:p w14:paraId="6698648B" w14:textId="1DA5B7FD" w:rsidR="00736F6C" w:rsidRPr="00A25BAC" w:rsidRDefault="003465B4" w:rsidP="00A25BAC">
      <w:pPr>
        <w:pStyle w:val="Vahedeta"/>
        <w:jc w:val="both"/>
        <w:rPr>
          <w:rFonts w:ascii="Times New Roman" w:hAnsi="Times New Roman"/>
          <w:sz w:val="24"/>
          <w:szCs w:val="24"/>
        </w:rPr>
      </w:pPr>
      <w:r>
        <w:rPr>
          <w:rFonts w:ascii="Times New Roman" w:hAnsi="Times New Roman"/>
          <w:sz w:val="24"/>
          <w:szCs w:val="24"/>
        </w:rPr>
        <w:t>3) rohkem kui ühest nimest koosnev;</w:t>
      </w:r>
    </w:p>
    <w:bookmarkEnd w:id="70"/>
    <w:p w14:paraId="38AD7DA7" w14:textId="79901CBB" w:rsidR="00A25BAC" w:rsidRPr="00A25BAC" w:rsidRDefault="00D828B1" w:rsidP="00A25BAC">
      <w:pPr>
        <w:pStyle w:val="Vahedeta"/>
        <w:jc w:val="both"/>
        <w:rPr>
          <w:rFonts w:ascii="Times New Roman" w:hAnsi="Times New Roman"/>
          <w:sz w:val="24"/>
          <w:szCs w:val="24"/>
        </w:rPr>
      </w:pPr>
      <w:r w:rsidDel="00F80971">
        <w:rPr>
          <w:rFonts w:ascii="Times New Roman" w:hAnsi="Times New Roman"/>
          <w:sz w:val="24"/>
          <w:szCs w:val="24"/>
        </w:rPr>
        <w:t>4</w:t>
      </w:r>
      <w:r w:rsidR="00A25BAC" w:rsidRPr="00A25BAC" w:rsidDel="00F80971">
        <w:rPr>
          <w:rFonts w:ascii="Times New Roman" w:hAnsi="Times New Roman"/>
          <w:sz w:val="24"/>
          <w:szCs w:val="24"/>
        </w:rPr>
        <w:t xml:space="preserve">) vastuolus </w:t>
      </w:r>
      <w:r w:rsidR="00A25BAC" w:rsidRPr="00A25BAC">
        <w:rPr>
          <w:rFonts w:ascii="Times New Roman" w:hAnsi="Times New Roman"/>
          <w:sz w:val="24"/>
          <w:szCs w:val="24"/>
        </w:rPr>
        <w:t>eesti kirjakeele normis sätestatud eesti õigekirjutusreeglitega;</w:t>
      </w:r>
    </w:p>
    <w:p w14:paraId="72BA337A" w14:textId="521AA54D" w:rsidR="00A25BAC" w:rsidRPr="00A25BAC" w:rsidRDefault="00F80971" w:rsidP="00A25BAC">
      <w:pPr>
        <w:pStyle w:val="Vahedeta"/>
        <w:jc w:val="both"/>
        <w:rPr>
          <w:rFonts w:ascii="Times New Roman" w:hAnsi="Times New Roman"/>
          <w:sz w:val="24"/>
          <w:szCs w:val="24"/>
        </w:rPr>
      </w:pPr>
      <w:r>
        <w:rPr>
          <w:rFonts w:ascii="Times New Roman" w:hAnsi="Times New Roman"/>
          <w:sz w:val="24"/>
          <w:szCs w:val="24"/>
        </w:rPr>
        <w:t>5</w:t>
      </w:r>
      <w:r w:rsidR="00A25BAC" w:rsidRPr="00A25BAC">
        <w:rPr>
          <w:rFonts w:ascii="Times New Roman" w:hAnsi="Times New Roman"/>
          <w:sz w:val="24"/>
          <w:szCs w:val="24"/>
        </w:rPr>
        <w:t>) tähenduse tõttu vastuolus heade kommetega;</w:t>
      </w:r>
    </w:p>
    <w:p w14:paraId="6C55B7EB" w14:textId="6ECA0068" w:rsidR="00A25BAC" w:rsidRPr="00A25BAC" w:rsidRDefault="00F80971" w:rsidP="00A25BAC">
      <w:pPr>
        <w:pStyle w:val="Vahedeta"/>
        <w:jc w:val="both"/>
        <w:rPr>
          <w:rFonts w:ascii="Times New Roman" w:hAnsi="Times New Roman"/>
          <w:sz w:val="24"/>
          <w:szCs w:val="24"/>
        </w:rPr>
      </w:pPr>
      <w:r>
        <w:rPr>
          <w:rFonts w:ascii="Times New Roman" w:hAnsi="Times New Roman"/>
          <w:sz w:val="24"/>
          <w:szCs w:val="24"/>
        </w:rPr>
        <w:t>6</w:t>
      </w:r>
      <w:r w:rsidR="00A25BAC" w:rsidRPr="00A25BAC">
        <w:rPr>
          <w:rFonts w:ascii="Times New Roman" w:hAnsi="Times New Roman"/>
          <w:sz w:val="24"/>
          <w:szCs w:val="24"/>
        </w:rPr>
        <w:t>) Eestis kaubamärgina kaitstav tähis.</w:t>
      </w:r>
    </w:p>
    <w:p w14:paraId="2DBF8FBD" w14:textId="77777777" w:rsidR="00A25BAC" w:rsidRPr="00A25BAC" w:rsidRDefault="00A25BAC" w:rsidP="00A25BAC">
      <w:pPr>
        <w:pStyle w:val="Vahedeta"/>
        <w:jc w:val="both"/>
        <w:rPr>
          <w:rFonts w:ascii="Times New Roman" w:hAnsi="Times New Roman"/>
          <w:sz w:val="24"/>
          <w:szCs w:val="24"/>
        </w:rPr>
      </w:pPr>
    </w:p>
    <w:p w14:paraId="1B9205F7" w14:textId="6BBBA880" w:rsidR="00A25BAC" w:rsidRDefault="00A25BAC" w:rsidP="00A25BAC">
      <w:pPr>
        <w:pStyle w:val="Vahedeta"/>
        <w:jc w:val="both"/>
        <w:rPr>
          <w:rFonts w:ascii="Times New Roman" w:hAnsi="Times New Roman"/>
          <w:sz w:val="24"/>
          <w:szCs w:val="24"/>
        </w:rPr>
      </w:pPr>
      <w:r w:rsidRPr="00A25BAC">
        <w:rPr>
          <w:rFonts w:ascii="Times New Roman" w:hAnsi="Times New Roman"/>
          <w:sz w:val="24"/>
          <w:szCs w:val="24"/>
        </w:rPr>
        <w:t xml:space="preserve">(4) Käesoleva paragrahvi lõike </w:t>
      </w:r>
      <w:r w:rsidR="003E2566">
        <w:rPr>
          <w:rFonts w:ascii="Times New Roman" w:hAnsi="Times New Roman"/>
          <w:sz w:val="24"/>
          <w:szCs w:val="24"/>
        </w:rPr>
        <w:t>3</w:t>
      </w:r>
      <w:r w:rsidRPr="00A25BAC">
        <w:rPr>
          <w:rFonts w:ascii="Times New Roman" w:hAnsi="Times New Roman"/>
          <w:sz w:val="24"/>
          <w:szCs w:val="24"/>
        </w:rPr>
        <w:t xml:space="preserve"> punkti</w:t>
      </w:r>
      <w:r w:rsidR="00563AC5">
        <w:rPr>
          <w:rFonts w:ascii="Times New Roman" w:hAnsi="Times New Roman"/>
          <w:sz w:val="24"/>
          <w:szCs w:val="24"/>
        </w:rPr>
        <w:t>s</w:t>
      </w:r>
      <w:r w:rsidRPr="00A25BAC" w:rsidDel="00563AC5">
        <w:rPr>
          <w:rFonts w:ascii="Times New Roman" w:hAnsi="Times New Roman"/>
          <w:sz w:val="24"/>
          <w:szCs w:val="24"/>
        </w:rPr>
        <w:t xml:space="preserve"> </w:t>
      </w:r>
      <w:r w:rsidR="00563AC5">
        <w:rPr>
          <w:rFonts w:ascii="Times New Roman" w:hAnsi="Times New Roman"/>
          <w:sz w:val="24"/>
          <w:szCs w:val="24"/>
        </w:rPr>
        <w:t>4</w:t>
      </w:r>
      <w:r w:rsidR="00563AC5" w:rsidRPr="00A25BAC">
        <w:rPr>
          <w:rFonts w:ascii="Times New Roman" w:hAnsi="Times New Roman"/>
          <w:sz w:val="24"/>
          <w:szCs w:val="24"/>
        </w:rPr>
        <w:t xml:space="preserve"> </w:t>
      </w:r>
      <w:r w:rsidRPr="00A25BAC">
        <w:rPr>
          <w:rFonts w:ascii="Times New Roman" w:hAnsi="Times New Roman"/>
          <w:sz w:val="24"/>
          <w:szCs w:val="24"/>
        </w:rPr>
        <w:t>märgitud piirangus</w:t>
      </w:r>
      <w:r w:rsidR="00E27B95">
        <w:rPr>
          <w:rFonts w:ascii="Times New Roman" w:hAnsi="Times New Roman"/>
          <w:sz w:val="24"/>
          <w:szCs w:val="24"/>
        </w:rPr>
        <w:t>t</w:t>
      </w:r>
      <w:r w:rsidRPr="00A25BAC">
        <w:rPr>
          <w:rFonts w:ascii="Times New Roman" w:hAnsi="Times New Roman"/>
          <w:sz w:val="24"/>
          <w:szCs w:val="24"/>
        </w:rPr>
        <w:t xml:space="preserve"> võib teha erandi, kui isikul on põlvnemise tõttu seos muu rahvuse </w:t>
      </w:r>
      <w:r w:rsidR="00465CA8">
        <w:rPr>
          <w:rFonts w:ascii="Times New Roman" w:hAnsi="Times New Roman"/>
          <w:sz w:val="24"/>
          <w:szCs w:val="24"/>
        </w:rPr>
        <w:t>või keele</w:t>
      </w:r>
      <w:r w:rsidRPr="00A25BAC">
        <w:rPr>
          <w:rFonts w:ascii="Times New Roman" w:hAnsi="Times New Roman"/>
          <w:sz w:val="24"/>
          <w:szCs w:val="24"/>
        </w:rPr>
        <w:t xml:space="preserve"> nimetraditsiooniga ning soovitud perekonnanimi vastab sellele.</w:t>
      </w:r>
    </w:p>
    <w:p w14:paraId="2AC71ADA" w14:textId="77777777" w:rsidR="00CF2673" w:rsidRPr="00A25BAC" w:rsidRDefault="00CF2673" w:rsidP="00A25BAC">
      <w:pPr>
        <w:pStyle w:val="Vahedeta"/>
        <w:jc w:val="both"/>
        <w:rPr>
          <w:rFonts w:ascii="Times New Roman" w:hAnsi="Times New Roman"/>
          <w:sz w:val="24"/>
          <w:szCs w:val="24"/>
        </w:rPr>
      </w:pPr>
    </w:p>
    <w:p w14:paraId="4BFB83C9" w14:textId="47374E2F" w:rsidR="00A25BAC" w:rsidRPr="005772EA" w:rsidRDefault="00A25BAC">
      <w:pPr>
        <w:pStyle w:val="Vahedeta"/>
        <w:jc w:val="both"/>
        <w:rPr>
          <w:rFonts w:ascii="Times New Roman" w:hAnsi="Times New Roman"/>
          <w:b/>
          <w:bCs/>
          <w:sz w:val="24"/>
          <w:szCs w:val="24"/>
        </w:rPr>
      </w:pPr>
      <w:r w:rsidRPr="00EB2941">
        <w:rPr>
          <w:rFonts w:ascii="Times New Roman" w:hAnsi="Times New Roman"/>
          <w:b/>
          <w:bCs/>
          <w:sz w:val="24"/>
          <w:szCs w:val="24"/>
        </w:rPr>
        <w:t xml:space="preserve">§ </w:t>
      </w:r>
      <w:r w:rsidR="00D2615E">
        <w:rPr>
          <w:rFonts w:ascii="Times New Roman" w:hAnsi="Times New Roman"/>
          <w:b/>
          <w:bCs/>
          <w:sz w:val="24"/>
          <w:szCs w:val="24"/>
        </w:rPr>
        <w:t>28</w:t>
      </w:r>
      <w:r w:rsidRPr="00EB2941">
        <w:rPr>
          <w:rFonts w:ascii="Times New Roman" w:hAnsi="Times New Roman"/>
          <w:b/>
          <w:bCs/>
          <w:sz w:val="24"/>
          <w:szCs w:val="24"/>
        </w:rPr>
        <w:t>. Perekonnanime muutmisest keeldumise alused</w:t>
      </w:r>
    </w:p>
    <w:p w14:paraId="0AFB928F" w14:textId="77777777" w:rsidR="00A25BAC" w:rsidRPr="00A25BAC" w:rsidRDefault="00A25BAC" w:rsidP="00A25BAC">
      <w:pPr>
        <w:pStyle w:val="Vahedeta"/>
        <w:jc w:val="both"/>
        <w:rPr>
          <w:rFonts w:ascii="Times New Roman" w:hAnsi="Times New Roman"/>
          <w:bCs/>
          <w:sz w:val="24"/>
          <w:szCs w:val="24"/>
        </w:rPr>
      </w:pPr>
    </w:p>
    <w:p w14:paraId="703237EF" w14:textId="77777777" w:rsidR="00A25BAC" w:rsidRPr="00A25BAC" w:rsidRDefault="00A25BAC" w:rsidP="00A25BAC">
      <w:pPr>
        <w:pStyle w:val="Vahedeta"/>
        <w:jc w:val="both"/>
        <w:rPr>
          <w:rFonts w:ascii="Times New Roman" w:hAnsi="Times New Roman"/>
          <w:sz w:val="24"/>
          <w:szCs w:val="24"/>
        </w:rPr>
      </w:pPr>
      <w:r w:rsidRPr="00A25BAC">
        <w:rPr>
          <w:rFonts w:ascii="Times New Roman" w:hAnsi="Times New Roman"/>
          <w:sz w:val="24"/>
          <w:szCs w:val="24"/>
        </w:rPr>
        <w:t>Perekonnanime muutmisest keeldutakse, kui:</w:t>
      </w:r>
    </w:p>
    <w:p w14:paraId="5198D0AC" w14:textId="4BC5E875" w:rsidR="00A25BAC" w:rsidRPr="005772EA" w:rsidRDefault="00A25BAC">
      <w:pPr>
        <w:pStyle w:val="Vahedeta"/>
        <w:jc w:val="both"/>
        <w:rPr>
          <w:rFonts w:ascii="Times New Roman" w:hAnsi="Times New Roman"/>
          <w:b/>
          <w:bCs/>
          <w:sz w:val="24"/>
          <w:szCs w:val="24"/>
        </w:rPr>
      </w:pPr>
      <w:r w:rsidRPr="6CF33F9D">
        <w:rPr>
          <w:rFonts w:ascii="Times New Roman" w:hAnsi="Times New Roman"/>
          <w:sz w:val="24"/>
          <w:szCs w:val="24"/>
        </w:rPr>
        <w:t>1)</w:t>
      </w:r>
      <w:r w:rsidR="0060785F" w:rsidRPr="6CF33F9D">
        <w:rPr>
          <w:rFonts w:ascii="Times New Roman" w:hAnsi="Times New Roman"/>
          <w:sz w:val="24"/>
          <w:szCs w:val="24"/>
        </w:rPr>
        <w:t xml:space="preserve"> </w:t>
      </w:r>
      <w:r w:rsidRPr="6CF33F9D">
        <w:rPr>
          <w:rFonts w:ascii="Times New Roman" w:hAnsi="Times New Roman"/>
          <w:sz w:val="24"/>
          <w:szCs w:val="24"/>
        </w:rPr>
        <w:t>esineb käesoleva seaduse §</w:t>
      </w:r>
      <w:commentRangeStart w:id="71"/>
      <w:ins w:id="72" w:author="Maarja-Liis Lall - JUSTDIGI" w:date="2026-01-29T19:48:00Z">
        <w:r w:rsidR="1D411334" w:rsidRPr="6CF33F9D">
          <w:rPr>
            <w:rFonts w:ascii="Times New Roman" w:hAnsi="Times New Roman"/>
            <w:sz w:val="24"/>
            <w:szCs w:val="24"/>
          </w:rPr>
          <w:t>-</w:t>
        </w:r>
      </w:ins>
      <w:commentRangeEnd w:id="71"/>
      <w:r>
        <w:commentReference w:id="71"/>
      </w:r>
      <w:r w:rsidRPr="6CF33F9D">
        <w:rPr>
          <w:rFonts w:ascii="Times New Roman" w:hAnsi="Times New Roman"/>
          <w:sz w:val="24"/>
          <w:szCs w:val="24"/>
        </w:rPr>
        <w:t>s 2</w:t>
      </w:r>
      <w:r w:rsidR="00D2615E" w:rsidRPr="6CF33F9D">
        <w:rPr>
          <w:rFonts w:ascii="Times New Roman" w:hAnsi="Times New Roman"/>
          <w:sz w:val="24"/>
          <w:szCs w:val="24"/>
        </w:rPr>
        <w:t>7</w:t>
      </w:r>
      <w:r w:rsidRPr="6CF33F9D">
        <w:rPr>
          <w:rFonts w:ascii="Times New Roman" w:hAnsi="Times New Roman"/>
          <w:sz w:val="24"/>
          <w:szCs w:val="24"/>
        </w:rPr>
        <w:t xml:space="preserve"> sätestatud piirang;</w:t>
      </w:r>
    </w:p>
    <w:p w14:paraId="540F58E3" w14:textId="5F18D7EC" w:rsidR="00494DD6" w:rsidRDefault="008A33DF" w:rsidP="009C2565">
      <w:pPr>
        <w:pStyle w:val="Vahedeta"/>
        <w:jc w:val="both"/>
        <w:rPr>
          <w:rFonts w:ascii="Times New Roman" w:hAnsi="Times New Roman"/>
          <w:sz w:val="24"/>
          <w:szCs w:val="24"/>
        </w:rPr>
      </w:pPr>
      <w:r>
        <w:rPr>
          <w:rFonts w:ascii="Times New Roman" w:hAnsi="Times New Roman"/>
          <w:sz w:val="24"/>
          <w:szCs w:val="24"/>
        </w:rPr>
        <w:t>2</w:t>
      </w:r>
      <w:r w:rsidR="00A25BAC" w:rsidRPr="00A25BAC">
        <w:rPr>
          <w:rFonts w:ascii="Times New Roman" w:hAnsi="Times New Roman"/>
          <w:sz w:val="24"/>
          <w:szCs w:val="24"/>
        </w:rPr>
        <w:t>)</w:t>
      </w:r>
      <w:r w:rsidR="0060785F">
        <w:rPr>
          <w:rFonts w:ascii="Times New Roman" w:hAnsi="Times New Roman"/>
          <w:sz w:val="24"/>
          <w:szCs w:val="24"/>
        </w:rPr>
        <w:t xml:space="preserve"> </w:t>
      </w:r>
      <w:r w:rsidR="007A4407">
        <w:rPr>
          <w:rFonts w:ascii="Times New Roman" w:hAnsi="Times New Roman"/>
          <w:sz w:val="24"/>
          <w:szCs w:val="24"/>
        </w:rPr>
        <w:t>käesoleva seaduse § 26 lõike 2 alusel perekonnanime muutmiseks puudub mõjuv põhjus;</w:t>
      </w:r>
    </w:p>
    <w:p w14:paraId="4505D507" w14:textId="5273FED3" w:rsidR="007A4407" w:rsidRDefault="007A4407" w:rsidP="009C2565">
      <w:pPr>
        <w:pStyle w:val="Vahedeta"/>
        <w:jc w:val="both"/>
        <w:rPr>
          <w:rFonts w:ascii="Times New Roman" w:hAnsi="Times New Roman"/>
          <w:sz w:val="24"/>
          <w:szCs w:val="24"/>
        </w:rPr>
      </w:pPr>
      <w:r>
        <w:rPr>
          <w:rFonts w:ascii="Times New Roman" w:hAnsi="Times New Roman"/>
          <w:sz w:val="24"/>
          <w:szCs w:val="24"/>
        </w:rPr>
        <w:t>3) isiku perekonnanime on varem muudetud ja perekonnanime muutmiseks puudub m</w:t>
      </w:r>
      <w:r w:rsidRPr="00045B35">
        <w:rPr>
          <w:rFonts w:ascii="Times New Roman" w:hAnsi="Times New Roman"/>
          <w:sz w:val="24"/>
          <w:szCs w:val="24"/>
        </w:rPr>
        <w:t>õjuv põhjus</w:t>
      </w:r>
      <w:r>
        <w:rPr>
          <w:rFonts w:ascii="Times New Roman" w:hAnsi="Times New Roman"/>
          <w:sz w:val="24"/>
          <w:szCs w:val="24"/>
        </w:rPr>
        <w:t>.</w:t>
      </w:r>
    </w:p>
    <w:p w14:paraId="4BF9B88D" w14:textId="77777777" w:rsidR="007A6E82" w:rsidRDefault="007A6E82" w:rsidP="00A25BAC">
      <w:pPr>
        <w:pStyle w:val="Vahedeta"/>
        <w:jc w:val="both"/>
        <w:rPr>
          <w:rFonts w:ascii="Times New Roman" w:hAnsi="Times New Roman"/>
          <w:sz w:val="24"/>
          <w:szCs w:val="24"/>
        </w:rPr>
      </w:pPr>
    </w:p>
    <w:p w14:paraId="327EFEF7" w14:textId="459CC144" w:rsidR="00072970" w:rsidRDefault="007A6E82" w:rsidP="00072970">
      <w:pPr>
        <w:pStyle w:val="Vahedeta"/>
        <w:jc w:val="both"/>
        <w:rPr>
          <w:rFonts w:ascii="Times New Roman" w:hAnsi="Times New Roman"/>
          <w:sz w:val="24"/>
          <w:szCs w:val="24"/>
        </w:rPr>
      </w:pPr>
      <w:r>
        <w:rPr>
          <w:rFonts w:ascii="Times New Roman" w:hAnsi="Times New Roman"/>
          <w:b/>
          <w:bCs/>
          <w:sz w:val="24"/>
          <w:szCs w:val="24"/>
        </w:rPr>
        <w:t xml:space="preserve">§ </w:t>
      </w:r>
      <w:r w:rsidR="0056374F">
        <w:rPr>
          <w:rFonts w:ascii="Times New Roman" w:hAnsi="Times New Roman"/>
          <w:b/>
          <w:bCs/>
          <w:sz w:val="24"/>
          <w:szCs w:val="24"/>
        </w:rPr>
        <w:t>29</w:t>
      </w:r>
      <w:r w:rsidR="00072970">
        <w:rPr>
          <w:rFonts w:ascii="Times New Roman" w:hAnsi="Times New Roman"/>
          <w:b/>
          <w:bCs/>
          <w:sz w:val="24"/>
          <w:szCs w:val="24"/>
        </w:rPr>
        <w:t>. Isikunime korduv muutmine</w:t>
      </w:r>
    </w:p>
    <w:p w14:paraId="4D081BB4" w14:textId="77777777" w:rsidR="00072970" w:rsidRDefault="00072970" w:rsidP="00072970">
      <w:pPr>
        <w:pStyle w:val="Vahedeta"/>
        <w:jc w:val="both"/>
        <w:rPr>
          <w:rFonts w:ascii="Times New Roman" w:hAnsi="Times New Roman"/>
          <w:sz w:val="24"/>
          <w:szCs w:val="24"/>
        </w:rPr>
      </w:pPr>
    </w:p>
    <w:p w14:paraId="4B1B974A" w14:textId="5720653B" w:rsidR="00072970" w:rsidRDefault="00072970" w:rsidP="00072970">
      <w:pPr>
        <w:pStyle w:val="Vahedeta"/>
        <w:jc w:val="both"/>
        <w:rPr>
          <w:rFonts w:ascii="Times New Roman" w:hAnsi="Times New Roman"/>
          <w:sz w:val="24"/>
          <w:szCs w:val="24"/>
        </w:rPr>
      </w:pPr>
      <w:r>
        <w:rPr>
          <w:rFonts w:ascii="Times New Roman" w:hAnsi="Times New Roman"/>
          <w:sz w:val="24"/>
          <w:szCs w:val="24"/>
        </w:rPr>
        <w:t xml:space="preserve">(1) </w:t>
      </w:r>
      <w:r w:rsidRPr="00F93AA9">
        <w:rPr>
          <w:rFonts w:ascii="Times New Roman" w:hAnsi="Times New Roman"/>
          <w:sz w:val="24"/>
          <w:szCs w:val="24"/>
        </w:rPr>
        <w:t xml:space="preserve">Isik saab </w:t>
      </w:r>
      <w:r>
        <w:rPr>
          <w:rFonts w:ascii="Times New Roman" w:hAnsi="Times New Roman"/>
          <w:sz w:val="24"/>
          <w:szCs w:val="24"/>
        </w:rPr>
        <w:t>ees</w:t>
      </w:r>
      <w:r w:rsidR="00645DC6">
        <w:rPr>
          <w:rFonts w:ascii="Times New Roman" w:hAnsi="Times New Roman"/>
          <w:sz w:val="24"/>
          <w:szCs w:val="24"/>
        </w:rPr>
        <w:t>nime</w:t>
      </w:r>
      <w:r w:rsidR="00EB3AA1">
        <w:rPr>
          <w:rFonts w:ascii="Times New Roman" w:hAnsi="Times New Roman"/>
          <w:sz w:val="24"/>
          <w:szCs w:val="24"/>
        </w:rPr>
        <w:t xml:space="preserve"> või</w:t>
      </w:r>
      <w:r>
        <w:rPr>
          <w:rFonts w:ascii="Times New Roman" w:hAnsi="Times New Roman"/>
          <w:sz w:val="24"/>
          <w:szCs w:val="24"/>
        </w:rPr>
        <w:t xml:space="preserve"> perekonnanime</w:t>
      </w:r>
      <w:r w:rsidR="00645DC6">
        <w:rPr>
          <w:rFonts w:ascii="Times New Roman" w:hAnsi="Times New Roman"/>
          <w:sz w:val="24"/>
          <w:szCs w:val="24"/>
        </w:rPr>
        <w:t xml:space="preserve"> </w:t>
      </w:r>
      <w:r w:rsidRPr="00F93AA9">
        <w:rPr>
          <w:rFonts w:ascii="Times New Roman" w:hAnsi="Times New Roman"/>
          <w:sz w:val="24"/>
          <w:szCs w:val="24"/>
        </w:rPr>
        <w:t xml:space="preserve">muuta üks kord. </w:t>
      </w:r>
      <w:r>
        <w:rPr>
          <w:rFonts w:ascii="Times New Roman" w:hAnsi="Times New Roman"/>
          <w:sz w:val="24"/>
          <w:szCs w:val="24"/>
        </w:rPr>
        <w:t>Ees</w:t>
      </w:r>
      <w:r w:rsidR="00645DC6">
        <w:rPr>
          <w:rFonts w:ascii="Times New Roman" w:hAnsi="Times New Roman"/>
          <w:sz w:val="24"/>
          <w:szCs w:val="24"/>
        </w:rPr>
        <w:t>nime</w:t>
      </w:r>
      <w:r w:rsidR="00EB3AA1">
        <w:rPr>
          <w:rFonts w:ascii="Times New Roman" w:hAnsi="Times New Roman"/>
          <w:sz w:val="24"/>
          <w:szCs w:val="24"/>
        </w:rPr>
        <w:t xml:space="preserve"> või</w:t>
      </w:r>
      <w:r>
        <w:rPr>
          <w:rFonts w:ascii="Times New Roman" w:hAnsi="Times New Roman"/>
          <w:sz w:val="24"/>
          <w:szCs w:val="24"/>
        </w:rPr>
        <w:t xml:space="preserve"> perekonnanime</w:t>
      </w:r>
      <w:r w:rsidR="00645DC6">
        <w:rPr>
          <w:rFonts w:ascii="Times New Roman" w:hAnsi="Times New Roman"/>
          <w:sz w:val="24"/>
          <w:szCs w:val="24"/>
        </w:rPr>
        <w:t xml:space="preserve"> </w:t>
      </w:r>
      <w:r w:rsidRPr="00F93AA9">
        <w:rPr>
          <w:rFonts w:ascii="Times New Roman" w:hAnsi="Times New Roman"/>
          <w:sz w:val="24"/>
          <w:szCs w:val="24"/>
        </w:rPr>
        <w:t>muudetakse rohkem kui üks kord vaid mõjuval põhjusel</w:t>
      </w:r>
      <w:r>
        <w:rPr>
          <w:rFonts w:ascii="Times New Roman" w:hAnsi="Times New Roman"/>
          <w:sz w:val="24"/>
          <w:szCs w:val="24"/>
        </w:rPr>
        <w:t>.</w:t>
      </w:r>
    </w:p>
    <w:p w14:paraId="7C87D5FC" w14:textId="77777777" w:rsidR="00072970" w:rsidRDefault="00072970" w:rsidP="00072970">
      <w:pPr>
        <w:pStyle w:val="Vahedeta"/>
        <w:jc w:val="both"/>
        <w:rPr>
          <w:rFonts w:ascii="Times New Roman" w:hAnsi="Times New Roman"/>
          <w:sz w:val="24"/>
          <w:szCs w:val="24"/>
        </w:rPr>
      </w:pPr>
    </w:p>
    <w:p w14:paraId="7D90C138" w14:textId="10D862E0" w:rsidR="00072970" w:rsidRDefault="00072970" w:rsidP="00072970">
      <w:pPr>
        <w:pStyle w:val="Vahedeta"/>
        <w:jc w:val="both"/>
        <w:rPr>
          <w:rFonts w:ascii="Times New Roman" w:hAnsi="Times New Roman"/>
          <w:sz w:val="24"/>
          <w:szCs w:val="24"/>
        </w:rPr>
      </w:pPr>
      <w:r w:rsidRPr="00E335C8">
        <w:rPr>
          <w:rFonts w:ascii="Times New Roman" w:hAnsi="Times New Roman"/>
          <w:sz w:val="24"/>
          <w:szCs w:val="24"/>
        </w:rPr>
        <w:t>(2)</w:t>
      </w:r>
      <w:r>
        <w:rPr>
          <w:rFonts w:ascii="Times New Roman" w:hAnsi="Times New Roman"/>
          <w:sz w:val="24"/>
          <w:szCs w:val="24"/>
        </w:rPr>
        <w:t xml:space="preserve"> Isikunime</w:t>
      </w:r>
      <w:r w:rsidRPr="00E335C8">
        <w:rPr>
          <w:rFonts w:ascii="Times New Roman" w:hAnsi="Times New Roman"/>
          <w:sz w:val="24"/>
          <w:szCs w:val="24"/>
        </w:rPr>
        <w:t xml:space="preserve"> muutmist ei loeta korduvaks juhul, kui</w:t>
      </w:r>
      <w:r w:rsidR="006C45FB">
        <w:rPr>
          <w:rFonts w:ascii="Times New Roman" w:hAnsi="Times New Roman"/>
          <w:sz w:val="24"/>
          <w:szCs w:val="24"/>
        </w:rPr>
        <w:t xml:space="preserve"> </w:t>
      </w:r>
      <w:r w:rsidRPr="00E335C8">
        <w:rPr>
          <w:rFonts w:ascii="Times New Roman" w:hAnsi="Times New Roman"/>
          <w:sz w:val="24"/>
          <w:szCs w:val="24"/>
        </w:rPr>
        <w:t>isik</w:t>
      </w:r>
      <w:r w:rsidR="00124963">
        <w:rPr>
          <w:rFonts w:ascii="Times New Roman" w:hAnsi="Times New Roman"/>
          <w:sz w:val="24"/>
          <w:szCs w:val="24"/>
        </w:rPr>
        <w:t>ule</w:t>
      </w:r>
      <w:r w:rsidRPr="00E335C8">
        <w:rPr>
          <w:rFonts w:ascii="Times New Roman" w:hAnsi="Times New Roman"/>
          <w:sz w:val="24"/>
          <w:szCs w:val="24"/>
        </w:rPr>
        <w:t xml:space="preserve"> </w:t>
      </w:r>
      <w:r>
        <w:rPr>
          <w:rFonts w:ascii="Times New Roman" w:hAnsi="Times New Roman"/>
          <w:sz w:val="24"/>
          <w:szCs w:val="24"/>
        </w:rPr>
        <w:t>antakse tagasi</w:t>
      </w:r>
      <w:r w:rsidRPr="00E335C8">
        <w:rPr>
          <w:rFonts w:ascii="Times New Roman" w:hAnsi="Times New Roman"/>
          <w:sz w:val="24"/>
          <w:szCs w:val="24"/>
        </w:rPr>
        <w:t xml:space="preserve"> </w:t>
      </w:r>
      <w:r>
        <w:rPr>
          <w:rFonts w:ascii="Times New Roman" w:hAnsi="Times New Roman"/>
          <w:sz w:val="24"/>
          <w:szCs w:val="24"/>
        </w:rPr>
        <w:t xml:space="preserve">ees- või </w:t>
      </w:r>
      <w:r w:rsidRPr="00E335C8">
        <w:rPr>
          <w:rFonts w:ascii="Times New Roman" w:hAnsi="Times New Roman"/>
          <w:sz w:val="24"/>
          <w:szCs w:val="24"/>
        </w:rPr>
        <w:t>perekonnanime muutmisele vahetult eelnenud nim</w:t>
      </w:r>
      <w:r>
        <w:rPr>
          <w:rFonts w:ascii="Times New Roman" w:hAnsi="Times New Roman"/>
          <w:sz w:val="24"/>
          <w:szCs w:val="24"/>
        </w:rPr>
        <w:t>i</w:t>
      </w:r>
      <w:r w:rsidR="006C45FB">
        <w:rPr>
          <w:rFonts w:ascii="Times New Roman" w:hAnsi="Times New Roman"/>
          <w:sz w:val="24"/>
          <w:szCs w:val="24"/>
        </w:rPr>
        <w:t>.</w:t>
      </w:r>
    </w:p>
    <w:p w14:paraId="07DFEEAC" w14:textId="77777777" w:rsidR="00072970" w:rsidRDefault="00072970" w:rsidP="00A25BAC">
      <w:pPr>
        <w:pStyle w:val="Vahedeta"/>
        <w:jc w:val="both"/>
        <w:rPr>
          <w:rFonts w:ascii="Times New Roman" w:hAnsi="Times New Roman"/>
          <w:sz w:val="24"/>
          <w:szCs w:val="24"/>
        </w:rPr>
      </w:pPr>
    </w:p>
    <w:p w14:paraId="6F6DFAF9" w14:textId="71FF7F35" w:rsidR="007A6E82" w:rsidRDefault="007A6E82" w:rsidP="00A25BAC">
      <w:pPr>
        <w:pStyle w:val="Vahedeta"/>
        <w:jc w:val="both"/>
        <w:rPr>
          <w:rFonts w:ascii="Times New Roman" w:hAnsi="Times New Roman"/>
          <w:b/>
          <w:bCs/>
          <w:sz w:val="24"/>
          <w:szCs w:val="24"/>
        </w:rPr>
      </w:pPr>
      <w:r w:rsidRPr="565D14C7">
        <w:rPr>
          <w:rFonts w:ascii="Times New Roman" w:hAnsi="Times New Roman"/>
          <w:b/>
          <w:bCs/>
          <w:sz w:val="24"/>
          <w:szCs w:val="24"/>
        </w:rPr>
        <w:t>§ 3</w:t>
      </w:r>
      <w:r w:rsidR="00176D1D" w:rsidRPr="565D14C7">
        <w:rPr>
          <w:rFonts w:ascii="Times New Roman" w:hAnsi="Times New Roman"/>
          <w:b/>
          <w:bCs/>
          <w:sz w:val="24"/>
          <w:szCs w:val="24"/>
        </w:rPr>
        <w:t>0</w:t>
      </w:r>
      <w:r w:rsidRPr="565D14C7">
        <w:rPr>
          <w:rFonts w:ascii="Times New Roman" w:hAnsi="Times New Roman"/>
          <w:b/>
          <w:bCs/>
          <w:sz w:val="24"/>
          <w:szCs w:val="24"/>
        </w:rPr>
        <w:t xml:space="preserve">. </w:t>
      </w:r>
      <w:commentRangeStart w:id="73"/>
      <w:r w:rsidRPr="565D14C7">
        <w:rPr>
          <w:rFonts w:ascii="Times New Roman" w:hAnsi="Times New Roman"/>
          <w:b/>
          <w:bCs/>
          <w:sz w:val="24"/>
          <w:szCs w:val="24"/>
        </w:rPr>
        <w:t>Välisriigi kodaniku</w:t>
      </w:r>
      <w:commentRangeEnd w:id="73"/>
      <w:r>
        <w:commentReference w:id="73"/>
      </w:r>
      <w:r w:rsidRPr="565D14C7">
        <w:rPr>
          <w:rFonts w:ascii="Times New Roman" w:hAnsi="Times New Roman"/>
          <w:b/>
          <w:bCs/>
          <w:sz w:val="24"/>
          <w:szCs w:val="24"/>
        </w:rPr>
        <w:t xml:space="preserve"> isikunime muutmine</w:t>
      </w:r>
      <w:r w:rsidR="001A47E8" w:rsidRPr="565D14C7">
        <w:rPr>
          <w:rFonts w:ascii="Times New Roman" w:hAnsi="Times New Roman"/>
          <w:b/>
          <w:bCs/>
          <w:sz w:val="24"/>
          <w:szCs w:val="24"/>
        </w:rPr>
        <w:t xml:space="preserve"> ja muutmisest keeldumine</w:t>
      </w:r>
    </w:p>
    <w:p w14:paraId="0C29EB27" w14:textId="77777777" w:rsidR="007A6E82" w:rsidRPr="0060785F" w:rsidRDefault="007A6E82" w:rsidP="00A25BAC">
      <w:pPr>
        <w:pStyle w:val="Vahedeta"/>
        <w:jc w:val="both"/>
        <w:rPr>
          <w:rFonts w:ascii="Times New Roman" w:hAnsi="Times New Roman"/>
          <w:sz w:val="24"/>
          <w:szCs w:val="24"/>
        </w:rPr>
      </w:pPr>
    </w:p>
    <w:p w14:paraId="4FED9D2E" w14:textId="5855E811" w:rsidR="007A6E82" w:rsidRPr="00A25BAC" w:rsidRDefault="007A6E82" w:rsidP="007A6E82">
      <w:pPr>
        <w:pStyle w:val="Vahedeta"/>
        <w:jc w:val="both"/>
        <w:rPr>
          <w:rFonts w:ascii="Times New Roman" w:hAnsi="Times New Roman"/>
          <w:sz w:val="24"/>
          <w:szCs w:val="24"/>
        </w:rPr>
      </w:pPr>
      <w:r w:rsidRPr="00A25BAC">
        <w:rPr>
          <w:rFonts w:ascii="Times New Roman" w:hAnsi="Times New Roman"/>
          <w:sz w:val="24"/>
          <w:szCs w:val="24"/>
        </w:rPr>
        <w:t>(</w:t>
      </w:r>
      <w:r>
        <w:rPr>
          <w:rFonts w:ascii="Times New Roman" w:hAnsi="Times New Roman"/>
          <w:sz w:val="24"/>
          <w:szCs w:val="24"/>
        </w:rPr>
        <w:t>1</w:t>
      </w:r>
      <w:r w:rsidRPr="00A25BAC">
        <w:rPr>
          <w:rFonts w:ascii="Times New Roman" w:hAnsi="Times New Roman"/>
          <w:sz w:val="24"/>
          <w:szCs w:val="24"/>
        </w:rPr>
        <w:t>) Välisriigi kodanik</w:t>
      </w:r>
      <w:r w:rsidR="00C36400">
        <w:rPr>
          <w:rFonts w:ascii="Times New Roman" w:hAnsi="Times New Roman"/>
          <w:sz w:val="24"/>
          <w:szCs w:val="24"/>
        </w:rPr>
        <w:t xml:space="preserve"> võib eesnime muuta, kui tema kodakondsusriik ei tunnusta</w:t>
      </w:r>
      <w:r w:rsidRPr="00A25BAC">
        <w:rPr>
          <w:rFonts w:ascii="Times New Roman" w:hAnsi="Times New Roman"/>
          <w:sz w:val="24"/>
          <w:szCs w:val="24"/>
        </w:rPr>
        <w:t xml:space="preserve"> </w:t>
      </w:r>
      <w:r w:rsidR="00B74961">
        <w:rPr>
          <w:rFonts w:ascii="Times New Roman" w:hAnsi="Times New Roman"/>
          <w:sz w:val="24"/>
          <w:szCs w:val="24"/>
        </w:rPr>
        <w:t xml:space="preserve">isikule </w:t>
      </w:r>
      <w:r w:rsidRPr="00A25BAC">
        <w:rPr>
          <w:rFonts w:ascii="Times New Roman" w:hAnsi="Times New Roman"/>
          <w:sz w:val="24"/>
          <w:szCs w:val="24"/>
        </w:rPr>
        <w:t>Eestis sünni registreerimisel antud eesnime</w:t>
      </w:r>
      <w:r w:rsidR="00C36400">
        <w:rPr>
          <w:rFonts w:ascii="Times New Roman" w:hAnsi="Times New Roman"/>
          <w:sz w:val="24"/>
          <w:szCs w:val="24"/>
        </w:rPr>
        <w:t>.</w:t>
      </w:r>
    </w:p>
    <w:p w14:paraId="347BF54A" w14:textId="77777777" w:rsidR="007A6E82" w:rsidRPr="0060785F" w:rsidRDefault="007A6E82" w:rsidP="00A25BAC">
      <w:pPr>
        <w:pStyle w:val="Vahedeta"/>
        <w:jc w:val="both"/>
        <w:rPr>
          <w:rFonts w:ascii="Times New Roman" w:hAnsi="Times New Roman"/>
          <w:sz w:val="24"/>
          <w:szCs w:val="24"/>
        </w:rPr>
      </w:pPr>
    </w:p>
    <w:p w14:paraId="344C59E5" w14:textId="65A855C5" w:rsidR="007A6E82" w:rsidRPr="00A25BAC" w:rsidRDefault="007A6E82" w:rsidP="007A6E82">
      <w:pPr>
        <w:pStyle w:val="Vahedeta"/>
        <w:jc w:val="both"/>
        <w:rPr>
          <w:rFonts w:ascii="Times New Roman" w:hAnsi="Times New Roman"/>
          <w:sz w:val="24"/>
          <w:szCs w:val="24"/>
        </w:rPr>
      </w:pPr>
      <w:r w:rsidRPr="00A25BAC">
        <w:rPr>
          <w:rFonts w:ascii="Times New Roman" w:hAnsi="Times New Roman"/>
          <w:sz w:val="24"/>
          <w:szCs w:val="24"/>
        </w:rPr>
        <w:t>(</w:t>
      </w:r>
      <w:r>
        <w:rPr>
          <w:rFonts w:ascii="Times New Roman" w:hAnsi="Times New Roman"/>
          <w:sz w:val="24"/>
          <w:szCs w:val="24"/>
        </w:rPr>
        <w:t>2</w:t>
      </w:r>
      <w:r w:rsidRPr="00A25BAC">
        <w:rPr>
          <w:rFonts w:ascii="Times New Roman" w:hAnsi="Times New Roman"/>
          <w:sz w:val="24"/>
          <w:szCs w:val="24"/>
        </w:rPr>
        <w:t>) Välisriigi kodanik</w:t>
      </w:r>
      <w:r w:rsidR="006320AC">
        <w:rPr>
          <w:rFonts w:ascii="Times New Roman" w:hAnsi="Times New Roman"/>
          <w:sz w:val="24"/>
          <w:szCs w:val="24"/>
        </w:rPr>
        <w:t xml:space="preserve"> võib</w:t>
      </w:r>
      <w:r w:rsidRPr="00A25BAC">
        <w:rPr>
          <w:rFonts w:ascii="Times New Roman" w:hAnsi="Times New Roman"/>
          <w:sz w:val="24"/>
          <w:szCs w:val="24"/>
        </w:rPr>
        <w:t xml:space="preserve"> perekonnanime muut</w:t>
      </w:r>
      <w:r w:rsidR="00C36400">
        <w:rPr>
          <w:rFonts w:ascii="Times New Roman" w:hAnsi="Times New Roman"/>
          <w:sz w:val="24"/>
          <w:szCs w:val="24"/>
        </w:rPr>
        <w:t>a</w:t>
      </w:r>
      <w:r w:rsidR="000B4CEA">
        <w:rPr>
          <w:rFonts w:ascii="Times New Roman" w:hAnsi="Times New Roman"/>
          <w:sz w:val="24"/>
          <w:szCs w:val="24"/>
        </w:rPr>
        <w:t>, kui tema kodakondsusriik ei tunnusta</w:t>
      </w:r>
      <w:r w:rsidRPr="00A25BAC">
        <w:rPr>
          <w:rFonts w:ascii="Times New Roman" w:hAnsi="Times New Roman"/>
          <w:sz w:val="24"/>
          <w:szCs w:val="24"/>
        </w:rPr>
        <w:t>:</w:t>
      </w:r>
    </w:p>
    <w:p w14:paraId="7021795C" w14:textId="72B4B2F5" w:rsidR="007A6E82" w:rsidRPr="00A25BAC" w:rsidRDefault="007A6E82" w:rsidP="007A6E82">
      <w:pPr>
        <w:pStyle w:val="Vahedeta"/>
        <w:jc w:val="both"/>
        <w:rPr>
          <w:rFonts w:ascii="Times New Roman" w:hAnsi="Times New Roman"/>
          <w:sz w:val="24"/>
          <w:szCs w:val="24"/>
        </w:rPr>
      </w:pPr>
      <w:r w:rsidRPr="00A25BAC">
        <w:rPr>
          <w:rFonts w:ascii="Times New Roman" w:hAnsi="Times New Roman"/>
          <w:sz w:val="24"/>
          <w:szCs w:val="24"/>
        </w:rPr>
        <w:t>1) Eestis sünni registreerimise</w:t>
      </w:r>
      <w:r w:rsidR="00C36400">
        <w:rPr>
          <w:rFonts w:ascii="Times New Roman" w:hAnsi="Times New Roman"/>
          <w:sz w:val="24"/>
          <w:szCs w:val="24"/>
        </w:rPr>
        <w:t>l antud perekonnanime</w:t>
      </w:r>
      <w:r w:rsidRPr="00A25BAC">
        <w:rPr>
          <w:rFonts w:ascii="Times New Roman" w:hAnsi="Times New Roman"/>
          <w:sz w:val="24"/>
          <w:szCs w:val="24"/>
        </w:rPr>
        <w:t>, andes isiku</w:t>
      </w:r>
      <w:r w:rsidR="00487C5F">
        <w:rPr>
          <w:rFonts w:ascii="Times New Roman" w:hAnsi="Times New Roman"/>
          <w:sz w:val="24"/>
          <w:szCs w:val="24"/>
        </w:rPr>
        <w:t>le perekonnanime, mis vastab tema</w:t>
      </w:r>
      <w:r w:rsidRPr="00A25BAC">
        <w:rPr>
          <w:rFonts w:ascii="Times New Roman" w:hAnsi="Times New Roman"/>
          <w:sz w:val="24"/>
          <w:szCs w:val="24"/>
        </w:rPr>
        <w:t xml:space="preserve"> kodakondsusriigi õiguse</w:t>
      </w:r>
      <w:r w:rsidR="00487C5F">
        <w:rPr>
          <w:rFonts w:ascii="Times New Roman" w:hAnsi="Times New Roman"/>
          <w:sz w:val="24"/>
          <w:szCs w:val="24"/>
        </w:rPr>
        <w:t>le</w:t>
      </w:r>
      <w:r w:rsidRPr="00A25BAC">
        <w:rPr>
          <w:rFonts w:ascii="Times New Roman" w:hAnsi="Times New Roman"/>
          <w:sz w:val="24"/>
          <w:szCs w:val="24"/>
        </w:rPr>
        <w:t>;</w:t>
      </w:r>
    </w:p>
    <w:p w14:paraId="4F39B016" w14:textId="2322AAD5" w:rsidR="007A6E82" w:rsidRPr="00A25BAC" w:rsidRDefault="007A6E82" w:rsidP="007A6E82">
      <w:pPr>
        <w:pStyle w:val="Vahedeta"/>
        <w:jc w:val="both"/>
        <w:rPr>
          <w:rFonts w:ascii="Times New Roman" w:hAnsi="Times New Roman"/>
          <w:sz w:val="24"/>
          <w:szCs w:val="24"/>
        </w:rPr>
      </w:pPr>
      <w:r w:rsidRPr="00A25BAC">
        <w:rPr>
          <w:rFonts w:ascii="Times New Roman" w:hAnsi="Times New Roman"/>
          <w:sz w:val="24"/>
          <w:szCs w:val="24"/>
        </w:rPr>
        <w:t>2) Eestis abielu või kooselulepingu sõlmimise</w:t>
      </w:r>
      <w:r w:rsidR="0076182C">
        <w:rPr>
          <w:rFonts w:ascii="Times New Roman" w:hAnsi="Times New Roman"/>
          <w:sz w:val="24"/>
          <w:szCs w:val="24"/>
        </w:rPr>
        <w:t>l</w:t>
      </w:r>
      <w:r w:rsidRPr="00A25BAC">
        <w:rPr>
          <w:rFonts w:ascii="Times New Roman" w:hAnsi="Times New Roman"/>
          <w:sz w:val="24"/>
          <w:szCs w:val="24"/>
        </w:rPr>
        <w:t xml:space="preserve"> vahetatud perekonnanime, andes</w:t>
      </w:r>
      <w:r w:rsidR="00B74961">
        <w:rPr>
          <w:rFonts w:ascii="Times New Roman" w:hAnsi="Times New Roman"/>
          <w:sz w:val="24"/>
          <w:szCs w:val="24"/>
        </w:rPr>
        <w:t xml:space="preserve"> isikule</w:t>
      </w:r>
      <w:r w:rsidRPr="00A25BAC">
        <w:rPr>
          <w:rFonts w:ascii="Times New Roman" w:hAnsi="Times New Roman"/>
          <w:sz w:val="24"/>
          <w:szCs w:val="24"/>
        </w:rPr>
        <w:t xml:space="preserve"> abielu või kooselulepingu sõlmimise eel vahetult kantud perekonnanime või</w:t>
      </w:r>
      <w:r w:rsidR="000252FC">
        <w:rPr>
          <w:rFonts w:ascii="Times New Roman" w:hAnsi="Times New Roman"/>
          <w:sz w:val="24"/>
          <w:szCs w:val="24"/>
        </w:rPr>
        <w:t xml:space="preserve"> perekonnanime</w:t>
      </w:r>
      <w:r w:rsidRPr="00A25BAC">
        <w:rPr>
          <w:rFonts w:ascii="Times New Roman" w:hAnsi="Times New Roman"/>
          <w:sz w:val="24"/>
          <w:szCs w:val="24"/>
        </w:rPr>
        <w:t>;</w:t>
      </w:r>
    </w:p>
    <w:p w14:paraId="115DE6BE" w14:textId="3E1BBE81" w:rsidR="00877207" w:rsidRDefault="007A6E82" w:rsidP="007A6E82">
      <w:pPr>
        <w:pStyle w:val="Vahedeta"/>
        <w:jc w:val="both"/>
        <w:rPr>
          <w:rFonts w:ascii="Times New Roman" w:hAnsi="Times New Roman"/>
          <w:sz w:val="24"/>
          <w:szCs w:val="24"/>
        </w:rPr>
      </w:pPr>
      <w:r w:rsidRPr="00A25BAC">
        <w:rPr>
          <w:rFonts w:ascii="Times New Roman" w:hAnsi="Times New Roman"/>
          <w:sz w:val="24"/>
          <w:szCs w:val="24"/>
        </w:rPr>
        <w:t>3) Eestis abielu lahutamise</w:t>
      </w:r>
      <w:r w:rsidR="0076182C">
        <w:rPr>
          <w:rFonts w:ascii="Times New Roman" w:hAnsi="Times New Roman"/>
          <w:sz w:val="24"/>
          <w:szCs w:val="24"/>
        </w:rPr>
        <w:t>l</w:t>
      </w:r>
      <w:r w:rsidRPr="00A25BAC">
        <w:rPr>
          <w:rFonts w:ascii="Times New Roman" w:hAnsi="Times New Roman"/>
          <w:sz w:val="24"/>
          <w:szCs w:val="24"/>
        </w:rPr>
        <w:t xml:space="preserve"> või kooselulepingu lõpetamise</w:t>
      </w:r>
      <w:r w:rsidR="0076182C">
        <w:rPr>
          <w:rFonts w:ascii="Times New Roman" w:hAnsi="Times New Roman"/>
          <w:sz w:val="24"/>
          <w:szCs w:val="24"/>
        </w:rPr>
        <w:t>l</w:t>
      </w:r>
      <w:r w:rsidRPr="00A25BAC">
        <w:rPr>
          <w:rFonts w:ascii="Times New Roman" w:hAnsi="Times New Roman"/>
          <w:sz w:val="24"/>
          <w:szCs w:val="24"/>
        </w:rPr>
        <w:t xml:space="preserve"> vahetatud perekonnanime, andes </w:t>
      </w:r>
      <w:r w:rsidR="00B74961">
        <w:rPr>
          <w:rFonts w:ascii="Times New Roman" w:hAnsi="Times New Roman"/>
          <w:sz w:val="24"/>
          <w:szCs w:val="24"/>
        </w:rPr>
        <w:t xml:space="preserve">isikule </w:t>
      </w:r>
      <w:r w:rsidRPr="00A25BAC">
        <w:rPr>
          <w:rFonts w:ascii="Times New Roman" w:hAnsi="Times New Roman"/>
          <w:sz w:val="24"/>
          <w:szCs w:val="24"/>
        </w:rPr>
        <w:t>abielu lahutamise või kooselulepingu lõpetamise eel vahetult kantud perekonnanime</w:t>
      </w:r>
      <w:r w:rsidR="00487C5F">
        <w:rPr>
          <w:rFonts w:ascii="Times New Roman" w:hAnsi="Times New Roman"/>
          <w:sz w:val="24"/>
          <w:szCs w:val="24"/>
        </w:rPr>
        <w:t>.</w:t>
      </w:r>
    </w:p>
    <w:p w14:paraId="7D08C18C" w14:textId="77777777" w:rsidR="00877207" w:rsidRDefault="00877207" w:rsidP="007A6E82">
      <w:pPr>
        <w:pStyle w:val="Vahedeta"/>
        <w:jc w:val="both"/>
        <w:rPr>
          <w:rFonts w:ascii="Times New Roman" w:hAnsi="Times New Roman"/>
          <w:sz w:val="24"/>
          <w:szCs w:val="24"/>
        </w:rPr>
      </w:pPr>
    </w:p>
    <w:p w14:paraId="73252AF5" w14:textId="19425898" w:rsidR="007A6E82" w:rsidRDefault="00075507" w:rsidP="007A6E82">
      <w:pPr>
        <w:pStyle w:val="Vahedeta"/>
        <w:jc w:val="both"/>
        <w:rPr>
          <w:rFonts w:ascii="Times New Roman" w:hAnsi="Times New Roman"/>
          <w:sz w:val="24"/>
          <w:szCs w:val="24"/>
        </w:rPr>
      </w:pPr>
      <w:r>
        <w:rPr>
          <w:rFonts w:ascii="Times New Roman" w:hAnsi="Times New Roman"/>
          <w:sz w:val="24"/>
          <w:szCs w:val="24"/>
        </w:rPr>
        <w:t xml:space="preserve">(3) </w:t>
      </w:r>
      <w:r w:rsidR="00877207">
        <w:rPr>
          <w:rFonts w:ascii="Times New Roman" w:hAnsi="Times New Roman"/>
          <w:sz w:val="24"/>
          <w:szCs w:val="24"/>
        </w:rPr>
        <w:t>Välisriigi kodanik võib ees- või perekonnanime muuta</w:t>
      </w:r>
      <w:r w:rsidR="000B4CEA">
        <w:rPr>
          <w:rFonts w:ascii="Times New Roman" w:hAnsi="Times New Roman"/>
          <w:sz w:val="24"/>
          <w:szCs w:val="24"/>
        </w:rPr>
        <w:t xml:space="preserve">, kui </w:t>
      </w:r>
      <w:r w:rsidR="00B74961">
        <w:rPr>
          <w:rFonts w:ascii="Times New Roman" w:hAnsi="Times New Roman"/>
          <w:sz w:val="24"/>
          <w:szCs w:val="24"/>
        </w:rPr>
        <w:t>tema</w:t>
      </w:r>
      <w:r w:rsidR="000B4CEA">
        <w:rPr>
          <w:rFonts w:ascii="Times New Roman" w:hAnsi="Times New Roman"/>
          <w:sz w:val="24"/>
          <w:szCs w:val="24"/>
        </w:rPr>
        <w:t xml:space="preserve"> kodakondsusriik ei tunnusta</w:t>
      </w:r>
      <w:r w:rsidR="00B74961">
        <w:rPr>
          <w:rFonts w:ascii="Times New Roman" w:hAnsi="Times New Roman"/>
          <w:sz w:val="24"/>
          <w:szCs w:val="24"/>
        </w:rPr>
        <w:t xml:space="preserve"> </w:t>
      </w:r>
      <w:r w:rsidR="00877207">
        <w:rPr>
          <w:rFonts w:ascii="Times New Roman" w:hAnsi="Times New Roman"/>
          <w:sz w:val="24"/>
          <w:szCs w:val="24"/>
        </w:rPr>
        <w:t>Eestis soo andmete muutmise</w:t>
      </w:r>
      <w:r w:rsidR="000B4CEA">
        <w:rPr>
          <w:rFonts w:ascii="Times New Roman" w:hAnsi="Times New Roman"/>
          <w:sz w:val="24"/>
          <w:szCs w:val="24"/>
        </w:rPr>
        <w:t>l vahetatud ees- või perekonnanime</w:t>
      </w:r>
      <w:r w:rsidR="00877207">
        <w:rPr>
          <w:rFonts w:ascii="Times New Roman" w:hAnsi="Times New Roman"/>
          <w:sz w:val="24"/>
          <w:szCs w:val="24"/>
        </w:rPr>
        <w:t>, andes</w:t>
      </w:r>
      <w:r w:rsidR="00B74961">
        <w:rPr>
          <w:rFonts w:ascii="Times New Roman" w:hAnsi="Times New Roman"/>
          <w:sz w:val="24"/>
          <w:szCs w:val="24"/>
        </w:rPr>
        <w:t xml:space="preserve"> isikule</w:t>
      </w:r>
      <w:r w:rsidR="00877207">
        <w:rPr>
          <w:rFonts w:ascii="Times New Roman" w:hAnsi="Times New Roman"/>
          <w:sz w:val="24"/>
          <w:szCs w:val="24"/>
        </w:rPr>
        <w:t xml:space="preserve"> soo andmete muutmise eel vahetult kantud ees- või perekonnanime</w:t>
      </w:r>
      <w:r w:rsidR="00FF3C68">
        <w:rPr>
          <w:rFonts w:ascii="Times New Roman" w:hAnsi="Times New Roman"/>
          <w:sz w:val="24"/>
          <w:szCs w:val="24"/>
        </w:rPr>
        <w:t>.</w:t>
      </w:r>
    </w:p>
    <w:p w14:paraId="0BCDA9A6" w14:textId="77777777" w:rsidR="00DF11C1" w:rsidRDefault="00DF11C1" w:rsidP="007A6E82">
      <w:pPr>
        <w:pStyle w:val="Vahedeta"/>
        <w:jc w:val="both"/>
        <w:rPr>
          <w:rFonts w:ascii="Times New Roman" w:hAnsi="Times New Roman"/>
          <w:sz w:val="24"/>
          <w:szCs w:val="24"/>
        </w:rPr>
      </w:pPr>
    </w:p>
    <w:p w14:paraId="0041B0B0" w14:textId="214D6ECD" w:rsidR="00DF11C1" w:rsidRDefault="00DF11C1" w:rsidP="007A6E82">
      <w:pPr>
        <w:pStyle w:val="Vahedeta"/>
        <w:jc w:val="both"/>
        <w:rPr>
          <w:rFonts w:ascii="Times New Roman" w:hAnsi="Times New Roman"/>
          <w:sz w:val="24"/>
          <w:szCs w:val="24"/>
        </w:rPr>
      </w:pPr>
      <w:r>
        <w:rPr>
          <w:rFonts w:ascii="Times New Roman" w:hAnsi="Times New Roman"/>
          <w:sz w:val="24"/>
          <w:szCs w:val="24"/>
        </w:rPr>
        <w:t xml:space="preserve">(4) Käesoleva paragrahvi alusel võib </w:t>
      </w:r>
      <w:r w:rsidR="009C1C7C">
        <w:rPr>
          <w:rFonts w:ascii="Times New Roman" w:hAnsi="Times New Roman"/>
          <w:sz w:val="24"/>
          <w:szCs w:val="24"/>
        </w:rPr>
        <w:t xml:space="preserve">välisriigi kodanik </w:t>
      </w:r>
      <w:r>
        <w:rPr>
          <w:rFonts w:ascii="Times New Roman" w:hAnsi="Times New Roman"/>
          <w:sz w:val="24"/>
          <w:szCs w:val="24"/>
        </w:rPr>
        <w:t>avalduse ees- või perekonnanime muutmiseks esitada kolme kuu jooksul alates Eestis perekonnaseisutoimingu tegemisest.</w:t>
      </w:r>
    </w:p>
    <w:p w14:paraId="10CEDC43" w14:textId="77777777" w:rsidR="001A47E8" w:rsidRDefault="001A47E8" w:rsidP="007A6E82">
      <w:pPr>
        <w:pStyle w:val="Vahedeta"/>
        <w:jc w:val="both"/>
        <w:rPr>
          <w:rFonts w:ascii="Times New Roman" w:hAnsi="Times New Roman"/>
          <w:sz w:val="24"/>
          <w:szCs w:val="24"/>
        </w:rPr>
      </w:pPr>
    </w:p>
    <w:p w14:paraId="22343469" w14:textId="7CA1BC37" w:rsidR="001A47E8" w:rsidRPr="001A47E8" w:rsidRDefault="001A47E8" w:rsidP="007A6E82">
      <w:pPr>
        <w:pStyle w:val="Vahedeta"/>
        <w:jc w:val="both"/>
        <w:rPr>
          <w:rFonts w:ascii="Times New Roman" w:hAnsi="Times New Roman"/>
          <w:sz w:val="24"/>
          <w:szCs w:val="24"/>
        </w:rPr>
      </w:pPr>
      <w:r>
        <w:rPr>
          <w:rFonts w:ascii="Times New Roman" w:hAnsi="Times New Roman"/>
          <w:sz w:val="24"/>
          <w:szCs w:val="24"/>
        </w:rPr>
        <w:t xml:space="preserve">(5) </w:t>
      </w:r>
      <w:r w:rsidR="003D4A3E">
        <w:rPr>
          <w:rFonts w:ascii="Times New Roman" w:hAnsi="Times New Roman"/>
          <w:sz w:val="24"/>
          <w:szCs w:val="24"/>
        </w:rPr>
        <w:t>Välisriigi kodaniku isikunime muutmisest keeldutakse, kui</w:t>
      </w:r>
      <w:r w:rsidR="00D5188B">
        <w:rPr>
          <w:rFonts w:ascii="Times New Roman" w:hAnsi="Times New Roman"/>
          <w:sz w:val="24"/>
          <w:szCs w:val="24"/>
        </w:rPr>
        <w:t xml:space="preserve"> ei ole tõendatud, et tema kodakondsusriik ei tunnusta Eestis perekonnaseisutoiminguga saadud nime.</w:t>
      </w:r>
    </w:p>
    <w:p w14:paraId="54D3C5C4" w14:textId="77777777" w:rsidR="00A25BAC" w:rsidRPr="00542308" w:rsidRDefault="00A25BAC" w:rsidP="00314389">
      <w:pPr>
        <w:pStyle w:val="Vahedeta"/>
        <w:jc w:val="both"/>
        <w:rPr>
          <w:rFonts w:ascii="Times New Roman" w:hAnsi="Times New Roman"/>
          <w:sz w:val="24"/>
          <w:szCs w:val="24"/>
        </w:rPr>
      </w:pPr>
    </w:p>
    <w:bookmarkEnd w:id="59"/>
    <w:p w14:paraId="68779B2A" w14:textId="396C4030" w:rsidR="000C2AF1" w:rsidRPr="008971DB" w:rsidRDefault="000C2AF1" w:rsidP="008971DB">
      <w:pPr>
        <w:pStyle w:val="Vahedeta"/>
        <w:jc w:val="both"/>
        <w:rPr>
          <w:rFonts w:ascii="Times New Roman" w:hAnsi="Times New Roman"/>
          <w:b/>
          <w:bCs/>
          <w:sz w:val="24"/>
          <w:szCs w:val="24"/>
        </w:rPr>
      </w:pPr>
      <w:r w:rsidRPr="008971DB">
        <w:rPr>
          <w:rFonts w:ascii="Times New Roman" w:hAnsi="Times New Roman"/>
          <w:b/>
          <w:bCs/>
          <w:sz w:val="24"/>
          <w:szCs w:val="24"/>
        </w:rPr>
        <w:t xml:space="preserve">§ </w:t>
      </w:r>
      <w:r w:rsidR="007A6E82">
        <w:rPr>
          <w:rFonts w:ascii="Times New Roman" w:hAnsi="Times New Roman"/>
          <w:b/>
          <w:bCs/>
          <w:sz w:val="24"/>
          <w:szCs w:val="24"/>
        </w:rPr>
        <w:t>3</w:t>
      </w:r>
      <w:r w:rsidR="0024786B">
        <w:rPr>
          <w:rFonts w:ascii="Times New Roman" w:hAnsi="Times New Roman"/>
          <w:b/>
          <w:bCs/>
          <w:sz w:val="24"/>
          <w:szCs w:val="24"/>
        </w:rPr>
        <w:t>1</w:t>
      </w:r>
      <w:r w:rsidRPr="008971DB">
        <w:rPr>
          <w:rFonts w:ascii="Times New Roman" w:hAnsi="Times New Roman"/>
          <w:b/>
          <w:bCs/>
          <w:sz w:val="24"/>
          <w:szCs w:val="24"/>
        </w:rPr>
        <w:t>. Riigilõiv isikunime muutmisel</w:t>
      </w:r>
    </w:p>
    <w:p w14:paraId="4F88772B" w14:textId="77777777" w:rsidR="000C2AF1" w:rsidRPr="008971DB" w:rsidRDefault="000C2AF1" w:rsidP="008971DB">
      <w:pPr>
        <w:pStyle w:val="Vahedeta"/>
        <w:jc w:val="both"/>
        <w:rPr>
          <w:rFonts w:ascii="Times New Roman" w:hAnsi="Times New Roman"/>
          <w:sz w:val="24"/>
          <w:szCs w:val="24"/>
        </w:rPr>
      </w:pPr>
    </w:p>
    <w:p w14:paraId="5A1E2A52" w14:textId="32A06F10" w:rsidR="000E6611" w:rsidRPr="000A2155" w:rsidRDefault="000C2AF1" w:rsidP="008971DB">
      <w:pPr>
        <w:pStyle w:val="Vahedeta"/>
        <w:jc w:val="both"/>
        <w:rPr>
          <w:rFonts w:ascii="Times New Roman" w:hAnsi="Times New Roman"/>
          <w:sz w:val="24"/>
          <w:szCs w:val="24"/>
        </w:rPr>
      </w:pPr>
      <w:r w:rsidRPr="008971DB">
        <w:rPr>
          <w:rFonts w:ascii="Times New Roman" w:hAnsi="Times New Roman"/>
          <w:sz w:val="24"/>
          <w:szCs w:val="24"/>
          <w:lang w:eastAsia="et-EE"/>
        </w:rPr>
        <w:t xml:space="preserve">Käesoleva peatüki alusel isikunime muutmise </w:t>
      </w:r>
      <w:r w:rsidR="00D31C78">
        <w:rPr>
          <w:rFonts w:ascii="Times New Roman" w:hAnsi="Times New Roman"/>
          <w:sz w:val="24"/>
          <w:szCs w:val="24"/>
          <w:lang w:eastAsia="et-EE"/>
        </w:rPr>
        <w:t>avalduse</w:t>
      </w:r>
      <w:r w:rsidRPr="008971DB">
        <w:rPr>
          <w:rFonts w:ascii="Times New Roman" w:hAnsi="Times New Roman"/>
          <w:sz w:val="24"/>
          <w:szCs w:val="24"/>
          <w:lang w:eastAsia="et-EE"/>
        </w:rPr>
        <w:t xml:space="preserve"> läbivaatamise eest tasutakse riigilõivu riigilõivuseaduses sätestatud määras</w:t>
      </w:r>
      <w:r>
        <w:rPr>
          <w:rFonts w:ascii="Times New Roman" w:hAnsi="Times New Roman"/>
          <w:sz w:val="24"/>
          <w:szCs w:val="24"/>
        </w:rPr>
        <w:t>.</w:t>
      </w:r>
    </w:p>
    <w:p w14:paraId="37939F8D" w14:textId="77777777" w:rsidR="000C2AF1" w:rsidRPr="008971DB" w:rsidRDefault="000C2AF1" w:rsidP="008971DB">
      <w:pPr>
        <w:spacing w:after="0" w:line="240" w:lineRule="auto"/>
        <w:jc w:val="both"/>
        <w:rPr>
          <w:rFonts w:ascii="Times New Roman" w:hAnsi="Times New Roman" w:cs="Times New Roman"/>
          <w:sz w:val="24"/>
          <w:szCs w:val="24"/>
        </w:rPr>
      </w:pPr>
    </w:p>
    <w:p w14:paraId="270B0EC0" w14:textId="0A451F28" w:rsidR="000C2AF1" w:rsidRDefault="000C2AF1" w:rsidP="005772EA">
      <w:pPr>
        <w:shd w:val="clear" w:color="auto" w:fill="FFFFFF" w:themeFill="background1"/>
        <w:spacing w:after="0" w:line="240" w:lineRule="auto"/>
        <w:jc w:val="both"/>
        <w:rPr>
          <w:rFonts w:ascii="Times New Roman" w:hAnsi="Times New Roman" w:cs="Times New Roman"/>
          <w:b/>
          <w:bCs/>
          <w:sz w:val="24"/>
          <w:szCs w:val="24"/>
        </w:rPr>
      </w:pPr>
      <w:r w:rsidRPr="008971DB">
        <w:rPr>
          <w:rFonts w:ascii="Times New Roman" w:hAnsi="Times New Roman" w:cs="Times New Roman"/>
          <w:b/>
          <w:bCs/>
          <w:sz w:val="24"/>
          <w:szCs w:val="24"/>
        </w:rPr>
        <w:t xml:space="preserve">§ </w:t>
      </w:r>
      <w:r w:rsidR="007A6E82">
        <w:rPr>
          <w:rFonts w:ascii="Times New Roman" w:hAnsi="Times New Roman" w:cs="Times New Roman"/>
          <w:b/>
          <w:bCs/>
          <w:sz w:val="24"/>
          <w:szCs w:val="24"/>
        </w:rPr>
        <w:t>3</w:t>
      </w:r>
      <w:r w:rsidR="0024786B">
        <w:rPr>
          <w:rFonts w:ascii="Times New Roman" w:hAnsi="Times New Roman" w:cs="Times New Roman"/>
          <w:b/>
          <w:bCs/>
          <w:sz w:val="24"/>
          <w:szCs w:val="24"/>
        </w:rPr>
        <w:t>2</w:t>
      </w:r>
      <w:r w:rsidR="00597E90" w:rsidRPr="008971DB">
        <w:rPr>
          <w:rFonts w:ascii="Times New Roman" w:hAnsi="Times New Roman" w:cs="Times New Roman"/>
          <w:b/>
          <w:bCs/>
          <w:sz w:val="24"/>
          <w:szCs w:val="24"/>
        </w:rPr>
        <w:t xml:space="preserve">. </w:t>
      </w:r>
      <w:r w:rsidRPr="008971DB">
        <w:rPr>
          <w:rFonts w:ascii="Times New Roman" w:hAnsi="Times New Roman" w:cs="Times New Roman"/>
          <w:b/>
          <w:bCs/>
          <w:sz w:val="24"/>
          <w:szCs w:val="24"/>
        </w:rPr>
        <w:t>Isikunime</w:t>
      </w:r>
      <w:r w:rsidR="006F6EBB">
        <w:rPr>
          <w:rFonts w:ascii="Times New Roman" w:hAnsi="Times New Roman" w:cs="Times New Roman"/>
          <w:b/>
          <w:bCs/>
          <w:sz w:val="24"/>
          <w:szCs w:val="24"/>
        </w:rPr>
        <w:t xml:space="preserve"> muutmise </w:t>
      </w:r>
      <w:r w:rsidR="003D51FD">
        <w:rPr>
          <w:rFonts w:ascii="Times New Roman" w:hAnsi="Times New Roman" w:cs="Times New Roman"/>
          <w:b/>
          <w:bCs/>
          <w:sz w:val="24"/>
          <w:szCs w:val="24"/>
        </w:rPr>
        <w:t xml:space="preserve">jõustumine </w:t>
      </w:r>
      <w:r w:rsidR="006F6EBB">
        <w:rPr>
          <w:rFonts w:ascii="Times New Roman" w:hAnsi="Times New Roman" w:cs="Times New Roman"/>
          <w:b/>
          <w:bCs/>
          <w:sz w:val="24"/>
          <w:szCs w:val="24"/>
        </w:rPr>
        <w:t>ja isikunime</w:t>
      </w:r>
      <w:r w:rsidRPr="008971DB">
        <w:rPr>
          <w:rFonts w:ascii="Times New Roman" w:hAnsi="Times New Roman" w:cs="Times New Roman"/>
          <w:b/>
          <w:bCs/>
          <w:sz w:val="24"/>
          <w:szCs w:val="24"/>
        </w:rPr>
        <w:t xml:space="preserve"> muutmis</w:t>
      </w:r>
      <w:r w:rsidR="00B63740">
        <w:rPr>
          <w:rFonts w:ascii="Times New Roman" w:hAnsi="Times New Roman" w:cs="Times New Roman"/>
          <w:b/>
          <w:bCs/>
          <w:sz w:val="24"/>
          <w:szCs w:val="24"/>
        </w:rPr>
        <w:t>t tõendav dokument</w:t>
      </w:r>
    </w:p>
    <w:p w14:paraId="47B4E991" w14:textId="77777777" w:rsidR="006F6EBB" w:rsidRDefault="006F6EBB" w:rsidP="006F6EBB">
      <w:pPr>
        <w:pStyle w:val="Vahedeta"/>
        <w:jc w:val="both"/>
        <w:rPr>
          <w:rFonts w:ascii="Times New Roman" w:hAnsi="Times New Roman"/>
          <w:sz w:val="24"/>
          <w:szCs w:val="24"/>
        </w:rPr>
      </w:pPr>
    </w:p>
    <w:p w14:paraId="61E59C2E" w14:textId="77777777" w:rsidR="00D445B9" w:rsidRDefault="00D445B9" w:rsidP="00D445B9">
      <w:pPr>
        <w:pStyle w:val="Vahedeta"/>
        <w:jc w:val="both"/>
        <w:rPr>
          <w:rFonts w:ascii="Times New Roman" w:hAnsi="Times New Roman"/>
          <w:sz w:val="24"/>
          <w:szCs w:val="24"/>
        </w:rPr>
      </w:pPr>
      <w:r>
        <w:rPr>
          <w:rFonts w:ascii="Times New Roman" w:hAnsi="Times New Roman"/>
          <w:sz w:val="24"/>
          <w:szCs w:val="24"/>
        </w:rPr>
        <w:t>(1) Isikunime muutmise otsus</w:t>
      </w:r>
      <w:r w:rsidRPr="00870DFD">
        <w:rPr>
          <w:rFonts w:ascii="Times New Roman" w:hAnsi="Times New Roman"/>
          <w:sz w:val="24"/>
          <w:szCs w:val="24"/>
        </w:rPr>
        <w:t xml:space="preserve"> jõustub ja isikunimi loetakse muudetuks</w:t>
      </w:r>
      <w:r>
        <w:rPr>
          <w:rFonts w:ascii="Times New Roman" w:hAnsi="Times New Roman"/>
          <w:sz w:val="24"/>
          <w:szCs w:val="24"/>
        </w:rPr>
        <w:t>, kui</w:t>
      </w:r>
      <w:r w:rsidRPr="00870DFD">
        <w:rPr>
          <w:rFonts w:ascii="Times New Roman" w:hAnsi="Times New Roman"/>
          <w:sz w:val="24"/>
          <w:szCs w:val="24"/>
        </w:rPr>
        <w:t xml:space="preserve"> </w:t>
      </w:r>
      <w:r>
        <w:rPr>
          <w:rFonts w:ascii="Times New Roman" w:hAnsi="Times New Roman"/>
          <w:sz w:val="24"/>
          <w:szCs w:val="24"/>
        </w:rPr>
        <w:t>rahvastikuregistrisse on nimemuutmise andmed kandnud:</w:t>
      </w:r>
    </w:p>
    <w:p w14:paraId="40A58BF8" w14:textId="4FD18251" w:rsidR="00D445B9" w:rsidRDefault="00D445B9" w:rsidP="00D445B9">
      <w:pPr>
        <w:pStyle w:val="Vahedeta"/>
        <w:jc w:val="both"/>
        <w:rPr>
          <w:rFonts w:ascii="Times New Roman" w:hAnsi="Times New Roman"/>
          <w:sz w:val="24"/>
          <w:szCs w:val="24"/>
        </w:rPr>
      </w:pPr>
      <w:r>
        <w:rPr>
          <w:rFonts w:ascii="Times New Roman" w:hAnsi="Times New Roman"/>
          <w:sz w:val="24"/>
          <w:szCs w:val="24"/>
        </w:rPr>
        <w:t xml:space="preserve">1) pädev kohalik omavalitsus enda otsuselt </w:t>
      </w:r>
      <w:r w:rsidR="00E029B2">
        <w:rPr>
          <w:rFonts w:ascii="Times New Roman" w:hAnsi="Times New Roman"/>
          <w:sz w:val="24"/>
          <w:szCs w:val="24"/>
        </w:rPr>
        <w:t>või</w:t>
      </w:r>
      <w:r>
        <w:rPr>
          <w:rFonts w:ascii="Times New Roman" w:hAnsi="Times New Roman"/>
          <w:sz w:val="24"/>
          <w:szCs w:val="24"/>
        </w:rPr>
        <w:t xml:space="preserve"> Siseministeeriumi otsuselt;</w:t>
      </w:r>
    </w:p>
    <w:p w14:paraId="29F77B38" w14:textId="33813E89" w:rsidR="00D445B9" w:rsidRPr="005772EA" w:rsidRDefault="00D445B9" w:rsidP="00D445B9">
      <w:pPr>
        <w:pStyle w:val="Vahedeta"/>
        <w:jc w:val="both"/>
        <w:rPr>
          <w:rFonts w:ascii="Times New Roman" w:eastAsiaTheme="minorEastAsia" w:hAnsi="Times New Roman"/>
          <w:color w:val="202020"/>
          <w:kern w:val="2"/>
          <w:sz w:val="24"/>
          <w:szCs w:val="24"/>
          <w:shd w:val="clear" w:color="auto" w:fill="FFFFFF"/>
          <w14:ligatures w14:val="standardContextual"/>
        </w:rPr>
      </w:pPr>
      <w:r>
        <w:rPr>
          <w:rFonts w:ascii="Times New Roman" w:hAnsi="Times New Roman"/>
          <w:sz w:val="24"/>
          <w:szCs w:val="24"/>
        </w:rPr>
        <w:t>2) Siseministeerium käesoleva seaduse § 23 alusel tehtud otsuselt</w:t>
      </w:r>
      <w:r w:rsidR="00FF1A67">
        <w:rPr>
          <w:rFonts w:ascii="Times New Roman" w:hAnsi="Times New Roman"/>
          <w:sz w:val="24"/>
          <w:szCs w:val="24"/>
        </w:rPr>
        <w:t xml:space="preserve"> automaatselt</w:t>
      </w:r>
      <w:r>
        <w:rPr>
          <w:rFonts w:ascii="Times New Roman" w:hAnsi="Times New Roman"/>
          <w:sz w:val="24"/>
          <w:szCs w:val="24"/>
        </w:rPr>
        <w:t>.</w:t>
      </w:r>
    </w:p>
    <w:p w14:paraId="08D347BF" w14:textId="77777777" w:rsidR="00F45D6E" w:rsidRPr="0060785F" w:rsidRDefault="00F45D6E" w:rsidP="005772EA">
      <w:pPr>
        <w:shd w:val="clear" w:color="auto" w:fill="FFFFFF" w:themeFill="background1"/>
        <w:spacing w:after="0" w:line="240" w:lineRule="auto"/>
        <w:jc w:val="both"/>
        <w:rPr>
          <w:rFonts w:ascii="Times New Roman" w:hAnsi="Times New Roman" w:cs="Times New Roman"/>
          <w:sz w:val="24"/>
          <w:szCs w:val="24"/>
        </w:rPr>
      </w:pPr>
    </w:p>
    <w:p w14:paraId="7CE9E19E" w14:textId="04EDFDD7" w:rsidR="00F45D6E" w:rsidRPr="005772EA" w:rsidRDefault="002C5530" w:rsidP="005772EA">
      <w:pPr>
        <w:shd w:val="clear" w:color="auto" w:fill="FFFFFF" w:themeFill="background1"/>
        <w:spacing w:after="0" w:line="240" w:lineRule="auto"/>
        <w:jc w:val="both"/>
        <w:rPr>
          <w:rFonts w:ascii="Times New Roman" w:hAnsi="Times New Roman" w:cs="Times New Roman"/>
          <w:sz w:val="24"/>
          <w:szCs w:val="24"/>
        </w:rPr>
      </w:pPr>
      <w:r w:rsidRPr="008971DB">
        <w:rPr>
          <w:rFonts w:ascii="Times New Roman" w:hAnsi="Times New Roman" w:cs="Times New Roman"/>
          <w:sz w:val="24"/>
          <w:szCs w:val="24"/>
        </w:rPr>
        <w:t>(</w:t>
      </w:r>
      <w:r w:rsidR="006F6EBB">
        <w:rPr>
          <w:rFonts w:ascii="Times New Roman" w:hAnsi="Times New Roman" w:cs="Times New Roman"/>
          <w:sz w:val="24"/>
          <w:szCs w:val="24"/>
        </w:rPr>
        <w:t>2</w:t>
      </w:r>
      <w:r w:rsidRPr="008971DB">
        <w:rPr>
          <w:rFonts w:ascii="Times New Roman" w:hAnsi="Times New Roman" w:cs="Times New Roman"/>
          <w:sz w:val="24"/>
          <w:szCs w:val="24"/>
        </w:rPr>
        <w:t>) Isikunime muutmist tõendatakse rahvastikuregistri väljavõttega.</w:t>
      </w:r>
    </w:p>
    <w:p w14:paraId="4D4F5723" w14:textId="5183D4B6" w:rsidR="006D6220" w:rsidRPr="005772EA" w:rsidRDefault="006D6220" w:rsidP="005772EA">
      <w:pPr>
        <w:shd w:val="clear" w:color="auto" w:fill="FFFFFF" w:themeFill="background1"/>
        <w:spacing w:after="0" w:line="240" w:lineRule="auto"/>
        <w:jc w:val="both"/>
        <w:rPr>
          <w:rFonts w:ascii="Times New Roman" w:hAnsi="Times New Roman" w:cs="Times New Roman"/>
          <w:sz w:val="24"/>
          <w:szCs w:val="24"/>
        </w:rPr>
      </w:pPr>
    </w:p>
    <w:p w14:paraId="6E41B271" w14:textId="0048D0D6" w:rsidR="000C2AF1" w:rsidRPr="005772EA" w:rsidRDefault="006D6220" w:rsidP="005772EA">
      <w:pPr>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w:t>
      </w:r>
      <w:r w:rsidR="006F6EBB">
        <w:rPr>
          <w:rFonts w:ascii="Times New Roman" w:hAnsi="Times New Roman" w:cs="Times New Roman"/>
          <w:sz w:val="24"/>
          <w:szCs w:val="24"/>
        </w:rPr>
        <w:t>3</w:t>
      </w:r>
      <w:r>
        <w:rPr>
          <w:rFonts w:ascii="Times New Roman" w:hAnsi="Times New Roman" w:cs="Times New Roman"/>
          <w:sz w:val="24"/>
          <w:szCs w:val="24"/>
        </w:rPr>
        <w:t xml:space="preserve">) </w:t>
      </w:r>
      <w:r w:rsidR="00E51D7F">
        <w:rPr>
          <w:rFonts w:ascii="Times New Roman" w:hAnsi="Times New Roman" w:cs="Times New Roman"/>
          <w:sz w:val="24"/>
          <w:szCs w:val="24"/>
        </w:rPr>
        <w:t xml:space="preserve">Pärast </w:t>
      </w:r>
      <w:r w:rsidR="00CC3F7F">
        <w:rPr>
          <w:rFonts w:ascii="Times New Roman" w:hAnsi="Times New Roman" w:cs="Times New Roman"/>
          <w:sz w:val="24"/>
          <w:szCs w:val="24"/>
        </w:rPr>
        <w:t xml:space="preserve">andmete kandmist </w:t>
      </w:r>
      <w:r w:rsidR="00E51D7F">
        <w:rPr>
          <w:rFonts w:ascii="Times New Roman" w:hAnsi="Times New Roman" w:cs="Times New Roman"/>
          <w:sz w:val="24"/>
          <w:szCs w:val="24"/>
        </w:rPr>
        <w:t>rahvastikuregistris</w:t>
      </w:r>
      <w:r w:rsidR="00CC3F7F">
        <w:rPr>
          <w:rFonts w:ascii="Times New Roman" w:hAnsi="Times New Roman" w:cs="Times New Roman"/>
          <w:sz w:val="24"/>
          <w:szCs w:val="24"/>
        </w:rPr>
        <w:t>se</w:t>
      </w:r>
      <w:r w:rsidR="00E51D7F">
        <w:rPr>
          <w:rFonts w:ascii="Times New Roman" w:hAnsi="Times New Roman" w:cs="Times New Roman"/>
          <w:sz w:val="24"/>
          <w:szCs w:val="24"/>
        </w:rPr>
        <w:t xml:space="preserve"> väljastatakse isikule i</w:t>
      </w:r>
      <w:r>
        <w:rPr>
          <w:rFonts w:ascii="Times New Roman" w:hAnsi="Times New Roman" w:cs="Times New Roman"/>
          <w:sz w:val="24"/>
          <w:szCs w:val="24"/>
        </w:rPr>
        <w:t>sikunime muutmist tõendav esmane rahvastikuregistri väljavõte tasuta.</w:t>
      </w:r>
    </w:p>
    <w:p w14:paraId="2735F062" w14:textId="77777777" w:rsidR="005E0235" w:rsidRPr="008971DB" w:rsidRDefault="005E0235" w:rsidP="00875C7E">
      <w:pPr>
        <w:pStyle w:val="Vahedeta"/>
        <w:jc w:val="center"/>
        <w:rPr>
          <w:rFonts w:ascii="Times New Roman" w:hAnsi="Times New Roman"/>
          <w:sz w:val="24"/>
          <w:szCs w:val="24"/>
          <w:lang w:eastAsia="et-EE"/>
        </w:rPr>
      </w:pPr>
    </w:p>
    <w:p w14:paraId="12F00BBE" w14:textId="77777777" w:rsidR="005A6330" w:rsidRPr="008971DB" w:rsidRDefault="005A6330" w:rsidP="005A6330">
      <w:pPr>
        <w:pStyle w:val="Vahedeta"/>
        <w:jc w:val="center"/>
        <w:rPr>
          <w:rFonts w:ascii="Times New Roman" w:hAnsi="Times New Roman"/>
          <w:b/>
          <w:bCs/>
          <w:sz w:val="24"/>
          <w:szCs w:val="24"/>
        </w:rPr>
      </w:pPr>
      <w:bookmarkStart w:id="74" w:name="_Hlk213600869"/>
      <w:r w:rsidRPr="008971DB">
        <w:rPr>
          <w:rFonts w:ascii="Times New Roman" w:hAnsi="Times New Roman"/>
          <w:b/>
          <w:bCs/>
          <w:sz w:val="24"/>
          <w:szCs w:val="24"/>
        </w:rPr>
        <w:t>5. peatükk</w:t>
      </w:r>
    </w:p>
    <w:p w14:paraId="1DFF2D26" w14:textId="77777777" w:rsidR="005A6330" w:rsidRDefault="005A6330" w:rsidP="005A6330">
      <w:pPr>
        <w:pStyle w:val="Vahedeta"/>
        <w:ind w:left="720"/>
        <w:jc w:val="center"/>
        <w:rPr>
          <w:rFonts w:ascii="Times New Roman" w:hAnsi="Times New Roman"/>
          <w:b/>
          <w:bCs/>
          <w:sz w:val="24"/>
          <w:szCs w:val="24"/>
        </w:rPr>
      </w:pPr>
      <w:r w:rsidRPr="008971DB">
        <w:rPr>
          <w:rFonts w:ascii="Times New Roman" w:hAnsi="Times New Roman"/>
          <w:b/>
          <w:bCs/>
          <w:sz w:val="24"/>
          <w:szCs w:val="24"/>
        </w:rPr>
        <w:t>Isikunime koha</w:t>
      </w:r>
      <w:r>
        <w:rPr>
          <w:rFonts w:ascii="Times New Roman" w:hAnsi="Times New Roman"/>
          <w:b/>
          <w:bCs/>
          <w:sz w:val="24"/>
          <w:szCs w:val="24"/>
        </w:rPr>
        <w:t>l</w:t>
      </w:r>
      <w:r w:rsidRPr="008971DB">
        <w:rPr>
          <w:rFonts w:ascii="Times New Roman" w:hAnsi="Times New Roman"/>
          <w:b/>
          <w:bCs/>
          <w:sz w:val="24"/>
          <w:szCs w:val="24"/>
        </w:rPr>
        <w:t>damine</w:t>
      </w:r>
      <w:r>
        <w:rPr>
          <w:rFonts w:ascii="Times New Roman" w:hAnsi="Times New Roman"/>
          <w:b/>
          <w:bCs/>
          <w:sz w:val="24"/>
          <w:szCs w:val="24"/>
        </w:rPr>
        <w:t xml:space="preserve">, ümberkirjutamine </w:t>
      </w:r>
    </w:p>
    <w:p w14:paraId="6173DC53" w14:textId="77777777" w:rsidR="005A6330" w:rsidRDefault="005A6330" w:rsidP="005A6330">
      <w:pPr>
        <w:pStyle w:val="Vahedeta"/>
        <w:ind w:left="720"/>
        <w:jc w:val="center"/>
        <w:rPr>
          <w:rFonts w:ascii="Times New Roman" w:hAnsi="Times New Roman"/>
          <w:b/>
          <w:bCs/>
          <w:sz w:val="24"/>
          <w:szCs w:val="24"/>
        </w:rPr>
      </w:pPr>
      <w:r>
        <w:rPr>
          <w:rFonts w:ascii="Times New Roman" w:hAnsi="Times New Roman"/>
          <w:b/>
          <w:bCs/>
          <w:sz w:val="24"/>
          <w:szCs w:val="24"/>
        </w:rPr>
        <w:t>ja korrastamine</w:t>
      </w:r>
    </w:p>
    <w:p w14:paraId="34D84DF8" w14:textId="77777777" w:rsidR="005A6330" w:rsidRPr="0060785F" w:rsidRDefault="005A6330" w:rsidP="005A6330">
      <w:pPr>
        <w:pStyle w:val="Vahedeta"/>
        <w:ind w:left="720"/>
        <w:jc w:val="center"/>
        <w:rPr>
          <w:rFonts w:ascii="Times New Roman" w:hAnsi="Times New Roman"/>
          <w:sz w:val="24"/>
          <w:szCs w:val="24"/>
        </w:rPr>
      </w:pPr>
    </w:p>
    <w:p w14:paraId="6933F98F" w14:textId="507648CC" w:rsidR="005A6330" w:rsidRPr="005B7F91" w:rsidRDefault="005A6330" w:rsidP="005A6330">
      <w:pPr>
        <w:pStyle w:val="Vahedeta"/>
        <w:jc w:val="both"/>
        <w:rPr>
          <w:rFonts w:ascii="Times New Roman" w:hAnsi="Times New Roman"/>
          <w:b/>
          <w:bCs/>
          <w:sz w:val="24"/>
          <w:szCs w:val="24"/>
        </w:rPr>
      </w:pPr>
      <w:r>
        <w:rPr>
          <w:rFonts w:ascii="Times New Roman" w:hAnsi="Times New Roman"/>
          <w:b/>
          <w:bCs/>
          <w:sz w:val="24"/>
          <w:szCs w:val="24"/>
        </w:rPr>
        <w:t>§ 3</w:t>
      </w:r>
      <w:r w:rsidR="006E5CC3">
        <w:rPr>
          <w:rFonts w:ascii="Times New Roman" w:hAnsi="Times New Roman"/>
          <w:b/>
          <w:bCs/>
          <w:sz w:val="24"/>
          <w:szCs w:val="24"/>
        </w:rPr>
        <w:t>3</w:t>
      </w:r>
      <w:r>
        <w:rPr>
          <w:rFonts w:ascii="Times New Roman" w:hAnsi="Times New Roman"/>
          <w:b/>
          <w:bCs/>
          <w:sz w:val="24"/>
          <w:szCs w:val="24"/>
        </w:rPr>
        <w:t>. Isikunime kohaldamine ja ümberkirjutamine</w:t>
      </w:r>
    </w:p>
    <w:p w14:paraId="09F9D452" w14:textId="77777777" w:rsidR="005A6330" w:rsidRPr="0060785F" w:rsidRDefault="005A6330" w:rsidP="005A6330">
      <w:pPr>
        <w:pStyle w:val="Vahedeta"/>
        <w:jc w:val="both"/>
        <w:rPr>
          <w:rFonts w:ascii="Times New Roman" w:hAnsi="Times New Roman"/>
          <w:sz w:val="24"/>
          <w:szCs w:val="24"/>
        </w:rPr>
      </w:pPr>
    </w:p>
    <w:p w14:paraId="5052FA72" w14:textId="77777777" w:rsidR="005A6330" w:rsidRPr="005B7F91" w:rsidRDefault="005A6330" w:rsidP="005A6330">
      <w:pPr>
        <w:pStyle w:val="Vahedeta"/>
        <w:jc w:val="both"/>
        <w:rPr>
          <w:rFonts w:ascii="Times New Roman" w:hAnsi="Times New Roman"/>
          <w:sz w:val="24"/>
          <w:szCs w:val="24"/>
        </w:rPr>
      </w:pPr>
      <w:r w:rsidRPr="565D14C7">
        <w:rPr>
          <w:rFonts w:ascii="Times New Roman" w:hAnsi="Times New Roman"/>
          <w:sz w:val="24"/>
          <w:szCs w:val="24"/>
        </w:rPr>
        <w:t xml:space="preserve">(1) </w:t>
      </w:r>
      <w:commentRangeStart w:id="75"/>
      <w:r w:rsidRPr="565D14C7">
        <w:rPr>
          <w:rFonts w:ascii="Times New Roman" w:hAnsi="Times New Roman"/>
          <w:sz w:val="24"/>
          <w:szCs w:val="24"/>
        </w:rPr>
        <w:t>Isikunime kohaldamine</w:t>
      </w:r>
      <w:commentRangeEnd w:id="75"/>
      <w:r>
        <w:commentReference w:id="75"/>
      </w:r>
      <w:r w:rsidRPr="565D14C7">
        <w:rPr>
          <w:rFonts w:ascii="Times New Roman" w:hAnsi="Times New Roman"/>
          <w:sz w:val="24"/>
          <w:szCs w:val="24"/>
        </w:rPr>
        <w:t xml:space="preserve"> on välisriigis väljaantud dokumendilt isikunime kandmine dokumenti või andmekogusse Eestis avalikku ülesannet täitva asutuse poolt.</w:t>
      </w:r>
    </w:p>
    <w:p w14:paraId="1A5ECB25" w14:textId="77777777" w:rsidR="005A6330" w:rsidRDefault="005A6330" w:rsidP="005A6330">
      <w:pPr>
        <w:pStyle w:val="Vahedeta"/>
        <w:jc w:val="both"/>
        <w:rPr>
          <w:rFonts w:ascii="Times New Roman" w:hAnsi="Times New Roman"/>
          <w:sz w:val="24"/>
          <w:szCs w:val="24"/>
        </w:rPr>
      </w:pPr>
    </w:p>
    <w:p w14:paraId="41A41B37" w14:textId="048044AA" w:rsidR="005A6330" w:rsidRDefault="005A6330" w:rsidP="005A6330">
      <w:pPr>
        <w:pStyle w:val="Vahedeta"/>
        <w:jc w:val="both"/>
        <w:rPr>
          <w:rFonts w:ascii="Times New Roman" w:hAnsi="Times New Roman"/>
          <w:sz w:val="24"/>
          <w:szCs w:val="24"/>
        </w:rPr>
      </w:pPr>
      <w:r w:rsidRPr="008971DB">
        <w:rPr>
          <w:rFonts w:ascii="Times New Roman" w:hAnsi="Times New Roman"/>
          <w:sz w:val="24"/>
          <w:szCs w:val="24"/>
        </w:rPr>
        <w:t>(</w:t>
      </w:r>
      <w:r>
        <w:rPr>
          <w:rFonts w:ascii="Times New Roman" w:hAnsi="Times New Roman"/>
          <w:sz w:val="24"/>
          <w:szCs w:val="24"/>
        </w:rPr>
        <w:t>2</w:t>
      </w:r>
      <w:r w:rsidRPr="008971DB">
        <w:rPr>
          <w:rFonts w:ascii="Times New Roman" w:hAnsi="Times New Roman"/>
          <w:sz w:val="24"/>
          <w:szCs w:val="24"/>
        </w:rPr>
        <w:t xml:space="preserve">) </w:t>
      </w:r>
      <w:r>
        <w:rPr>
          <w:rFonts w:ascii="Times New Roman" w:hAnsi="Times New Roman"/>
          <w:sz w:val="24"/>
          <w:szCs w:val="24"/>
        </w:rPr>
        <w:t>Isikunime kohaldatakse</w:t>
      </w:r>
      <w:r w:rsidRPr="008971DB">
        <w:rPr>
          <w:rFonts w:ascii="Times New Roman" w:hAnsi="Times New Roman"/>
          <w:sz w:val="24"/>
          <w:szCs w:val="24"/>
        </w:rPr>
        <w:t xml:space="preserve"> muutmata kujul, kui</w:t>
      </w:r>
      <w:r>
        <w:rPr>
          <w:rFonts w:ascii="Times New Roman" w:hAnsi="Times New Roman"/>
          <w:sz w:val="24"/>
          <w:szCs w:val="24"/>
        </w:rPr>
        <w:t xml:space="preserve"> välisriigi</w:t>
      </w:r>
      <w:r w:rsidRPr="008971DB">
        <w:rPr>
          <w:rFonts w:ascii="Times New Roman" w:hAnsi="Times New Roman"/>
          <w:sz w:val="24"/>
          <w:szCs w:val="24"/>
        </w:rPr>
        <w:t xml:space="preserve"> dokumen</w:t>
      </w:r>
      <w:r>
        <w:rPr>
          <w:rFonts w:ascii="Times New Roman" w:hAnsi="Times New Roman"/>
          <w:sz w:val="24"/>
          <w:szCs w:val="24"/>
        </w:rPr>
        <w:t>dis kasutatakse ladina tähti.</w:t>
      </w:r>
    </w:p>
    <w:p w14:paraId="4FB4DF7A" w14:textId="77777777" w:rsidR="005A6330" w:rsidRDefault="005A6330" w:rsidP="005A6330">
      <w:pPr>
        <w:pStyle w:val="Vahedeta"/>
        <w:jc w:val="both"/>
        <w:rPr>
          <w:rFonts w:ascii="Times New Roman" w:hAnsi="Times New Roman"/>
          <w:sz w:val="24"/>
          <w:szCs w:val="24"/>
        </w:rPr>
      </w:pPr>
    </w:p>
    <w:p w14:paraId="68EE24A2" w14:textId="47D6D399" w:rsidR="005A6330" w:rsidRPr="008971DB" w:rsidRDefault="005A6330" w:rsidP="005A6330">
      <w:pPr>
        <w:pStyle w:val="Vahedeta"/>
        <w:jc w:val="both"/>
        <w:rPr>
          <w:rFonts w:ascii="Times New Roman" w:hAnsi="Times New Roman"/>
          <w:sz w:val="24"/>
          <w:szCs w:val="24"/>
        </w:rPr>
      </w:pPr>
      <w:r w:rsidRPr="008971DB">
        <w:rPr>
          <w:rFonts w:ascii="Times New Roman" w:hAnsi="Times New Roman"/>
          <w:sz w:val="24"/>
          <w:szCs w:val="24"/>
        </w:rPr>
        <w:t>(</w:t>
      </w:r>
      <w:r>
        <w:rPr>
          <w:rFonts w:ascii="Times New Roman" w:hAnsi="Times New Roman"/>
          <w:sz w:val="24"/>
          <w:szCs w:val="24"/>
        </w:rPr>
        <w:t>3) Erisusena käesoleva paragrahvi lõikest 2 tuleb</w:t>
      </w:r>
      <w:r w:rsidRPr="008971DB">
        <w:rPr>
          <w:rFonts w:ascii="Times New Roman" w:hAnsi="Times New Roman"/>
          <w:sz w:val="24"/>
          <w:szCs w:val="24"/>
        </w:rPr>
        <w:t xml:space="preserve"> </w:t>
      </w:r>
      <w:r>
        <w:rPr>
          <w:rFonts w:ascii="Times New Roman" w:hAnsi="Times New Roman"/>
          <w:sz w:val="24"/>
          <w:szCs w:val="24"/>
        </w:rPr>
        <w:t>v</w:t>
      </w:r>
      <w:r w:rsidRPr="008971DB">
        <w:rPr>
          <w:rFonts w:ascii="Times New Roman" w:hAnsi="Times New Roman"/>
          <w:sz w:val="24"/>
          <w:szCs w:val="24"/>
        </w:rPr>
        <w:t>älisriigi dokumendil oleva isikunime koha</w:t>
      </w:r>
      <w:r>
        <w:rPr>
          <w:rFonts w:ascii="Times New Roman" w:hAnsi="Times New Roman"/>
          <w:sz w:val="24"/>
          <w:szCs w:val="24"/>
        </w:rPr>
        <w:t>l</w:t>
      </w:r>
      <w:r w:rsidRPr="008971DB">
        <w:rPr>
          <w:rFonts w:ascii="Times New Roman" w:hAnsi="Times New Roman"/>
          <w:sz w:val="24"/>
          <w:szCs w:val="24"/>
        </w:rPr>
        <w:t>damisel</w:t>
      </w:r>
      <w:r>
        <w:rPr>
          <w:rFonts w:ascii="Times New Roman" w:hAnsi="Times New Roman"/>
          <w:sz w:val="24"/>
          <w:szCs w:val="24"/>
        </w:rPr>
        <w:t>:</w:t>
      </w:r>
    </w:p>
    <w:p w14:paraId="1300487A" w14:textId="4099E71B" w:rsidR="005A6330" w:rsidRPr="008971DB" w:rsidRDefault="005A6330" w:rsidP="005A6330">
      <w:pPr>
        <w:pStyle w:val="Vahedeta"/>
        <w:jc w:val="both"/>
        <w:rPr>
          <w:rFonts w:ascii="Times New Roman" w:hAnsi="Times New Roman"/>
          <w:sz w:val="24"/>
          <w:szCs w:val="24"/>
        </w:rPr>
      </w:pPr>
      <w:r w:rsidRPr="008971DB">
        <w:rPr>
          <w:rFonts w:ascii="Times New Roman" w:hAnsi="Times New Roman"/>
          <w:sz w:val="24"/>
          <w:szCs w:val="24"/>
        </w:rPr>
        <w:t>1) jä</w:t>
      </w:r>
      <w:r>
        <w:rPr>
          <w:rFonts w:ascii="Times New Roman" w:hAnsi="Times New Roman"/>
          <w:sz w:val="24"/>
          <w:szCs w:val="24"/>
        </w:rPr>
        <w:t xml:space="preserve">tta </w:t>
      </w:r>
      <w:r w:rsidRPr="008971DB">
        <w:rPr>
          <w:rFonts w:ascii="Times New Roman" w:hAnsi="Times New Roman"/>
          <w:sz w:val="24"/>
          <w:szCs w:val="24"/>
        </w:rPr>
        <w:t xml:space="preserve">välja </w:t>
      </w:r>
      <w:r>
        <w:rPr>
          <w:rFonts w:ascii="Times New Roman" w:hAnsi="Times New Roman"/>
          <w:sz w:val="24"/>
          <w:szCs w:val="24"/>
        </w:rPr>
        <w:t>nime osa</w:t>
      </w:r>
      <w:r w:rsidRPr="008971DB">
        <w:rPr>
          <w:rFonts w:ascii="Times New Roman" w:hAnsi="Times New Roman"/>
          <w:sz w:val="24"/>
          <w:szCs w:val="24"/>
        </w:rPr>
        <w:t xml:space="preserve">d, mis ei väljenda kantavat eesnime </w:t>
      </w:r>
      <w:r w:rsidR="00524273">
        <w:rPr>
          <w:rFonts w:ascii="Times New Roman" w:hAnsi="Times New Roman"/>
          <w:sz w:val="24"/>
          <w:szCs w:val="24"/>
        </w:rPr>
        <w:t>või</w:t>
      </w:r>
      <w:r w:rsidRPr="008971DB">
        <w:rPr>
          <w:rFonts w:ascii="Times New Roman" w:hAnsi="Times New Roman"/>
          <w:sz w:val="24"/>
          <w:szCs w:val="24"/>
        </w:rPr>
        <w:t xml:space="preserve"> perekonnanime</w:t>
      </w:r>
      <w:r>
        <w:rPr>
          <w:rFonts w:ascii="Times New Roman" w:hAnsi="Times New Roman"/>
          <w:sz w:val="24"/>
          <w:szCs w:val="24"/>
        </w:rPr>
        <w:t xml:space="preserve"> nagu</w:t>
      </w:r>
      <w:r w:rsidRPr="008971DB">
        <w:rPr>
          <w:rFonts w:ascii="Times New Roman" w:hAnsi="Times New Roman"/>
          <w:sz w:val="24"/>
          <w:szCs w:val="24"/>
        </w:rPr>
        <w:t xml:space="preserve"> tiitlid, aunimetused, kirjavahemärgid, numbrid;</w:t>
      </w:r>
    </w:p>
    <w:p w14:paraId="0CE919D6" w14:textId="77777777" w:rsidR="005A6330" w:rsidRPr="008971DB" w:rsidRDefault="005A6330" w:rsidP="005A6330">
      <w:pPr>
        <w:pStyle w:val="Vahedeta"/>
        <w:jc w:val="both"/>
        <w:rPr>
          <w:rFonts w:ascii="Times New Roman" w:hAnsi="Times New Roman"/>
          <w:sz w:val="24"/>
          <w:szCs w:val="24"/>
        </w:rPr>
      </w:pPr>
      <w:r w:rsidRPr="008971DB">
        <w:rPr>
          <w:rFonts w:ascii="Times New Roman" w:hAnsi="Times New Roman"/>
          <w:sz w:val="24"/>
          <w:szCs w:val="24"/>
        </w:rPr>
        <w:t>2) jä</w:t>
      </w:r>
      <w:r>
        <w:rPr>
          <w:rFonts w:ascii="Times New Roman" w:hAnsi="Times New Roman"/>
          <w:sz w:val="24"/>
          <w:szCs w:val="24"/>
        </w:rPr>
        <w:t xml:space="preserve">tta </w:t>
      </w:r>
      <w:r w:rsidRPr="008971DB">
        <w:rPr>
          <w:rFonts w:ascii="Times New Roman" w:hAnsi="Times New Roman"/>
          <w:sz w:val="24"/>
          <w:szCs w:val="24"/>
        </w:rPr>
        <w:t xml:space="preserve">välja nimed, mida </w:t>
      </w:r>
      <w:r>
        <w:rPr>
          <w:rFonts w:ascii="Times New Roman" w:hAnsi="Times New Roman"/>
          <w:sz w:val="24"/>
          <w:szCs w:val="24"/>
        </w:rPr>
        <w:t>dokumendi väljaandnud</w:t>
      </w:r>
      <w:r w:rsidRPr="008971DB">
        <w:rPr>
          <w:rFonts w:ascii="Times New Roman" w:hAnsi="Times New Roman"/>
          <w:sz w:val="24"/>
          <w:szCs w:val="24"/>
        </w:rPr>
        <w:t xml:space="preserve"> riigi reeglite kohaselt tohib kasutada, kuid mis ei ole isiku ametlikud nimed;</w:t>
      </w:r>
    </w:p>
    <w:p w14:paraId="6590CBFB" w14:textId="77777777" w:rsidR="005A6330" w:rsidRDefault="005A6330" w:rsidP="005A6330">
      <w:pPr>
        <w:pStyle w:val="Vahedeta"/>
        <w:jc w:val="both"/>
        <w:rPr>
          <w:rFonts w:ascii="Times New Roman" w:hAnsi="Times New Roman"/>
          <w:sz w:val="24"/>
          <w:szCs w:val="24"/>
        </w:rPr>
      </w:pPr>
      <w:r w:rsidRPr="008971DB">
        <w:rPr>
          <w:rFonts w:ascii="Times New Roman" w:hAnsi="Times New Roman"/>
          <w:sz w:val="24"/>
          <w:szCs w:val="24"/>
        </w:rPr>
        <w:t>3) l</w:t>
      </w:r>
      <w:r>
        <w:rPr>
          <w:rFonts w:ascii="Times New Roman" w:hAnsi="Times New Roman"/>
          <w:sz w:val="24"/>
          <w:szCs w:val="24"/>
        </w:rPr>
        <w:t>ugeda</w:t>
      </w:r>
      <w:r w:rsidRPr="008971DB">
        <w:rPr>
          <w:rFonts w:ascii="Times New Roman" w:hAnsi="Times New Roman"/>
          <w:sz w:val="24"/>
          <w:szCs w:val="24"/>
        </w:rPr>
        <w:t xml:space="preserve"> nimi, mis ei ole eesnime ega perekonnanime osa, eesnime osaks ning lisa</w:t>
      </w:r>
      <w:r>
        <w:rPr>
          <w:rFonts w:ascii="Times New Roman" w:hAnsi="Times New Roman"/>
          <w:sz w:val="24"/>
          <w:szCs w:val="24"/>
        </w:rPr>
        <w:t>da</w:t>
      </w:r>
      <w:r w:rsidRPr="008971DB">
        <w:rPr>
          <w:rFonts w:ascii="Times New Roman" w:hAnsi="Times New Roman"/>
          <w:sz w:val="24"/>
          <w:szCs w:val="24"/>
        </w:rPr>
        <w:t xml:space="preserve"> eesnime järele, kui </w:t>
      </w:r>
      <w:r>
        <w:rPr>
          <w:rFonts w:ascii="Times New Roman" w:hAnsi="Times New Roman"/>
          <w:sz w:val="24"/>
          <w:szCs w:val="24"/>
        </w:rPr>
        <w:t>dokumendi väljaandnud</w:t>
      </w:r>
      <w:r w:rsidRPr="008971DB">
        <w:rPr>
          <w:rFonts w:ascii="Times New Roman" w:hAnsi="Times New Roman"/>
          <w:sz w:val="24"/>
          <w:szCs w:val="24"/>
        </w:rPr>
        <w:t xml:space="preserve"> riigis ei ole sätestatud teisiti</w:t>
      </w:r>
      <w:r>
        <w:rPr>
          <w:rFonts w:ascii="Times New Roman" w:hAnsi="Times New Roman"/>
          <w:sz w:val="24"/>
          <w:szCs w:val="24"/>
        </w:rPr>
        <w:t>.</w:t>
      </w:r>
    </w:p>
    <w:p w14:paraId="7EEE4096" w14:textId="77777777" w:rsidR="005A6330" w:rsidRDefault="005A6330" w:rsidP="005A6330">
      <w:pPr>
        <w:pStyle w:val="Vahedeta"/>
        <w:jc w:val="both"/>
        <w:rPr>
          <w:rFonts w:ascii="Times New Roman" w:hAnsi="Times New Roman"/>
          <w:sz w:val="24"/>
          <w:szCs w:val="24"/>
        </w:rPr>
      </w:pPr>
    </w:p>
    <w:p w14:paraId="1530A39F" w14:textId="77777777" w:rsidR="005A6330" w:rsidRDefault="005A6330" w:rsidP="005A6330">
      <w:pPr>
        <w:pStyle w:val="Vahedeta"/>
        <w:jc w:val="both"/>
        <w:rPr>
          <w:rFonts w:ascii="Times New Roman" w:hAnsi="Times New Roman"/>
          <w:sz w:val="24"/>
          <w:szCs w:val="24"/>
        </w:rPr>
      </w:pPr>
      <w:r w:rsidRPr="008971DB">
        <w:rPr>
          <w:rFonts w:ascii="Times New Roman" w:hAnsi="Times New Roman"/>
          <w:sz w:val="24"/>
          <w:szCs w:val="24"/>
        </w:rPr>
        <w:t>(</w:t>
      </w:r>
      <w:r>
        <w:rPr>
          <w:rFonts w:ascii="Times New Roman" w:hAnsi="Times New Roman"/>
          <w:sz w:val="24"/>
          <w:szCs w:val="24"/>
        </w:rPr>
        <w:t>4</w:t>
      </w:r>
      <w:r w:rsidRPr="008971DB">
        <w:rPr>
          <w:rFonts w:ascii="Times New Roman" w:hAnsi="Times New Roman"/>
          <w:sz w:val="24"/>
          <w:szCs w:val="24"/>
        </w:rPr>
        <w:t xml:space="preserve">) Välisriigi dokumendil olev mitteladina tähestiku tähtedega kirjutatud isikunimi kantakse dokumenti või </w:t>
      </w:r>
      <w:r>
        <w:rPr>
          <w:rFonts w:ascii="Times New Roman" w:hAnsi="Times New Roman"/>
          <w:sz w:val="24"/>
          <w:szCs w:val="24"/>
        </w:rPr>
        <w:t>andmekogusse</w:t>
      </w:r>
      <w:r w:rsidRPr="008971DB">
        <w:rPr>
          <w:rFonts w:ascii="Times New Roman" w:hAnsi="Times New Roman"/>
          <w:sz w:val="24"/>
          <w:szCs w:val="24"/>
        </w:rPr>
        <w:t xml:space="preserve"> ümberkirjutusreegleid kasutades eesti-ladina tähestiku tähtedega. Isiku taotlusel võib isikunime ümberkirjutamisel kasutada isikunime keelelise päritolu mõttes lähteriigis ametlikult kehtivat tähetabelit.</w:t>
      </w:r>
    </w:p>
    <w:p w14:paraId="0127DC85" w14:textId="3E9A2D49" w:rsidR="005A6330" w:rsidRDefault="005A6330" w:rsidP="005A6330">
      <w:pPr>
        <w:pStyle w:val="Vahedeta"/>
        <w:jc w:val="both"/>
        <w:rPr>
          <w:rFonts w:ascii="Times New Roman" w:hAnsi="Times New Roman"/>
          <w:sz w:val="24"/>
          <w:szCs w:val="24"/>
        </w:rPr>
      </w:pPr>
    </w:p>
    <w:p w14:paraId="71438A91" w14:textId="03B09F15" w:rsidR="005A6330" w:rsidRDefault="005A6330" w:rsidP="005A6330">
      <w:pPr>
        <w:pStyle w:val="Vahedeta"/>
        <w:jc w:val="both"/>
        <w:rPr>
          <w:rFonts w:ascii="Times New Roman" w:hAnsi="Times New Roman"/>
          <w:sz w:val="24"/>
          <w:szCs w:val="24"/>
        </w:rPr>
      </w:pPr>
      <w:r w:rsidRPr="008971DB">
        <w:rPr>
          <w:rFonts w:ascii="Times New Roman" w:hAnsi="Times New Roman"/>
          <w:sz w:val="24"/>
          <w:szCs w:val="24"/>
        </w:rPr>
        <w:t>(</w:t>
      </w:r>
      <w:r w:rsidR="002200EC">
        <w:rPr>
          <w:rFonts w:ascii="Times New Roman" w:hAnsi="Times New Roman"/>
          <w:sz w:val="24"/>
          <w:szCs w:val="24"/>
        </w:rPr>
        <w:t>5</w:t>
      </w:r>
      <w:r w:rsidRPr="008971DB">
        <w:rPr>
          <w:rFonts w:ascii="Times New Roman" w:hAnsi="Times New Roman"/>
          <w:sz w:val="24"/>
          <w:szCs w:val="24"/>
        </w:rPr>
        <w:t xml:space="preserve">) Mitteladina tähestiku tähtedega kirjutatud </w:t>
      </w:r>
      <w:r>
        <w:rPr>
          <w:rFonts w:ascii="Times New Roman" w:hAnsi="Times New Roman"/>
          <w:sz w:val="24"/>
          <w:szCs w:val="24"/>
        </w:rPr>
        <w:t xml:space="preserve">isikunime kohaldamise, osalise kohaldamise ja ümberkirjutamise täpsemad reeglid kehtestab </w:t>
      </w:r>
      <w:r w:rsidRPr="008971DB">
        <w:rPr>
          <w:rFonts w:ascii="Times New Roman" w:hAnsi="Times New Roman"/>
          <w:sz w:val="24"/>
          <w:szCs w:val="24"/>
        </w:rPr>
        <w:t>valdkonna eest vastutav minister määrusega.</w:t>
      </w:r>
    </w:p>
    <w:p w14:paraId="4727DBFB" w14:textId="77777777" w:rsidR="005A6330" w:rsidRDefault="005A6330" w:rsidP="005A6330">
      <w:pPr>
        <w:pStyle w:val="Vahedeta"/>
        <w:jc w:val="both"/>
        <w:rPr>
          <w:rFonts w:ascii="Times New Roman" w:hAnsi="Times New Roman"/>
          <w:sz w:val="24"/>
          <w:szCs w:val="24"/>
        </w:rPr>
      </w:pPr>
    </w:p>
    <w:p w14:paraId="5F2F0293" w14:textId="63A5F833" w:rsidR="005A6330" w:rsidRDefault="005A6330" w:rsidP="005A6330">
      <w:pPr>
        <w:pStyle w:val="Vahedeta"/>
        <w:jc w:val="both"/>
        <w:rPr>
          <w:rFonts w:ascii="Times New Roman" w:hAnsi="Times New Roman"/>
          <w:sz w:val="24"/>
          <w:szCs w:val="24"/>
        </w:rPr>
      </w:pPr>
      <w:r w:rsidRPr="6CF33F9D">
        <w:rPr>
          <w:rFonts w:ascii="Times New Roman" w:hAnsi="Times New Roman"/>
          <w:sz w:val="24"/>
          <w:szCs w:val="24"/>
        </w:rPr>
        <w:t>(</w:t>
      </w:r>
      <w:r w:rsidR="002200EC" w:rsidRPr="6CF33F9D">
        <w:rPr>
          <w:rFonts w:ascii="Times New Roman" w:hAnsi="Times New Roman"/>
          <w:sz w:val="24"/>
          <w:szCs w:val="24"/>
        </w:rPr>
        <w:t>6</w:t>
      </w:r>
      <w:r w:rsidRPr="6CF33F9D">
        <w:rPr>
          <w:rFonts w:ascii="Times New Roman" w:hAnsi="Times New Roman"/>
          <w:sz w:val="24"/>
          <w:szCs w:val="24"/>
        </w:rPr>
        <w:t xml:space="preserve">) </w:t>
      </w:r>
      <w:r w:rsidR="003F7801" w:rsidRPr="6CF33F9D">
        <w:rPr>
          <w:rFonts w:ascii="Times New Roman" w:hAnsi="Times New Roman"/>
          <w:sz w:val="24"/>
          <w:szCs w:val="24"/>
        </w:rPr>
        <w:t>I</w:t>
      </w:r>
      <w:r w:rsidRPr="6CF33F9D">
        <w:rPr>
          <w:rFonts w:ascii="Times New Roman" w:hAnsi="Times New Roman"/>
          <w:sz w:val="24"/>
          <w:szCs w:val="24"/>
        </w:rPr>
        <w:t xml:space="preserve">sikunime ümberkirjutamisel kohaldatava isikunime keelelise päritolu mõttes lähteriigis ametlikult </w:t>
      </w:r>
      <w:commentRangeStart w:id="76"/>
      <w:r w:rsidRPr="6CF33F9D">
        <w:rPr>
          <w:rFonts w:ascii="Times New Roman" w:hAnsi="Times New Roman"/>
          <w:sz w:val="24"/>
          <w:szCs w:val="24"/>
        </w:rPr>
        <w:t>kehtiva tähetabeli</w:t>
      </w:r>
      <w:commentRangeEnd w:id="76"/>
      <w:r>
        <w:commentReference w:id="76"/>
      </w:r>
      <w:r w:rsidR="003F7801" w:rsidRPr="6CF33F9D">
        <w:rPr>
          <w:rFonts w:ascii="Times New Roman" w:hAnsi="Times New Roman"/>
          <w:sz w:val="24"/>
          <w:szCs w:val="24"/>
        </w:rPr>
        <w:t xml:space="preserve"> võib heaks kiita valdkonna eest vastutav minister käskkirjaga</w:t>
      </w:r>
      <w:r w:rsidRPr="6CF33F9D">
        <w:rPr>
          <w:rFonts w:ascii="Times New Roman" w:hAnsi="Times New Roman"/>
          <w:sz w:val="24"/>
          <w:szCs w:val="24"/>
        </w:rPr>
        <w:t>.</w:t>
      </w:r>
    </w:p>
    <w:p w14:paraId="2982ABCD" w14:textId="77777777" w:rsidR="005A6330" w:rsidRDefault="005A6330" w:rsidP="005A6330">
      <w:pPr>
        <w:pStyle w:val="Vahedeta"/>
        <w:jc w:val="both"/>
        <w:rPr>
          <w:rFonts w:ascii="Times New Roman" w:hAnsi="Times New Roman"/>
          <w:sz w:val="24"/>
          <w:szCs w:val="24"/>
        </w:rPr>
      </w:pPr>
    </w:p>
    <w:p w14:paraId="1505AE9E" w14:textId="17807262" w:rsidR="005A6330" w:rsidRDefault="005A6330" w:rsidP="005A6330">
      <w:pPr>
        <w:pStyle w:val="Vahedeta"/>
        <w:jc w:val="both"/>
        <w:rPr>
          <w:rFonts w:ascii="Times New Roman" w:hAnsi="Times New Roman"/>
          <w:sz w:val="24"/>
          <w:szCs w:val="24"/>
        </w:rPr>
      </w:pPr>
      <w:r w:rsidRPr="008971DB">
        <w:rPr>
          <w:rFonts w:ascii="Times New Roman" w:hAnsi="Times New Roman"/>
          <w:sz w:val="24"/>
          <w:szCs w:val="24"/>
        </w:rPr>
        <w:t>(</w:t>
      </w:r>
      <w:r w:rsidR="002200EC">
        <w:rPr>
          <w:rFonts w:ascii="Times New Roman" w:hAnsi="Times New Roman"/>
          <w:sz w:val="24"/>
          <w:szCs w:val="24"/>
        </w:rPr>
        <w:t>7</w:t>
      </w:r>
      <w:r w:rsidRPr="008971DB">
        <w:rPr>
          <w:rFonts w:ascii="Times New Roman" w:hAnsi="Times New Roman"/>
          <w:sz w:val="24"/>
          <w:szCs w:val="24"/>
        </w:rPr>
        <w:t xml:space="preserve">) Isikunimede </w:t>
      </w:r>
      <w:r>
        <w:rPr>
          <w:rFonts w:ascii="Times New Roman" w:hAnsi="Times New Roman"/>
          <w:sz w:val="24"/>
          <w:szCs w:val="24"/>
        </w:rPr>
        <w:t>kohaldamisel</w:t>
      </w:r>
      <w:r w:rsidRPr="008971DB">
        <w:rPr>
          <w:rFonts w:ascii="Times New Roman" w:hAnsi="Times New Roman"/>
          <w:sz w:val="24"/>
          <w:szCs w:val="24"/>
        </w:rPr>
        <w:t xml:space="preserve"> </w:t>
      </w:r>
      <w:r>
        <w:rPr>
          <w:rFonts w:ascii="Times New Roman" w:hAnsi="Times New Roman"/>
          <w:sz w:val="24"/>
          <w:szCs w:val="24"/>
        </w:rPr>
        <w:t xml:space="preserve">ja ümberkirjutamisel </w:t>
      </w:r>
      <w:r w:rsidRPr="008971DB">
        <w:rPr>
          <w:rFonts w:ascii="Times New Roman" w:hAnsi="Times New Roman"/>
          <w:sz w:val="24"/>
          <w:szCs w:val="24"/>
        </w:rPr>
        <w:t>võetakse vajadusel aluseks nimeteadusliku usaldusasutuse arvamus</w:t>
      </w:r>
      <w:r>
        <w:rPr>
          <w:rFonts w:ascii="Times New Roman" w:hAnsi="Times New Roman"/>
          <w:sz w:val="24"/>
          <w:szCs w:val="24"/>
        </w:rPr>
        <w:t>.</w:t>
      </w:r>
    </w:p>
    <w:p w14:paraId="1608A065" w14:textId="77777777" w:rsidR="005A6330" w:rsidRDefault="005A6330" w:rsidP="005A6330">
      <w:pPr>
        <w:pStyle w:val="Vahedeta"/>
        <w:jc w:val="both"/>
        <w:rPr>
          <w:rFonts w:ascii="Times New Roman" w:hAnsi="Times New Roman"/>
          <w:sz w:val="24"/>
          <w:szCs w:val="24"/>
        </w:rPr>
      </w:pPr>
    </w:p>
    <w:p w14:paraId="63FDF09F" w14:textId="223915F6" w:rsidR="005A6330" w:rsidRPr="00615F13" w:rsidRDefault="005A6330" w:rsidP="005A6330">
      <w:pPr>
        <w:pStyle w:val="Vahedeta"/>
        <w:jc w:val="both"/>
        <w:rPr>
          <w:rFonts w:ascii="Times New Roman" w:hAnsi="Times New Roman"/>
          <w:b/>
          <w:bCs/>
          <w:sz w:val="24"/>
          <w:szCs w:val="24"/>
        </w:rPr>
      </w:pPr>
      <w:r w:rsidRPr="00EB2941">
        <w:rPr>
          <w:rFonts w:ascii="Times New Roman" w:hAnsi="Times New Roman"/>
          <w:b/>
          <w:bCs/>
          <w:sz w:val="24"/>
          <w:szCs w:val="24"/>
        </w:rPr>
        <w:t>§ 3</w:t>
      </w:r>
      <w:r w:rsidR="006E5CC3">
        <w:rPr>
          <w:rFonts w:ascii="Times New Roman" w:hAnsi="Times New Roman"/>
          <w:b/>
          <w:bCs/>
          <w:sz w:val="24"/>
          <w:szCs w:val="24"/>
        </w:rPr>
        <w:t>4</w:t>
      </w:r>
      <w:r w:rsidRPr="00EB2941">
        <w:rPr>
          <w:rFonts w:ascii="Times New Roman" w:hAnsi="Times New Roman"/>
          <w:b/>
          <w:bCs/>
          <w:sz w:val="24"/>
          <w:szCs w:val="24"/>
        </w:rPr>
        <w:t>. Rahvast</w:t>
      </w:r>
      <w:r>
        <w:rPr>
          <w:rFonts w:ascii="Times New Roman" w:hAnsi="Times New Roman"/>
          <w:b/>
          <w:bCs/>
          <w:sz w:val="24"/>
          <w:szCs w:val="24"/>
        </w:rPr>
        <w:t>i</w:t>
      </w:r>
      <w:r w:rsidRPr="00EB2941">
        <w:rPr>
          <w:rFonts w:ascii="Times New Roman" w:hAnsi="Times New Roman"/>
          <w:b/>
          <w:bCs/>
          <w:sz w:val="24"/>
          <w:szCs w:val="24"/>
        </w:rPr>
        <w:t>kuregistrisse kantud isikunime korrastamine</w:t>
      </w:r>
    </w:p>
    <w:p w14:paraId="2004EADE" w14:textId="77777777" w:rsidR="005A6330" w:rsidRPr="0006108A" w:rsidRDefault="005A6330" w:rsidP="005A6330">
      <w:pPr>
        <w:pStyle w:val="Vahedeta"/>
        <w:jc w:val="both"/>
        <w:rPr>
          <w:rFonts w:ascii="Times New Roman" w:hAnsi="Times New Roman"/>
          <w:color w:val="202020"/>
          <w:sz w:val="24"/>
          <w:szCs w:val="24"/>
          <w:shd w:val="clear" w:color="auto" w:fill="FFFFFF"/>
        </w:rPr>
      </w:pPr>
    </w:p>
    <w:p w14:paraId="77B2F7B9" w14:textId="77777777" w:rsidR="005A6330" w:rsidRDefault="005A6330" w:rsidP="005A6330">
      <w:pPr>
        <w:pStyle w:val="Vahedeta"/>
        <w:jc w:val="both"/>
        <w:rPr>
          <w:rFonts w:ascii="Times New Roman" w:hAnsi="Times New Roman"/>
          <w:color w:val="202020"/>
          <w:sz w:val="24"/>
          <w:szCs w:val="24"/>
          <w:shd w:val="clear" w:color="auto" w:fill="FFFFFF"/>
        </w:rPr>
      </w:pPr>
      <w:r w:rsidRPr="0006108A">
        <w:rPr>
          <w:rFonts w:ascii="Times New Roman" w:hAnsi="Times New Roman"/>
          <w:color w:val="202020"/>
          <w:sz w:val="24"/>
          <w:szCs w:val="24"/>
          <w:shd w:val="clear" w:color="auto" w:fill="FFFFFF"/>
        </w:rPr>
        <w:t>(1) Kui rahvastikuregistri andmesubjekti isikunimi on välisriigis muutunud, on isik kohustatud rahvastikuregistrisse kantud isikunime korrastamiseks esitama 30 päeva jooksul alates nime muutumisest perekonnaseisutoiminguid tegevale kohalikule omavalitsusele</w:t>
      </w:r>
      <w:r>
        <w:rPr>
          <w:rFonts w:ascii="Times New Roman" w:hAnsi="Times New Roman"/>
          <w:color w:val="202020"/>
          <w:sz w:val="24"/>
          <w:szCs w:val="24"/>
          <w:shd w:val="clear" w:color="auto" w:fill="FFFFFF"/>
        </w:rPr>
        <w:t xml:space="preserve"> või Eesti välisesindusele</w:t>
      </w:r>
      <w:r w:rsidRPr="0006108A">
        <w:rPr>
          <w:rFonts w:ascii="Times New Roman" w:hAnsi="Times New Roman"/>
          <w:color w:val="202020"/>
          <w:sz w:val="24"/>
          <w:szCs w:val="24"/>
          <w:shd w:val="clear" w:color="auto" w:fill="FFFFFF"/>
        </w:rPr>
        <w:t xml:space="preserve"> nime muutumist tõendava dokumendi.</w:t>
      </w:r>
    </w:p>
    <w:p w14:paraId="27D67370" w14:textId="77777777" w:rsidR="005A6330" w:rsidRDefault="005A6330" w:rsidP="005A6330">
      <w:pPr>
        <w:pStyle w:val="Vahedeta"/>
        <w:jc w:val="both"/>
        <w:rPr>
          <w:rFonts w:ascii="Times New Roman" w:hAnsi="Times New Roman"/>
          <w:color w:val="202020"/>
          <w:sz w:val="24"/>
          <w:szCs w:val="24"/>
          <w:shd w:val="clear" w:color="auto" w:fill="FFFFFF"/>
        </w:rPr>
      </w:pPr>
    </w:p>
    <w:p w14:paraId="691753A5" w14:textId="77777777" w:rsidR="005A6330" w:rsidRPr="008971DB" w:rsidRDefault="005A6330" w:rsidP="005A6330">
      <w:pPr>
        <w:pStyle w:val="Vahedeta"/>
        <w:jc w:val="both"/>
        <w:rPr>
          <w:rFonts w:ascii="Times New Roman" w:hAnsi="Times New Roman"/>
          <w:sz w:val="24"/>
          <w:szCs w:val="24"/>
        </w:rPr>
      </w:pPr>
      <w:r w:rsidRPr="008971DB">
        <w:rPr>
          <w:rFonts w:ascii="Times New Roman" w:hAnsi="Times New Roman"/>
          <w:sz w:val="24"/>
          <w:szCs w:val="24"/>
        </w:rPr>
        <w:t>(</w:t>
      </w:r>
      <w:r>
        <w:rPr>
          <w:rFonts w:ascii="Times New Roman" w:hAnsi="Times New Roman"/>
          <w:sz w:val="24"/>
          <w:szCs w:val="24"/>
        </w:rPr>
        <w:t>2</w:t>
      </w:r>
      <w:r w:rsidRPr="008971DB">
        <w:rPr>
          <w:rFonts w:ascii="Times New Roman" w:hAnsi="Times New Roman"/>
          <w:sz w:val="24"/>
          <w:szCs w:val="24"/>
        </w:rPr>
        <w:t>)</w:t>
      </w:r>
      <w:r w:rsidRPr="008971DB">
        <w:rPr>
          <w:rFonts w:ascii="Times New Roman" w:hAnsi="Times New Roman"/>
          <w:b/>
          <w:bCs/>
          <w:sz w:val="24"/>
          <w:szCs w:val="24"/>
        </w:rPr>
        <w:t xml:space="preserve"> </w:t>
      </w:r>
      <w:r w:rsidRPr="008971DB">
        <w:rPr>
          <w:rFonts w:ascii="Times New Roman" w:hAnsi="Times New Roman"/>
          <w:sz w:val="24"/>
          <w:szCs w:val="24"/>
        </w:rPr>
        <w:t>Kui rahvastikuregistri andmesubjekti isikunimi on välisriigis muutunud, kantakse see rahvastikuregistrisse:</w:t>
      </w:r>
    </w:p>
    <w:p w14:paraId="3EF0D77A" w14:textId="3C0DD6EB" w:rsidR="005A6330" w:rsidRPr="008971DB" w:rsidRDefault="005A6330" w:rsidP="005A6330">
      <w:pPr>
        <w:pStyle w:val="Vahedeta"/>
        <w:jc w:val="both"/>
        <w:rPr>
          <w:rFonts w:ascii="Times New Roman" w:hAnsi="Times New Roman"/>
          <w:sz w:val="24"/>
          <w:szCs w:val="24"/>
        </w:rPr>
      </w:pPr>
      <w:r w:rsidRPr="008971DB">
        <w:rPr>
          <w:rFonts w:ascii="Times New Roman" w:hAnsi="Times New Roman"/>
          <w:sz w:val="24"/>
          <w:szCs w:val="24"/>
        </w:rPr>
        <w:t>1) välisriigi perekonnaseisudokumendi või kooselulepingu alusel;</w:t>
      </w:r>
    </w:p>
    <w:p w14:paraId="38874ACC" w14:textId="08FE46B7" w:rsidR="005A6330" w:rsidRDefault="005A6330" w:rsidP="005A6330">
      <w:pPr>
        <w:pStyle w:val="Vahedeta"/>
        <w:jc w:val="both"/>
        <w:rPr>
          <w:rFonts w:ascii="Times New Roman" w:hAnsi="Times New Roman"/>
          <w:sz w:val="24"/>
          <w:szCs w:val="24"/>
        </w:rPr>
      </w:pPr>
      <w:r w:rsidRPr="008971DB">
        <w:rPr>
          <w:rFonts w:ascii="Times New Roman" w:hAnsi="Times New Roman"/>
          <w:sz w:val="24"/>
          <w:szCs w:val="24"/>
        </w:rPr>
        <w:t>2) välisriigi nime muutmist tõendava dokumendi alusel;</w:t>
      </w:r>
    </w:p>
    <w:p w14:paraId="2137FDE7" w14:textId="532809E4" w:rsidR="00795551" w:rsidRPr="008971DB" w:rsidRDefault="00795551" w:rsidP="005A6330">
      <w:pPr>
        <w:pStyle w:val="Vahedeta"/>
        <w:jc w:val="both"/>
        <w:rPr>
          <w:rFonts w:ascii="Times New Roman" w:hAnsi="Times New Roman"/>
          <w:sz w:val="24"/>
          <w:szCs w:val="24"/>
        </w:rPr>
      </w:pPr>
      <w:r>
        <w:rPr>
          <w:rFonts w:ascii="Times New Roman" w:hAnsi="Times New Roman"/>
          <w:sz w:val="24"/>
          <w:szCs w:val="24"/>
        </w:rPr>
        <w:t>3) välisriigi kohtulahendi alusel;</w:t>
      </w:r>
    </w:p>
    <w:p w14:paraId="394D4808" w14:textId="253F3975" w:rsidR="005A6330" w:rsidRPr="008971DB" w:rsidRDefault="00795551" w:rsidP="005A6330">
      <w:pPr>
        <w:pStyle w:val="Vahedeta"/>
        <w:jc w:val="both"/>
        <w:rPr>
          <w:rFonts w:ascii="Times New Roman" w:hAnsi="Times New Roman"/>
          <w:sz w:val="24"/>
          <w:szCs w:val="24"/>
        </w:rPr>
      </w:pPr>
      <w:r>
        <w:rPr>
          <w:rFonts w:ascii="Times New Roman" w:hAnsi="Times New Roman"/>
          <w:sz w:val="24"/>
          <w:szCs w:val="24"/>
        </w:rPr>
        <w:t>4</w:t>
      </w:r>
      <w:r w:rsidR="005A6330" w:rsidRPr="008971DB">
        <w:rPr>
          <w:rFonts w:ascii="Times New Roman" w:hAnsi="Times New Roman"/>
          <w:sz w:val="24"/>
          <w:szCs w:val="24"/>
        </w:rPr>
        <w:t>) välisriigi isikut tõendava dokumendi alusel, kui nime ei ole muudetud käesoleva lõike punktide 1 ja 2 alusel.</w:t>
      </w:r>
    </w:p>
    <w:p w14:paraId="64D11F2A" w14:textId="77777777" w:rsidR="005A6330" w:rsidRPr="008971DB" w:rsidRDefault="005A6330" w:rsidP="005A6330">
      <w:pPr>
        <w:pStyle w:val="Vahedeta"/>
        <w:jc w:val="both"/>
        <w:rPr>
          <w:rFonts w:ascii="Times New Roman" w:hAnsi="Times New Roman"/>
          <w:sz w:val="24"/>
          <w:szCs w:val="24"/>
        </w:rPr>
      </w:pPr>
    </w:p>
    <w:p w14:paraId="45A57A4E" w14:textId="058C13E6" w:rsidR="005A6330" w:rsidRDefault="005A6330" w:rsidP="005A6330">
      <w:pPr>
        <w:pStyle w:val="Vahedeta"/>
        <w:jc w:val="both"/>
        <w:rPr>
          <w:rFonts w:ascii="Times New Roman" w:hAnsi="Times New Roman"/>
          <w:sz w:val="24"/>
          <w:szCs w:val="24"/>
        </w:rPr>
      </w:pPr>
      <w:r w:rsidRPr="008971DB">
        <w:rPr>
          <w:rFonts w:ascii="Times New Roman" w:hAnsi="Times New Roman"/>
          <w:sz w:val="24"/>
          <w:szCs w:val="24"/>
        </w:rPr>
        <w:lastRenderedPageBreak/>
        <w:t>(</w:t>
      </w:r>
      <w:r>
        <w:rPr>
          <w:rFonts w:ascii="Times New Roman" w:hAnsi="Times New Roman"/>
          <w:sz w:val="24"/>
          <w:szCs w:val="24"/>
        </w:rPr>
        <w:t>3</w:t>
      </w:r>
      <w:r w:rsidRPr="008971DB">
        <w:rPr>
          <w:rFonts w:ascii="Times New Roman" w:hAnsi="Times New Roman"/>
          <w:sz w:val="24"/>
          <w:szCs w:val="24"/>
        </w:rPr>
        <w:t>) Kui</w:t>
      </w:r>
      <w:r>
        <w:rPr>
          <w:rFonts w:ascii="Times New Roman" w:hAnsi="Times New Roman"/>
          <w:sz w:val="24"/>
          <w:szCs w:val="24"/>
        </w:rPr>
        <w:t xml:space="preserve"> isiku, kes ei ole rahvastikuregistri andmesubjekt, </w:t>
      </w:r>
      <w:r w:rsidR="00CD65C4">
        <w:rPr>
          <w:rFonts w:ascii="Times New Roman" w:hAnsi="Times New Roman"/>
          <w:sz w:val="24"/>
          <w:szCs w:val="24"/>
        </w:rPr>
        <w:t xml:space="preserve">isikunimest </w:t>
      </w:r>
      <w:r>
        <w:rPr>
          <w:rFonts w:ascii="Times New Roman" w:hAnsi="Times New Roman"/>
          <w:sz w:val="24"/>
          <w:szCs w:val="24"/>
        </w:rPr>
        <w:t>tuleb lähtuda avaliku ülesande täitmisel</w:t>
      </w:r>
      <w:r w:rsidRPr="008971DB">
        <w:rPr>
          <w:rFonts w:ascii="Times New Roman" w:hAnsi="Times New Roman"/>
          <w:sz w:val="24"/>
          <w:szCs w:val="24"/>
        </w:rPr>
        <w:t xml:space="preserve"> </w:t>
      </w:r>
      <w:r>
        <w:rPr>
          <w:rFonts w:ascii="Times New Roman" w:hAnsi="Times New Roman"/>
          <w:sz w:val="24"/>
          <w:szCs w:val="24"/>
        </w:rPr>
        <w:t xml:space="preserve">ning tema </w:t>
      </w:r>
      <w:r w:rsidRPr="008971DB">
        <w:rPr>
          <w:rFonts w:ascii="Times New Roman" w:hAnsi="Times New Roman"/>
          <w:sz w:val="24"/>
          <w:szCs w:val="24"/>
        </w:rPr>
        <w:t>isikunimi on välisriigis muutunud, kantakse tema isikunimi rahvastikuregistrisse välisriigi</w:t>
      </w:r>
      <w:r>
        <w:rPr>
          <w:rFonts w:ascii="Times New Roman" w:hAnsi="Times New Roman"/>
          <w:sz w:val="24"/>
          <w:szCs w:val="24"/>
        </w:rPr>
        <w:t xml:space="preserve"> isikut tõendava dokumendi alusel.</w:t>
      </w:r>
    </w:p>
    <w:p w14:paraId="7851D953" w14:textId="4E304556" w:rsidR="005A6330" w:rsidRPr="0006108A" w:rsidRDefault="005A6330" w:rsidP="005A6330">
      <w:pPr>
        <w:pStyle w:val="Vahedeta"/>
        <w:jc w:val="both"/>
        <w:rPr>
          <w:rFonts w:ascii="Times New Roman" w:hAnsi="Times New Roman"/>
          <w:color w:val="202020"/>
          <w:sz w:val="24"/>
          <w:szCs w:val="24"/>
          <w:shd w:val="clear" w:color="auto" w:fill="FFFFFF"/>
        </w:rPr>
      </w:pPr>
    </w:p>
    <w:p w14:paraId="770B40EE" w14:textId="35B0C61C" w:rsidR="005A6330" w:rsidRPr="0006108A" w:rsidRDefault="005A6330" w:rsidP="005A6330">
      <w:pPr>
        <w:pStyle w:val="Vahedeta"/>
        <w:jc w:val="both"/>
        <w:rPr>
          <w:rFonts w:ascii="Times New Roman" w:hAnsi="Times New Roman"/>
          <w:color w:val="202020"/>
          <w:sz w:val="24"/>
          <w:szCs w:val="24"/>
          <w:shd w:val="clear" w:color="auto" w:fill="FFFFFF"/>
        </w:rPr>
      </w:pPr>
      <w:r w:rsidRPr="0006108A">
        <w:rPr>
          <w:rFonts w:ascii="Times New Roman" w:hAnsi="Times New Roman"/>
          <w:color w:val="202020"/>
          <w:sz w:val="24"/>
          <w:szCs w:val="24"/>
          <w:shd w:val="clear" w:color="auto" w:fill="FFFFFF"/>
        </w:rPr>
        <w:t>(</w:t>
      </w:r>
      <w:r>
        <w:rPr>
          <w:rFonts w:ascii="Times New Roman" w:hAnsi="Times New Roman"/>
          <w:color w:val="202020"/>
          <w:sz w:val="24"/>
          <w:szCs w:val="24"/>
          <w:shd w:val="clear" w:color="auto" w:fill="FFFFFF"/>
        </w:rPr>
        <w:t>4</w:t>
      </w:r>
      <w:r w:rsidRPr="0006108A">
        <w:rPr>
          <w:rFonts w:ascii="Times New Roman" w:hAnsi="Times New Roman"/>
          <w:color w:val="202020"/>
          <w:sz w:val="24"/>
          <w:szCs w:val="24"/>
          <w:shd w:val="clear" w:color="auto" w:fill="FFFFFF"/>
        </w:rPr>
        <w:t xml:space="preserve">) Kui abielu </w:t>
      </w:r>
      <w:r w:rsidR="003E1624">
        <w:rPr>
          <w:rFonts w:ascii="Times New Roman" w:hAnsi="Times New Roman"/>
          <w:color w:val="202020"/>
          <w:sz w:val="24"/>
          <w:szCs w:val="24"/>
          <w:shd w:val="clear" w:color="auto" w:fill="FFFFFF"/>
        </w:rPr>
        <w:t>või kooselu</w:t>
      </w:r>
      <w:r w:rsidR="00DA36F5">
        <w:rPr>
          <w:rFonts w:ascii="Times New Roman" w:hAnsi="Times New Roman"/>
          <w:color w:val="202020"/>
          <w:sz w:val="24"/>
          <w:szCs w:val="24"/>
          <w:shd w:val="clear" w:color="auto" w:fill="FFFFFF"/>
        </w:rPr>
        <w:t>lepingu</w:t>
      </w:r>
      <w:r w:rsidR="003E1624">
        <w:rPr>
          <w:rFonts w:ascii="Times New Roman" w:hAnsi="Times New Roman"/>
          <w:color w:val="202020"/>
          <w:sz w:val="24"/>
          <w:szCs w:val="24"/>
          <w:shd w:val="clear" w:color="auto" w:fill="FFFFFF"/>
        </w:rPr>
        <w:t xml:space="preserve"> </w:t>
      </w:r>
      <w:r w:rsidRPr="0006108A">
        <w:rPr>
          <w:rFonts w:ascii="Times New Roman" w:hAnsi="Times New Roman"/>
          <w:color w:val="202020"/>
          <w:sz w:val="24"/>
          <w:szCs w:val="24"/>
          <w:shd w:val="clear" w:color="auto" w:fill="FFFFFF"/>
        </w:rPr>
        <w:t xml:space="preserve">sõlminud välisriigi õiguse kohaselt on isikul õigus kanda abikaasa </w:t>
      </w:r>
      <w:r w:rsidR="003E1624">
        <w:rPr>
          <w:rFonts w:ascii="Times New Roman" w:hAnsi="Times New Roman"/>
          <w:color w:val="202020"/>
          <w:sz w:val="24"/>
          <w:szCs w:val="24"/>
          <w:shd w:val="clear" w:color="auto" w:fill="FFFFFF"/>
        </w:rPr>
        <w:t xml:space="preserve">või registreeritud elukaaslase </w:t>
      </w:r>
      <w:r w:rsidRPr="0006108A">
        <w:rPr>
          <w:rFonts w:ascii="Times New Roman" w:hAnsi="Times New Roman"/>
          <w:color w:val="202020"/>
          <w:sz w:val="24"/>
          <w:szCs w:val="24"/>
          <w:shd w:val="clear" w:color="auto" w:fill="FFFFFF"/>
        </w:rPr>
        <w:t>perekonnanime ilma, et see oleks märgitud abielu</w:t>
      </w:r>
      <w:r w:rsidR="003E1624">
        <w:rPr>
          <w:rFonts w:ascii="Times New Roman" w:hAnsi="Times New Roman"/>
          <w:color w:val="202020"/>
          <w:sz w:val="24"/>
          <w:szCs w:val="24"/>
          <w:shd w:val="clear" w:color="auto" w:fill="FFFFFF"/>
        </w:rPr>
        <w:t>- või kooselu</w:t>
      </w:r>
      <w:r w:rsidR="00DA36F5">
        <w:rPr>
          <w:rFonts w:ascii="Times New Roman" w:hAnsi="Times New Roman"/>
          <w:color w:val="202020"/>
          <w:sz w:val="24"/>
          <w:szCs w:val="24"/>
          <w:shd w:val="clear" w:color="auto" w:fill="FFFFFF"/>
        </w:rPr>
        <w:t>lepingu</w:t>
      </w:r>
      <w:r w:rsidR="003E1624">
        <w:rPr>
          <w:rFonts w:ascii="Times New Roman" w:hAnsi="Times New Roman"/>
          <w:color w:val="202020"/>
          <w:sz w:val="24"/>
          <w:szCs w:val="24"/>
          <w:shd w:val="clear" w:color="auto" w:fill="FFFFFF"/>
        </w:rPr>
        <w:t xml:space="preserve"> </w:t>
      </w:r>
      <w:r w:rsidRPr="0006108A">
        <w:rPr>
          <w:rFonts w:ascii="Times New Roman" w:hAnsi="Times New Roman"/>
          <w:color w:val="202020"/>
          <w:sz w:val="24"/>
          <w:szCs w:val="24"/>
          <w:shd w:val="clear" w:color="auto" w:fill="FFFFFF"/>
        </w:rPr>
        <w:t>dokumendile, võib perekonnaseisutoiminguid tegev kohalik omavalitsus</w:t>
      </w:r>
      <w:r>
        <w:rPr>
          <w:rFonts w:ascii="Times New Roman" w:hAnsi="Times New Roman"/>
          <w:color w:val="202020"/>
          <w:sz w:val="24"/>
          <w:szCs w:val="24"/>
          <w:shd w:val="clear" w:color="auto" w:fill="FFFFFF"/>
        </w:rPr>
        <w:t xml:space="preserve"> või Eesti välisesindus</w:t>
      </w:r>
      <w:r w:rsidRPr="0006108A">
        <w:rPr>
          <w:rFonts w:ascii="Times New Roman" w:hAnsi="Times New Roman"/>
          <w:color w:val="202020"/>
          <w:sz w:val="24"/>
          <w:szCs w:val="24"/>
          <w:shd w:val="clear" w:color="auto" w:fill="FFFFFF"/>
        </w:rPr>
        <w:t xml:space="preserve"> kanda rahvastikuregistrisse Eesti kodaniku või Eesti kodakondsuseta isiku taotluse ja abielu</w:t>
      </w:r>
      <w:r w:rsidR="003E1624">
        <w:rPr>
          <w:rFonts w:ascii="Times New Roman" w:hAnsi="Times New Roman"/>
          <w:color w:val="202020"/>
          <w:sz w:val="24"/>
          <w:szCs w:val="24"/>
          <w:shd w:val="clear" w:color="auto" w:fill="FFFFFF"/>
        </w:rPr>
        <w:t xml:space="preserve"> või kooselu</w:t>
      </w:r>
      <w:r w:rsidR="00DA36F5">
        <w:rPr>
          <w:rFonts w:ascii="Times New Roman" w:hAnsi="Times New Roman"/>
          <w:color w:val="202020"/>
          <w:sz w:val="24"/>
          <w:szCs w:val="24"/>
          <w:shd w:val="clear" w:color="auto" w:fill="FFFFFF"/>
        </w:rPr>
        <w:t>lepingu</w:t>
      </w:r>
      <w:r w:rsidRPr="0006108A">
        <w:rPr>
          <w:rFonts w:ascii="Times New Roman" w:hAnsi="Times New Roman"/>
          <w:color w:val="202020"/>
          <w:sz w:val="24"/>
          <w:szCs w:val="24"/>
          <w:shd w:val="clear" w:color="auto" w:fill="FFFFFF"/>
        </w:rPr>
        <w:t xml:space="preserve"> sõlmimist tõendava dokumendi alusel isiku perekonnanimeks tema abikaasa </w:t>
      </w:r>
      <w:r w:rsidR="003E1624">
        <w:rPr>
          <w:rFonts w:ascii="Times New Roman" w:hAnsi="Times New Roman"/>
          <w:color w:val="202020"/>
          <w:sz w:val="24"/>
          <w:szCs w:val="24"/>
          <w:shd w:val="clear" w:color="auto" w:fill="FFFFFF"/>
        </w:rPr>
        <w:t>või registreeritud</w:t>
      </w:r>
      <w:r w:rsidR="00AD471E">
        <w:rPr>
          <w:rFonts w:ascii="Times New Roman" w:hAnsi="Times New Roman"/>
          <w:color w:val="202020"/>
          <w:sz w:val="24"/>
          <w:szCs w:val="24"/>
          <w:shd w:val="clear" w:color="auto" w:fill="FFFFFF"/>
        </w:rPr>
        <w:t xml:space="preserve"> elukaaslase</w:t>
      </w:r>
      <w:r w:rsidR="003E1624">
        <w:rPr>
          <w:rFonts w:ascii="Times New Roman" w:hAnsi="Times New Roman"/>
          <w:color w:val="202020"/>
          <w:sz w:val="24"/>
          <w:szCs w:val="24"/>
          <w:shd w:val="clear" w:color="auto" w:fill="FFFFFF"/>
        </w:rPr>
        <w:t xml:space="preserve"> </w:t>
      </w:r>
      <w:r w:rsidRPr="0006108A">
        <w:rPr>
          <w:rFonts w:ascii="Times New Roman" w:hAnsi="Times New Roman"/>
          <w:color w:val="202020"/>
          <w:sz w:val="24"/>
          <w:szCs w:val="24"/>
          <w:shd w:val="clear" w:color="auto" w:fill="FFFFFF"/>
        </w:rPr>
        <w:t xml:space="preserve">perekonnanime. Isik võib taotluse esitada </w:t>
      </w:r>
      <w:r>
        <w:rPr>
          <w:rFonts w:ascii="Times New Roman" w:hAnsi="Times New Roman"/>
          <w:color w:val="202020"/>
          <w:sz w:val="24"/>
          <w:szCs w:val="24"/>
          <w:shd w:val="clear" w:color="auto" w:fill="FFFFFF"/>
        </w:rPr>
        <w:t>abiel</w:t>
      </w:r>
      <w:r w:rsidR="003E1624">
        <w:rPr>
          <w:rFonts w:ascii="Times New Roman" w:hAnsi="Times New Roman"/>
          <w:color w:val="202020"/>
          <w:sz w:val="24"/>
          <w:szCs w:val="24"/>
          <w:shd w:val="clear" w:color="auto" w:fill="FFFFFF"/>
        </w:rPr>
        <w:t>u või kooselu</w:t>
      </w:r>
      <w:r w:rsidR="00DA36F5">
        <w:rPr>
          <w:rFonts w:ascii="Times New Roman" w:hAnsi="Times New Roman"/>
          <w:color w:val="202020"/>
          <w:sz w:val="24"/>
          <w:szCs w:val="24"/>
          <w:shd w:val="clear" w:color="auto" w:fill="FFFFFF"/>
        </w:rPr>
        <w:t>lepingu</w:t>
      </w:r>
      <w:r w:rsidR="003E1624">
        <w:rPr>
          <w:rFonts w:ascii="Times New Roman" w:hAnsi="Times New Roman"/>
          <w:color w:val="202020"/>
          <w:sz w:val="24"/>
          <w:szCs w:val="24"/>
          <w:shd w:val="clear" w:color="auto" w:fill="FFFFFF"/>
        </w:rPr>
        <w:t xml:space="preserve"> sõlmimisest</w:t>
      </w:r>
      <w:r>
        <w:rPr>
          <w:rFonts w:ascii="Times New Roman" w:hAnsi="Times New Roman"/>
          <w:color w:val="202020"/>
          <w:sz w:val="24"/>
          <w:szCs w:val="24"/>
          <w:shd w:val="clear" w:color="auto" w:fill="FFFFFF"/>
        </w:rPr>
        <w:t xml:space="preserve"> </w:t>
      </w:r>
      <w:r w:rsidRPr="0006108A">
        <w:rPr>
          <w:rFonts w:ascii="Times New Roman" w:hAnsi="Times New Roman"/>
          <w:color w:val="202020"/>
          <w:sz w:val="24"/>
          <w:szCs w:val="24"/>
          <w:shd w:val="clear" w:color="auto" w:fill="FFFFFF"/>
        </w:rPr>
        <w:t>kuni uue Eesti isikut tõendava dokumendi väljastamiseni isikut tõendavate dokumentide seaduse alusel.</w:t>
      </w:r>
    </w:p>
    <w:p w14:paraId="05C6ED5D" w14:textId="77777777" w:rsidR="005A6330" w:rsidRPr="0006108A" w:rsidRDefault="005A6330" w:rsidP="005A6330">
      <w:pPr>
        <w:pStyle w:val="Vahedeta"/>
        <w:jc w:val="both"/>
        <w:rPr>
          <w:rFonts w:ascii="Times New Roman" w:hAnsi="Times New Roman"/>
          <w:color w:val="202020"/>
          <w:sz w:val="24"/>
          <w:szCs w:val="24"/>
          <w:shd w:val="clear" w:color="auto" w:fill="FFFFFF"/>
        </w:rPr>
      </w:pPr>
    </w:p>
    <w:p w14:paraId="3B8CC8D9" w14:textId="59ACF5F7" w:rsidR="005A6330" w:rsidRPr="0006108A" w:rsidRDefault="005A6330" w:rsidP="005A6330">
      <w:pPr>
        <w:pStyle w:val="Vahedeta"/>
        <w:jc w:val="both"/>
        <w:rPr>
          <w:rFonts w:ascii="Times New Roman" w:hAnsi="Times New Roman"/>
          <w:color w:val="202020"/>
          <w:sz w:val="24"/>
          <w:szCs w:val="24"/>
          <w:shd w:val="clear" w:color="auto" w:fill="FFFFFF"/>
        </w:rPr>
      </w:pPr>
      <w:r w:rsidRPr="0006108A">
        <w:rPr>
          <w:rFonts w:ascii="Times New Roman" w:hAnsi="Times New Roman"/>
          <w:color w:val="202020"/>
          <w:sz w:val="24"/>
          <w:szCs w:val="24"/>
          <w:shd w:val="clear" w:color="auto" w:fill="FFFFFF"/>
        </w:rPr>
        <w:t>(</w:t>
      </w:r>
      <w:r>
        <w:rPr>
          <w:rFonts w:ascii="Times New Roman" w:hAnsi="Times New Roman"/>
          <w:color w:val="202020"/>
          <w:sz w:val="24"/>
          <w:szCs w:val="24"/>
          <w:shd w:val="clear" w:color="auto" w:fill="FFFFFF"/>
        </w:rPr>
        <w:t>5</w:t>
      </w:r>
      <w:r w:rsidRPr="0006108A">
        <w:rPr>
          <w:rFonts w:ascii="Times New Roman" w:hAnsi="Times New Roman"/>
          <w:color w:val="202020"/>
          <w:sz w:val="24"/>
          <w:szCs w:val="24"/>
          <w:shd w:val="clear" w:color="auto" w:fill="FFFFFF"/>
        </w:rPr>
        <w:t xml:space="preserve">) </w:t>
      </w:r>
      <w:bookmarkStart w:id="77" w:name="_Hlk215334431"/>
      <w:r w:rsidR="00144E59" w:rsidRPr="00144E59">
        <w:rPr>
          <w:rFonts w:ascii="Times New Roman" w:hAnsi="Times New Roman"/>
          <w:color w:val="202020"/>
          <w:sz w:val="24"/>
          <w:szCs w:val="24"/>
          <w:shd w:val="clear" w:color="auto" w:fill="FFFFFF"/>
        </w:rPr>
        <w:t>Kui välisriigis perekonnasündmuse registreerimisel on Eesti kodaniku või Eesti kodakondsuseta isiku isikunime kirjapilt muutunud dokumendi koostanud riigi keelest tulenevalt, võib perekonnaseisutoiminguid tegev kohalik omavalitsus või Eesti välisesindus isiku taotluse alusel kanda isikunime rahvastikuregistrisse</w:t>
      </w:r>
      <w:r w:rsidR="002D14AF">
        <w:rPr>
          <w:rFonts w:ascii="Times New Roman" w:hAnsi="Times New Roman"/>
          <w:color w:val="202020"/>
          <w:sz w:val="24"/>
          <w:szCs w:val="24"/>
          <w:shd w:val="clear" w:color="auto" w:fill="FFFFFF"/>
        </w:rPr>
        <w:t xml:space="preserve"> muut</w:t>
      </w:r>
      <w:r w:rsidR="00272961">
        <w:rPr>
          <w:rFonts w:ascii="Times New Roman" w:hAnsi="Times New Roman"/>
          <w:color w:val="202020"/>
          <w:sz w:val="24"/>
          <w:szCs w:val="24"/>
          <w:shd w:val="clear" w:color="auto" w:fill="FFFFFF"/>
        </w:rPr>
        <w:t>u</w:t>
      </w:r>
      <w:r w:rsidR="002D14AF">
        <w:rPr>
          <w:rFonts w:ascii="Times New Roman" w:hAnsi="Times New Roman"/>
          <w:color w:val="202020"/>
          <w:sz w:val="24"/>
          <w:szCs w:val="24"/>
          <w:shd w:val="clear" w:color="auto" w:fill="FFFFFF"/>
        </w:rPr>
        <w:t>mise eelse kirjapildiga</w:t>
      </w:r>
      <w:r w:rsidRPr="0006108A">
        <w:rPr>
          <w:rFonts w:ascii="Times New Roman" w:hAnsi="Times New Roman"/>
          <w:color w:val="202020"/>
          <w:sz w:val="24"/>
          <w:szCs w:val="24"/>
          <w:shd w:val="clear" w:color="auto" w:fill="FFFFFF"/>
        </w:rPr>
        <w:t>.</w:t>
      </w:r>
      <w:bookmarkEnd w:id="77"/>
    </w:p>
    <w:bookmarkEnd w:id="74"/>
    <w:p w14:paraId="2B87201A" w14:textId="77777777" w:rsidR="009B4E42" w:rsidRPr="008971DB" w:rsidRDefault="009B4E42" w:rsidP="008971DB">
      <w:pPr>
        <w:pStyle w:val="Vahedeta"/>
        <w:jc w:val="both"/>
        <w:rPr>
          <w:rFonts w:ascii="Times New Roman" w:hAnsi="Times New Roman"/>
          <w:sz w:val="24"/>
          <w:szCs w:val="24"/>
        </w:rPr>
      </w:pPr>
    </w:p>
    <w:p w14:paraId="00A8AFF8" w14:textId="0EEF839D" w:rsidR="000C2AF1" w:rsidRPr="008971DB" w:rsidRDefault="00036E65" w:rsidP="008971DB">
      <w:pPr>
        <w:pStyle w:val="Vahedeta"/>
        <w:jc w:val="center"/>
        <w:rPr>
          <w:rFonts w:ascii="Times New Roman" w:hAnsi="Times New Roman"/>
          <w:b/>
          <w:sz w:val="24"/>
          <w:szCs w:val="24"/>
        </w:rPr>
      </w:pPr>
      <w:r>
        <w:rPr>
          <w:rFonts w:ascii="Times New Roman" w:hAnsi="Times New Roman"/>
          <w:b/>
          <w:sz w:val="24"/>
          <w:szCs w:val="24"/>
        </w:rPr>
        <w:t>6</w:t>
      </w:r>
      <w:r w:rsidR="000C2AF1" w:rsidRPr="008971DB">
        <w:rPr>
          <w:rFonts w:ascii="Times New Roman" w:hAnsi="Times New Roman"/>
          <w:b/>
          <w:sz w:val="24"/>
          <w:szCs w:val="24"/>
        </w:rPr>
        <w:t>. peatükk</w:t>
      </w:r>
    </w:p>
    <w:p w14:paraId="62735FB5" w14:textId="77777777" w:rsidR="000C2AF1" w:rsidRPr="008971DB" w:rsidRDefault="000C2AF1" w:rsidP="008971DB">
      <w:pPr>
        <w:pStyle w:val="Vahedeta"/>
        <w:jc w:val="center"/>
        <w:rPr>
          <w:rFonts w:ascii="Times New Roman" w:hAnsi="Times New Roman"/>
          <w:b/>
          <w:sz w:val="24"/>
          <w:szCs w:val="24"/>
        </w:rPr>
      </w:pPr>
      <w:r w:rsidRPr="008971DB">
        <w:rPr>
          <w:rFonts w:ascii="Times New Roman" w:hAnsi="Times New Roman"/>
          <w:b/>
          <w:sz w:val="24"/>
          <w:szCs w:val="24"/>
        </w:rPr>
        <w:t>Isikunimekomisjon ja nimeteaduslik usaldusasutus</w:t>
      </w:r>
    </w:p>
    <w:p w14:paraId="7F2B9FCF" w14:textId="77777777" w:rsidR="000C2AF1" w:rsidRPr="008971DB" w:rsidRDefault="000C2AF1" w:rsidP="008971DB">
      <w:pPr>
        <w:pStyle w:val="Vahedeta"/>
        <w:jc w:val="both"/>
        <w:rPr>
          <w:rFonts w:ascii="Times New Roman" w:hAnsi="Times New Roman"/>
          <w:sz w:val="24"/>
          <w:szCs w:val="24"/>
        </w:rPr>
      </w:pPr>
    </w:p>
    <w:p w14:paraId="479EB392" w14:textId="5BD48E3C" w:rsidR="000C2AF1" w:rsidRPr="00615F13" w:rsidRDefault="000C2AF1">
      <w:pPr>
        <w:pStyle w:val="Vahedeta"/>
        <w:jc w:val="both"/>
        <w:rPr>
          <w:rFonts w:ascii="Times New Roman" w:hAnsi="Times New Roman"/>
          <w:b/>
          <w:bCs/>
          <w:sz w:val="24"/>
          <w:szCs w:val="24"/>
        </w:rPr>
      </w:pPr>
      <w:r w:rsidRPr="00EB2941">
        <w:rPr>
          <w:rFonts w:ascii="Times New Roman" w:hAnsi="Times New Roman"/>
          <w:b/>
          <w:bCs/>
          <w:sz w:val="24"/>
          <w:szCs w:val="24"/>
        </w:rPr>
        <w:t>§</w:t>
      </w:r>
      <w:r w:rsidR="0060785F">
        <w:rPr>
          <w:rFonts w:ascii="Times New Roman" w:hAnsi="Times New Roman"/>
          <w:b/>
          <w:bCs/>
          <w:sz w:val="24"/>
          <w:szCs w:val="24"/>
        </w:rPr>
        <w:t xml:space="preserve"> </w:t>
      </w:r>
      <w:r w:rsidR="008C7B27">
        <w:rPr>
          <w:rFonts w:ascii="Times New Roman" w:hAnsi="Times New Roman"/>
          <w:b/>
          <w:bCs/>
          <w:sz w:val="24"/>
          <w:szCs w:val="24"/>
        </w:rPr>
        <w:t>3</w:t>
      </w:r>
      <w:r w:rsidR="006E5CC3">
        <w:rPr>
          <w:rFonts w:ascii="Times New Roman" w:hAnsi="Times New Roman"/>
          <w:b/>
          <w:bCs/>
          <w:sz w:val="24"/>
          <w:szCs w:val="24"/>
        </w:rPr>
        <w:t>5</w:t>
      </w:r>
      <w:r w:rsidR="006A21AB" w:rsidRPr="00EB2941">
        <w:rPr>
          <w:rFonts w:ascii="Times New Roman" w:hAnsi="Times New Roman"/>
          <w:b/>
          <w:bCs/>
          <w:sz w:val="24"/>
          <w:szCs w:val="24"/>
        </w:rPr>
        <w:t>.</w:t>
      </w:r>
      <w:r w:rsidRPr="00EB2941">
        <w:rPr>
          <w:rFonts w:ascii="Times New Roman" w:hAnsi="Times New Roman"/>
          <w:b/>
          <w:bCs/>
          <w:sz w:val="24"/>
          <w:szCs w:val="24"/>
        </w:rPr>
        <w:t xml:space="preserve"> Isikunimekomisjon</w:t>
      </w:r>
    </w:p>
    <w:p w14:paraId="2E5BCD1E" w14:textId="77777777" w:rsidR="000C2AF1" w:rsidRPr="008971DB" w:rsidRDefault="000C2AF1" w:rsidP="008971DB">
      <w:pPr>
        <w:pStyle w:val="Vahedeta"/>
        <w:jc w:val="both"/>
        <w:rPr>
          <w:rFonts w:ascii="Times New Roman" w:hAnsi="Times New Roman"/>
          <w:bCs/>
          <w:sz w:val="24"/>
          <w:szCs w:val="24"/>
        </w:rPr>
      </w:pPr>
    </w:p>
    <w:p w14:paraId="12D8D304" w14:textId="479BBA22" w:rsidR="000C2AF1" w:rsidRPr="008971DB" w:rsidRDefault="000C2AF1" w:rsidP="008971DB">
      <w:pPr>
        <w:pStyle w:val="Vahedeta"/>
        <w:jc w:val="both"/>
        <w:rPr>
          <w:rFonts w:ascii="Times New Roman" w:hAnsi="Times New Roman"/>
          <w:sz w:val="24"/>
          <w:szCs w:val="24"/>
        </w:rPr>
      </w:pPr>
      <w:r w:rsidRPr="6CF33F9D">
        <w:rPr>
          <w:rFonts w:ascii="Times New Roman" w:hAnsi="Times New Roman"/>
          <w:sz w:val="24"/>
          <w:szCs w:val="24"/>
        </w:rPr>
        <w:t>(1)</w:t>
      </w:r>
      <w:r w:rsidR="0060785F" w:rsidRPr="6CF33F9D">
        <w:rPr>
          <w:rFonts w:ascii="Times New Roman" w:hAnsi="Times New Roman"/>
          <w:sz w:val="24"/>
          <w:szCs w:val="24"/>
        </w:rPr>
        <w:t xml:space="preserve"> </w:t>
      </w:r>
      <w:r w:rsidRPr="6CF33F9D">
        <w:rPr>
          <w:rFonts w:ascii="Times New Roman" w:hAnsi="Times New Roman"/>
          <w:sz w:val="24"/>
          <w:szCs w:val="24"/>
        </w:rPr>
        <w:t xml:space="preserve">Valdkonna eest vastutav minister moodustab käskkirjaga seitsme kuni üheksa liikmega isikunimekomisjoni, nimetab selle esimehe ja liikmed ning </w:t>
      </w:r>
      <w:commentRangeStart w:id="78"/>
      <w:r w:rsidRPr="6CF33F9D">
        <w:rPr>
          <w:rFonts w:ascii="Times New Roman" w:hAnsi="Times New Roman"/>
          <w:sz w:val="24"/>
          <w:szCs w:val="24"/>
        </w:rPr>
        <w:t>kinnitab</w:t>
      </w:r>
      <w:commentRangeEnd w:id="78"/>
      <w:r>
        <w:commentReference w:id="78"/>
      </w:r>
      <w:r w:rsidRPr="6CF33F9D">
        <w:rPr>
          <w:rFonts w:ascii="Times New Roman" w:hAnsi="Times New Roman"/>
          <w:sz w:val="24"/>
          <w:szCs w:val="24"/>
        </w:rPr>
        <w:t xml:space="preserve"> põhimääruse.</w:t>
      </w:r>
    </w:p>
    <w:p w14:paraId="2323EF23" w14:textId="77777777" w:rsidR="000C2AF1" w:rsidRPr="008971DB" w:rsidRDefault="000C2AF1" w:rsidP="008971DB">
      <w:pPr>
        <w:pStyle w:val="Vahedeta"/>
        <w:jc w:val="both"/>
        <w:rPr>
          <w:rFonts w:ascii="Times New Roman" w:hAnsi="Times New Roman"/>
          <w:sz w:val="24"/>
          <w:szCs w:val="24"/>
        </w:rPr>
      </w:pPr>
    </w:p>
    <w:p w14:paraId="3499CB69" w14:textId="6D419B49" w:rsidR="000C2AF1" w:rsidRPr="008425A5" w:rsidRDefault="000C2AF1" w:rsidP="008971DB">
      <w:pPr>
        <w:pStyle w:val="Vahedeta"/>
        <w:jc w:val="both"/>
        <w:rPr>
          <w:rFonts w:ascii="Times New Roman" w:hAnsi="Times New Roman"/>
          <w:sz w:val="24"/>
          <w:szCs w:val="24"/>
        </w:rPr>
      </w:pPr>
      <w:r w:rsidRPr="008425A5">
        <w:rPr>
          <w:rFonts w:ascii="Times New Roman" w:hAnsi="Times New Roman"/>
          <w:sz w:val="24"/>
          <w:szCs w:val="24"/>
        </w:rPr>
        <w:t>(2)</w:t>
      </w:r>
      <w:r w:rsidR="0060785F">
        <w:rPr>
          <w:rFonts w:ascii="Times New Roman" w:hAnsi="Times New Roman"/>
          <w:sz w:val="24"/>
          <w:szCs w:val="24"/>
        </w:rPr>
        <w:t xml:space="preserve"> </w:t>
      </w:r>
      <w:r w:rsidRPr="008425A5">
        <w:rPr>
          <w:rFonts w:ascii="Times New Roman" w:hAnsi="Times New Roman"/>
          <w:sz w:val="24"/>
          <w:szCs w:val="24"/>
        </w:rPr>
        <w:t>Isikunimekomisjon täidab järgmisi ülesandeid:</w:t>
      </w:r>
    </w:p>
    <w:p w14:paraId="0F6AB1DE" w14:textId="6EA9C274" w:rsidR="002101A3" w:rsidRPr="008425A5" w:rsidRDefault="002101A3" w:rsidP="008971DB">
      <w:pPr>
        <w:pStyle w:val="Vahedeta"/>
        <w:jc w:val="both"/>
        <w:rPr>
          <w:rFonts w:ascii="Times New Roman" w:hAnsi="Times New Roman"/>
          <w:sz w:val="24"/>
          <w:szCs w:val="24"/>
        </w:rPr>
      </w:pPr>
      <w:bookmarkStart w:id="79" w:name="_Hlk215334513"/>
      <w:r w:rsidRPr="008425A5">
        <w:rPr>
          <w:rFonts w:ascii="Times New Roman" w:hAnsi="Times New Roman"/>
          <w:sz w:val="24"/>
          <w:szCs w:val="24"/>
        </w:rPr>
        <w:t xml:space="preserve">1) </w:t>
      </w:r>
      <w:bookmarkStart w:id="80" w:name="_Hlk215334558"/>
      <w:bookmarkStart w:id="81" w:name="_Hlk215334720"/>
      <w:r w:rsidRPr="008425A5">
        <w:rPr>
          <w:rFonts w:ascii="Times New Roman" w:hAnsi="Times New Roman"/>
          <w:sz w:val="24"/>
          <w:szCs w:val="24"/>
        </w:rPr>
        <w:t>annab arvamusi isikunime muutmise otsustamisel</w:t>
      </w:r>
      <w:r w:rsidR="00214066">
        <w:rPr>
          <w:rFonts w:ascii="Times New Roman" w:hAnsi="Times New Roman"/>
          <w:sz w:val="24"/>
          <w:szCs w:val="24"/>
        </w:rPr>
        <w:t xml:space="preserve"> ja muudes nimetoimingutes</w:t>
      </w:r>
      <w:bookmarkEnd w:id="80"/>
      <w:r w:rsidRPr="008425A5">
        <w:rPr>
          <w:rFonts w:ascii="Times New Roman" w:hAnsi="Times New Roman"/>
          <w:sz w:val="24"/>
          <w:szCs w:val="24"/>
        </w:rPr>
        <w:t>;</w:t>
      </w:r>
    </w:p>
    <w:p w14:paraId="0B1D4FBE" w14:textId="6F40342A" w:rsidR="000C2AF1" w:rsidRPr="008425A5" w:rsidRDefault="00F736D9" w:rsidP="008971DB">
      <w:pPr>
        <w:pStyle w:val="Vahedeta"/>
        <w:jc w:val="both"/>
        <w:rPr>
          <w:rFonts w:ascii="Times New Roman" w:hAnsi="Times New Roman"/>
          <w:sz w:val="24"/>
          <w:szCs w:val="24"/>
        </w:rPr>
      </w:pPr>
      <w:r w:rsidRPr="008425A5">
        <w:rPr>
          <w:rFonts w:ascii="Times New Roman" w:hAnsi="Times New Roman"/>
          <w:sz w:val="24"/>
          <w:szCs w:val="24"/>
        </w:rPr>
        <w:t>2</w:t>
      </w:r>
      <w:r w:rsidR="000C2AF1" w:rsidRPr="008425A5">
        <w:rPr>
          <w:rFonts w:ascii="Times New Roman" w:hAnsi="Times New Roman"/>
          <w:sz w:val="24"/>
          <w:szCs w:val="24"/>
        </w:rPr>
        <w:t xml:space="preserve">) annab </w:t>
      </w:r>
      <w:r w:rsidR="00603624" w:rsidRPr="008425A5">
        <w:rPr>
          <w:rFonts w:ascii="Times New Roman" w:hAnsi="Times New Roman"/>
          <w:sz w:val="24"/>
          <w:szCs w:val="24"/>
        </w:rPr>
        <w:t xml:space="preserve">arvamusi </w:t>
      </w:r>
      <w:r w:rsidR="000C2AF1" w:rsidRPr="008425A5">
        <w:rPr>
          <w:rFonts w:ascii="Times New Roman" w:hAnsi="Times New Roman"/>
          <w:sz w:val="24"/>
          <w:szCs w:val="24"/>
        </w:rPr>
        <w:t>nimetoimingute vaidlustamise korral;</w:t>
      </w:r>
    </w:p>
    <w:p w14:paraId="645D5E63" w14:textId="56C18527" w:rsidR="000C2AF1" w:rsidRPr="008425A5" w:rsidRDefault="000C2AF1" w:rsidP="008971DB">
      <w:pPr>
        <w:pStyle w:val="Vahedeta"/>
        <w:jc w:val="both"/>
        <w:rPr>
          <w:rFonts w:ascii="Times New Roman" w:hAnsi="Times New Roman"/>
          <w:sz w:val="24"/>
          <w:szCs w:val="24"/>
        </w:rPr>
      </w:pPr>
      <w:r w:rsidRPr="008425A5">
        <w:rPr>
          <w:rFonts w:ascii="Times New Roman" w:hAnsi="Times New Roman"/>
          <w:sz w:val="24"/>
          <w:szCs w:val="24"/>
        </w:rPr>
        <w:t>3) teeb</w:t>
      </w:r>
      <w:r w:rsidR="002925AC">
        <w:rPr>
          <w:rFonts w:ascii="Times New Roman" w:hAnsi="Times New Roman"/>
          <w:sz w:val="24"/>
          <w:szCs w:val="24"/>
        </w:rPr>
        <w:t xml:space="preserve"> </w:t>
      </w:r>
      <w:r w:rsidRPr="008425A5">
        <w:rPr>
          <w:rFonts w:ascii="Times New Roman" w:hAnsi="Times New Roman"/>
          <w:sz w:val="24"/>
          <w:szCs w:val="24"/>
        </w:rPr>
        <w:t>ettepanekuid nimetoiminguid reguleerivate õigusaktide muutmiseks;</w:t>
      </w:r>
    </w:p>
    <w:p w14:paraId="6CFAD667" w14:textId="77777777" w:rsidR="000C2AF1" w:rsidRPr="008971DB" w:rsidRDefault="000C2AF1" w:rsidP="008971DB">
      <w:pPr>
        <w:pStyle w:val="Vahedeta"/>
        <w:jc w:val="both"/>
        <w:rPr>
          <w:rFonts w:ascii="Times New Roman" w:hAnsi="Times New Roman"/>
          <w:sz w:val="24"/>
          <w:szCs w:val="24"/>
        </w:rPr>
      </w:pPr>
      <w:r w:rsidRPr="008425A5">
        <w:rPr>
          <w:rFonts w:ascii="Times New Roman" w:hAnsi="Times New Roman"/>
          <w:sz w:val="24"/>
          <w:szCs w:val="24"/>
        </w:rPr>
        <w:t>4) täidab teisi talle põhimäärusega pandud ülesandeid.</w:t>
      </w:r>
    </w:p>
    <w:bookmarkEnd w:id="79"/>
    <w:bookmarkEnd w:id="81"/>
    <w:p w14:paraId="6E001078" w14:textId="77777777" w:rsidR="000C2AF1" w:rsidRPr="008971DB" w:rsidRDefault="000C2AF1" w:rsidP="008971DB">
      <w:pPr>
        <w:pStyle w:val="Vahedeta"/>
        <w:jc w:val="both"/>
        <w:rPr>
          <w:rFonts w:ascii="Times New Roman" w:hAnsi="Times New Roman"/>
          <w:sz w:val="24"/>
          <w:szCs w:val="24"/>
        </w:rPr>
      </w:pPr>
    </w:p>
    <w:p w14:paraId="1384D0E5" w14:textId="59112022" w:rsidR="000C2AF1" w:rsidRPr="008971DB" w:rsidRDefault="000C2AF1" w:rsidP="008971DB">
      <w:pPr>
        <w:pStyle w:val="Vahedeta"/>
        <w:jc w:val="both"/>
        <w:rPr>
          <w:rFonts w:ascii="Times New Roman" w:hAnsi="Times New Roman"/>
          <w:sz w:val="24"/>
          <w:szCs w:val="24"/>
        </w:rPr>
      </w:pPr>
      <w:r w:rsidRPr="008971DB">
        <w:rPr>
          <w:rFonts w:ascii="Times New Roman" w:hAnsi="Times New Roman"/>
          <w:sz w:val="24"/>
          <w:szCs w:val="24"/>
        </w:rPr>
        <w:t>(3)</w:t>
      </w:r>
      <w:r w:rsidR="0060785F">
        <w:rPr>
          <w:rFonts w:ascii="Times New Roman" w:hAnsi="Times New Roman"/>
          <w:sz w:val="24"/>
          <w:szCs w:val="24"/>
        </w:rPr>
        <w:t xml:space="preserve"> </w:t>
      </w:r>
      <w:r w:rsidRPr="008971DB">
        <w:rPr>
          <w:rFonts w:ascii="Times New Roman" w:hAnsi="Times New Roman"/>
          <w:sz w:val="24"/>
          <w:szCs w:val="24"/>
        </w:rPr>
        <w:t>Isikunimekomisjonil on õigus oma ülesannete täitmiseks:</w:t>
      </w:r>
    </w:p>
    <w:p w14:paraId="694E9A0F" w14:textId="77777777" w:rsidR="000C2AF1" w:rsidRPr="008971DB" w:rsidRDefault="000C2AF1" w:rsidP="008971DB">
      <w:pPr>
        <w:pStyle w:val="Vahedeta"/>
        <w:jc w:val="both"/>
        <w:rPr>
          <w:rFonts w:ascii="Times New Roman" w:hAnsi="Times New Roman"/>
          <w:sz w:val="24"/>
          <w:szCs w:val="24"/>
        </w:rPr>
      </w:pPr>
      <w:r w:rsidRPr="008971DB">
        <w:rPr>
          <w:rFonts w:ascii="Times New Roman" w:hAnsi="Times New Roman"/>
          <w:sz w:val="24"/>
          <w:szCs w:val="24"/>
        </w:rPr>
        <w:t>1) saada nimeteaduslikult usaldusasutuselt eksperdihinnanguid isikunime teemal;</w:t>
      </w:r>
    </w:p>
    <w:p w14:paraId="07792C7C" w14:textId="6C3C0AA6" w:rsidR="000C2AF1" w:rsidRPr="008971DB" w:rsidRDefault="000C2AF1" w:rsidP="008971DB">
      <w:pPr>
        <w:pStyle w:val="Vahedeta"/>
        <w:jc w:val="both"/>
        <w:rPr>
          <w:rFonts w:ascii="Times New Roman" w:hAnsi="Times New Roman"/>
          <w:sz w:val="24"/>
          <w:szCs w:val="24"/>
        </w:rPr>
      </w:pPr>
      <w:r w:rsidRPr="008971DB">
        <w:rPr>
          <w:rFonts w:ascii="Times New Roman" w:hAnsi="Times New Roman"/>
          <w:sz w:val="24"/>
          <w:szCs w:val="24"/>
        </w:rPr>
        <w:t>2) saada nimetoimingute küsimustes riigi- ja kohaliku omavalitsuse üksuse asutustelt vastuseid</w:t>
      </w:r>
      <w:r w:rsidR="007A0472">
        <w:rPr>
          <w:rFonts w:ascii="Times New Roman" w:hAnsi="Times New Roman"/>
          <w:sz w:val="24"/>
          <w:szCs w:val="24"/>
        </w:rPr>
        <w:t>.</w:t>
      </w:r>
    </w:p>
    <w:p w14:paraId="4343498A" w14:textId="77777777" w:rsidR="000C2AF1" w:rsidRPr="0060785F" w:rsidRDefault="000C2AF1" w:rsidP="008971DB">
      <w:pPr>
        <w:pStyle w:val="Kehatekst"/>
        <w:spacing w:after="0" w:line="240" w:lineRule="auto"/>
        <w:jc w:val="both"/>
        <w:rPr>
          <w:rFonts w:ascii="Times New Roman" w:hAnsi="Times New Roman" w:cs="Times New Roman"/>
          <w:bCs/>
          <w:color w:val="auto"/>
          <w:sz w:val="24"/>
          <w:szCs w:val="24"/>
        </w:rPr>
      </w:pPr>
    </w:p>
    <w:p w14:paraId="4D6FC9E9" w14:textId="5BC378A1" w:rsidR="000C2AF1" w:rsidRPr="00615F13" w:rsidRDefault="000C2AF1">
      <w:pPr>
        <w:pStyle w:val="Vahedeta"/>
        <w:jc w:val="both"/>
        <w:rPr>
          <w:rFonts w:ascii="Times New Roman" w:hAnsi="Times New Roman"/>
          <w:b/>
          <w:bCs/>
          <w:sz w:val="24"/>
          <w:szCs w:val="24"/>
        </w:rPr>
      </w:pPr>
      <w:r w:rsidRPr="00EB2941">
        <w:rPr>
          <w:rFonts w:ascii="Times New Roman" w:hAnsi="Times New Roman"/>
          <w:b/>
          <w:bCs/>
          <w:sz w:val="24"/>
          <w:szCs w:val="24"/>
        </w:rPr>
        <w:t>§</w:t>
      </w:r>
      <w:r w:rsidR="0060785F">
        <w:rPr>
          <w:rFonts w:ascii="Times New Roman" w:hAnsi="Times New Roman"/>
          <w:b/>
          <w:bCs/>
          <w:sz w:val="24"/>
          <w:szCs w:val="24"/>
        </w:rPr>
        <w:t xml:space="preserve"> </w:t>
      </w:r>
      <w:r w:rsidR="004E63E4">
        <w:rPr>
          <w:rFonts w:ascii="Times New Roman" w:hAnsi="Times New Roman"/>
          <w:b/>
          <w:bCs/>
          <w:sz w:val="24"/>
          <w:szCs w:val="24"/>
        </w:rPr>
        <w:t>3</w:t>
      </w:r>
      <w:r w:rsidR="006E5CC3">
        <w:rPr>
          <w:rFonts w:ascii="Times New Roman" w:hAnsi="Times New Roman"/>
          <w:b/>
          <w:bCs/>
          <w:sz w:val="24"/>
          <w:szCs w:val="24"/>
        </w:rPr>
        <w:t>6</w:t>
      </w:r>
      <w:r w:rsidRPr="00EB2941">
        <w:rPr>
          <w:rFonts w:ascii="Times New Roman" w:hAnsi="Times New Roman"/>
          <w:b/>
          <w:bCs/>
          <w:sz w:val="24"/>
          <w:szCs w:val="24"/>
        </w:rPr>
        <w:t>. Nimeteaduslik usaldusasutus</w:t>
      </w:r>
    </w:p>
    <w:p w14:paraId="54A1E116" w14:textId="77777777" w:rsidR="000C2AF1" w:rsidRPr="008971DB" w:rsidRDefault="000C2AF1" w:rsidP="008971DB">
      <w:pPr>
        <w:pStyle w:val="Vahedeta"/>
        <w:jc w:val="both"/>
        <w:rPr>
          <w:rFonts w:ascii="Times New Roman" w:hAnsi="Times New Roman"/>
          <w:bCs/>
          <w:sz w:val="24"/>
          <w:szCs w:val="24"/>
        </w:rPr>
      </w:pPr>
    </w:p>
    <w:p w14:paraId="090256C2" w14:textId="0CB9DD6F" w:rsidR="00B56D20" w:rsidRDefault="00B56D20" w:rsidP="00B56D20">
      <w:pPr>
        <w:pStyle w:val="Vahedeta"/>
        <w:jc w:val="both"/>
        <w:rPr>
          <w:rFonts w:ascii="Times New Roman" w:hAnsi="Times New Roman"/>
          <w:sz w:val="24"/>
          <w:szCs w:val="24"/>
        </w:rPr>
      </w:pPr>
      <w:r w:rsidRPr="008971DB">
        <w:rPr>
          <w:rFonts w:ascii="Times New Roman" w:hAnsi="Times New Roman"/>
          <w:sz w:val="24"/>
          <w:szCs w:val="24"/>
        </w:rPr>
        <w:t>(1)</w:t>
      </w:r>
      <w:r w:rsidR="0060785F">
        <w:rPr>
          <w:rFonts w:ascii="Times New Roman" w:hAnsi="Times New Roman"/>
          <w:sz w:val="24"/>
          <w:szCs w:val="24"/>
        </w:rPr>
        <w:t xml:space="preserve"> </w:t>
      </w:r>
      <w:r w:rsidRPr="008971DB">
        <w:rPr>
          <w:rFonts w:ascii="Times New Roman" w:hAnsi="Times New Roman"/>
          <w:sz w:val="24"/>
          <w:szCs w:val="24"/>
        </w:rPr>
        <w:t>Nimeteaduslik usaldusasutus</w:t>
      </w:r>
      <w:r>
        <w:rPr>
          <w:rFonts w:ascii="Times New Roman" w:hAnsi="Times New Roman"/>
          <w:sz w:val="24"/>
          <w:szCs w:val="24"/>
        </w:rPr>
        <w:t xml:space="preserve"> täidab järgmisi ülesandeid:</w:t>
      </w:r>
    </w:p>
    <w:p w14:paraId="39C6F617" w14:textId="77777777" w:rsidR="00B56D20" w:rsidRDefault="00B56D20" w:rsidP="00B56D20">
      <w:pPr>
        <w:pStyle w:val="Vahedeta"/>
        <w:jc w:val="both"/>
        <w:rPr>
          <w:rFonts w:ascii="Times New Roman" w:hAnsi="Times New Roman"/>
          <w:sz w:val="24"/>
          <w:szCs w:val="24"/>
        </w:rPr>
      </w:pPr>
      <w:r>
        <w:rPr>
          <w:rFonts w:ascii="Times New Roman" w:hAnsi="Times New Roman"/>
          <w:sz w:val="24"/>
          <w:szCs w:val="24"/>
        </w:rPr>
        <w:t xml:space="preserve">1) </w:t>
      </w:r>
      <w:r w:rsidRPr="008971DB">
        <w:rPr>
          <w:rFonts w:ascii="Times New Roman" w:hAnsi="Times New Roman"/>
          <w:sz w:val="24"/>
          <w:szCs w:val="24"/>
        </w:rPr>
        <w:t>annab isikunimede kohta arvamusi ja eksperdihinnanguid</w:t>
      </w:r>
      <w:r>
        <w:rPr>
          <w:rFonts w:ascii="Times New Roman" w:hAnsi="Times New Roman"/>
          <w:sz w:val="24"/>
          <w:szCs w:val="24"/>
        </w:rPr>
        <w:t>;</w:t>
      </w:r>
    </w:p>
    <w:p w14:paraId="20DBB13D" w14:textId="77777777" w:rsidR="00B56D20" w:rsidRDefault="00B56D20" w:rsidP="00B56D20">
      <w:pPr>
        <w:pStyle w:val="Vahedeta"/>
        <w:jc w:val="both"/>
        <w:rPr>
          <w:rFonts w:ascii="Times New Roman" w:hAnsi="Times New Roman"/>
          <w:sz w:val="24"/>
          <w:szCs w:val="24"/>
        </w:rPr>
      </w:pPr>
      <w:r>
        <w:rPr>
          <w:rFonts w:ascii="Times New Roman" w:hAnsi="Times New Roman"/>
          <w:sz w:val="24"/>
          <w:szCs w:val="24"/>
        </w:rPr>
        <w:t>2) nõustab nimetoiminguid tegevaid asutusi, annab nende taotlusel arvamusi ja hindab isikunime vastavust käesoleva seaduse nõuetele ja Eesti nimetraditsioonile;</w:t>
      </w:r>
    </w:p>
    <w:p w14:paraId="2AC496CB" w14:textId="3786E3C4" w:rsidR="000C2AF1" w:rsidRPr="008971DB" w:rsidRDefault="00B56D20" w:rsidP="008971DB">
      <w:pPr>
        <w:pStyle w:val="Vahedeta"/>
        <w:jc w:val="both"/>
        <w:rPr>
          <w:rFonts w:ascii="Times New Roman" w:hAnsi="Times New Roman"/>
          <w:sz w:val="24"/>
          <w:szCs w:val="24"/>
        </w:rPr>
      </w:pPr>
      <w:r>
        <w:rPr>
          <w:rFonts w:ascii="Times New Roman" w:hAnsi="Times New Roman"/>
          <w:sz w:val="24"/>
          <w:szCs w:val="24"/>
        </w:rPr>
        <w:t xml:space="preserve">3) </w:t>
      </w:r>
      <w:r w:rsidR="00325C89" w:rsidRPr="008425A5">
        <w:rPr>
          <w:rFonts w:ascii="Times New Roman" w:hAnsi="Times New Roman"/>
          <w:sz w:val="24"/>
          <w:szCs w:val="24"/>
        </w:rPr>
        <w:t>teeb ettepanekuid nimetoiminguid reguleerivate õigusaktide muutmiseks</w:t>
      </w:r>
      <w:r w:rsidR="00495DE3">
        <w:rPr>
          <w:rFonts w:ascii="Times New Roman" w:hAnsi="Times New Roman"/>
          <w:sz w:val="24"/>
          <w:szCs w:val="24"/>
        </w:rPr>
        <w:t>.</w:t>
      </w:r>
    </w:p>
    <w:p w14:paraId="05E3B22B" w14:textId="77777777" w:rsidR="000C2AF1" w:rsidRPr="008971DB" w:rsidRDefault="000C2AF1" w:rsidP="008971DB">
      <w:pPr>
        <w:pStyle w:val="Vahedeta"/>
        <w:jc w:val="both"/>
        <w:rPr>
          <w:rFonts w:ascii="Times New Roman" w:hAnsi="Times New Roman"/>
          <w:sz w:val="24"/>
          <w:szCs w:val="24"/>
        </w:rPr>
      </w:pPr>
    </w:p>
    <w:p w14:paraId="0B36E055" w14:textId="08B442ED" w:rsidR="000C2AF1" w:rsidRDefault="000C2AF1" w:rsidP="008971DB">
      <w:pPr>
        <w:pStyle w:val="Vahedeta"/>
        <w:jc w:val="both"/>
        <w:rPr>
          <w:rFonts w:ascii="Times New Roman" w:hAnsi="Times New Roman"/>
          <w:sz w:val="24"/>
          <w:szCs w:val="24"/>
        </w:rPr>
      </w:pPr>
      <w:commentRangeStart w:id="82"/>
      <w:r w:rsidRPr="6CF33F9D">
        <w:rPr>
          <w:rFonts w:ascii="Times New Roman" w:hAnsi="Times New Roman"/>
          <w:sz w:val="24"/>
          <w:szCs w:val="24"/>
        </w:rPr>
        <w:t>(</w:t>
      </w:r>
      <w:del w:id="83" w:author="Maarja-Liis Lall - JUSTDIGI" w:date="2026-01-27T17:05:00Z">
        <w:r w:rsidRPr="6CF33F9D" w:rsidDel="000C2AF1">
          <w:rPr>
            <w:rFonts w:ascii="Times New Roman" w:hAnsi="Times New Roman"/>
            <w:sz w:val="24"/>
            <w:szCs w:val="24"/>
          </w:rPr>
          <w:delText>3</w:delText>
        </w:r>
      </w:del>
      <w:ins w:id="84" w:author="Maarja-Liis Lall - JUSTDIGI" w:date="2026-01-27T17:05:00Z">
        <w:r w:rsidR="25B3317F" w:rsidRPr="6CF33F9D">
          <w:rPr>
            <w:rFonts w:ascii="Times New Roman" w:hAnsi="Times New Roman"/>
            <w:sz w:val="24"/>
            <w:szCs w:val="24"/>
          </w:rPr>
          <w:t>2</w:t>
        </w:r>
      </w:ins>
      <w:r w:rsidRPr="6CF33F9D">
        <w:rPr>
          <w:rFonts w:ascii="Times New Roman" w:hAnsi="Times New Roman"/>
          <w:sz w:val="24"/>
          <w:szCs w:val="24"/>
        </w:rPr>
        <w:t>)</w:t>
      </w:r>
      <w:commentRangeEnd w:id="82"/>
      <w:r>
        <w:commentReference w:id="82"/>
      </w:r>
      <w:r w:rsidR="0060785F" w:rsidRPr="6CF33F9D">
        <w:rPr>
          <w:rFonts w:ascii="Times New Roman" w:hAnsi="Times New Roman"/>
          <w:sz w:val="24"/>
          <w:szCs w:val="24"/>
        </w:rPr>
        <w:t xml:space="preserve"> </w:t>
      </w:r>
      <w:r w:rsidRPr="6CF33F9D">
        <w:rPr>
          <w:rFonts w:ascii="Times New Roman" w:hAnsi="Times New Roman"/>
          <w:sz w:val="24"/>
          <w:szCs w:val="24"/>
        </w:rPr>
        <w:t xml:space="preserve">Vabariigi Valitsus määrab oma korraldusega valdkonna eest vastutava ministri ettepanekul </w:t>
      </w:r>
      <w:ins w:id="85" w:author="Maarja-Liis Lall - JUSTDIGI" w:date="2026-01-30T08:06:00Z">
        <w:r w:rsidR="5C271F6D" w:rsidRPr="6CF33F9D">
          <w:rPr>
            <w:rFonts w:ascii="Times New Roman" w:hAnsi="Times New Roman"/>
            <w:sz w:val="24"/>
            <w:szCs w:val="24"/>
          </w:rPr>
          <w:t xml:space="preserve">nimeteaduslikuks </w:t>
        </w:r>
      </w:ins>
      <w:r w:rsidRPr="6CF33F9D">
        <w:rPr>
          <w:rFonts w:ascii="Times New Roman" w:hAnsi="Times New Roman"/>
          <w:sz w:val="24"/>
          <w:szCs w:val="24"/>
        </w:rPr>
        <w:t>usaldusasutuseks teadusasutuse, kus töötavad nimeteadusele spetsialiseerunud teadustöötajad.</w:t>
      </w:r>
    </w:p>
    <w:p w14:paraId="14642AB3" w14:textId="77777777" w:rsidR="00036E65" w:rsidRDefault="00036E65" w:rsidP="008971DB">
      <w:pPr>
        <w:pStyle w:val="Vahedeta"/>
        <w:jc w:val="both"/>
        <w:rPr>
          <w:rFonts w:ascii="Times New Roman" w:hAnsi="Times New Roman"/>
          <w:sz w:val="24"/>
          <w:szCs w:val="24"/>
        </w:rPr>
      </w:pPr>
    </w:p>
    <w:p w14:paraId="0B056DE6" w14:textId="5CAF1A12" w:rsidR="00036E65" w:rsidRPr="008971DB" w:rsidRDefault="00036E65" w:rsidP="00036E65">
      <w:pPr>
        <w:pStyle w:val="Vahedeta"/>
        <w:ind w:left="360"/>
        <w:jc w:val="center"/>
        <w:rPr>
          <w:rFonts w:ascii="Times New Roman" w:hAnsi="Times New Roman"/>
          <w:b/>
          <w:bCs/>
          <w:sz w:val="24"/>
          <w:szCs w:val="24"/>
        </w:rPr>
      </w:pPr>
      <w:r>
        <w:rPr>
          <w:rFonts w:ascii="Times New Roman" w:hAnsi="Times New Roman"/>
          <w:b/>
          <w:bCs/>
          <w:sz w:val="24"/>
          <w:szCs w:val="24"/>
        </w:rPr>
        <w:t>7</w:t>
      </w:r>
      <w:r w:rsidRPr="008971DB">
        <w:rPr>
          <w:rFonts w:ascii="Times New Roman" w:hAnsi="Times New Roman"/>
          <w:b/>
          <w:bCs/>
          <w:sz w:val="24"/>
          <w:szCs w:val="24"/>
        </w:rPr>
        <w:t>. peatükk</w:t>
      </w:r>
    </w:p>
    <w:p w14:paraId="6A55CAFF" w14:textId="77777777" w:rsidR="00036E65" w:rsidRPr="008971DB" w:rsidRDefault="00036E65" w:rsidP="00036E65">
      <w:pPr>
        <w:pStyle w:val="Vahedeta"/>
        <w:ind w:left="720"/>
        <w:jc w:val="center"/>
        <w:rPr>
          <w:rFonts w:ascii="Times New Roman" w:hAnsi="Times New Roman"/>
          <w:b/>
          <w:bCs/>
          <w:sz w:val="24"/>
          <w:szCs w:val="24"/>
        </w:rPr>
      </w:pPr>
      <w:r w:rsidRPr="008971DB">
        <w:rPr>
          <w:rFonts w:ascii="Times New Roman" w:hAnsi="Times New Roman"/>
          <w:b/>
          <w:bCs/>
          <w:sz w:val="24"/>
          <w:szCs w:val="24"/>
        </w:rPr>
        <w:t>Järelevalve ja vaidlustamine</w:t>
      </w:r>
    </w:p>
    <w:p w14:paraId="78598C8C" w14:textId="77777777" w:rsidR="00036E65" w:rsidRPr="008971DB" w:rsidRDefault="00036E65" w:rsidP="00036E65">
      <w:pPr>
        <w:spacing w:after="0" w:line="240" w:lineRule="auto"/>
        <w:jc w:val="both"/>
        <w:rPr>
          <w:rFonts w:ascii="Times New Roman" w:hAnsi="Times New Roman" w:cs="Times New Roman"/>
          <w:sz w:val="24"/>
          <w:szCs w:val="24"/>
        </w:rPr>
      </w:pPr>
    </w:p>
    <w:p w14:paraId="1E71D6FD" w14:textId="483F9F35" w:rsidR="00036E65" w:rsidRPr="00615F13" w:rsidRDefault="00036E65" w:rsidP="00036E65">
      <w:pPr>
        <w:pStyle w:val="Vahedeta"/>
        <w:jc w:val="both"/>
        <w:rPr>
          <w:rFonts w:ascii="Times New Roman" w:hAnsi="Times New Roman"/>
          <w:b/>
          <w:bCs/>
          <w:sz w:val="24"/>
          <w:szCs w:val="24"/>
        </w:rPr>
      </w:pPr>
      <w:r w:rsidRPr="00EB2941">
        <w:rPr>
          <w:rFonts w:ascii="Times New Roman" w:hAnsi="Times New Roman"/>
          <w:b/>
          <w:bCs/>
          <w:sz w:val="24"/>
          <w:szCs w:val="24"/>
        </w:rPr>
        <w:t>§</w:t>
      </w:r>
      <w:r w:rsidR="0060785F">
        <w:rPr>
          <w:rFonts w:ascii="Times New Roman" w:hAnsi="Times New Roman"/>
          <w:b/>
          <w:bCs/>
          <w:sz w:val="24"/>
          <w:szCs w:val="24"/>
        </w:rPr>
        <w:t xml:space="preserve"> </w:t>
      </w:r>
      <w:r w:rsidR="00782D80">
        <w:rPr>
          <w:rFonts w:ascii="Times New Roman" w:hAnsi="Times New Roman"/>
          <w:b/>
          <w:bCs/>
          <w:sz w:val="24"/>
          <w:szCs w:val="24"/>
        </w:rPr>
        <w:t>3</w:t>
      </w:r>
      <w:r w:rsidR="006E5CC3">
        <w:rPr>
          <w:rFonts w:ascii="Times New Roman" w:hAnsi="Times New Roman"/>
          <w:b/>
          <w:bCs/>
          <w:sz w:val="24"/>
          <w:szCs w:val="24"/>
        </w:rPr>
        <w:t>7</w:t>
      </w:r>
      <w:r w:rsidRPr="00EB2941">
        <w:rPr>
          <w:rFonts w:ascii="Times New Roman" w:hAnsi="Times New Roman"/>
          <w:b/>
          <w:bCs/>
          <w:sz w:val="24"/>
          <w:szCs w:val="24"/>
        </w:rPr>
        <w:t>. Haldusjärelevalve tegemine nimetoimingute üle</w:t>
      </w:r>
    </w:p>
    <w:p w14:paraId="105172C4" w14:textId="77777777" w:rsidR="00036E65" w:rsidRPr="008971DB" w:rsidRDefault="00036E65" w:rsidP="00036E65">
      <w:pPr>
        <w:pStyle w:val="Vahedeta"/>
        <w:jc w:val="both"/>
        <w:rPr>
          <w:rFonts w:ascii="Times New Roman" w:hAnsi="Times New Roman"/>
          <w:bCs/>
          <w:sz w:val="24"/>
          <w:szCs w:val="24"/>
        </w:rPr>
      </w:pPr>
    </w:p>
    <w:p w14:paraId="1FAC8E4A" w14:textId="34BFD47A" w:rsidR="00036E65" w:rsidRPr="008971DB" w:rsidRDefault="00036E65" w:rsidP="00036E65">
      <w:pPr>
        <w:pStyle w:val="Vahedeta"/>
        <w:jc w:val="both"/>
        <w:rPr>
          <w:rFonts w:ascii="Times New Roman" w:hAnsi="Times New Roman"/>
          <w:sz w:val="24"/>
          <w:szCs w:val="24"/>
        </w:rPr>
      </w:pPr>
      <w:r w:rsidRPr="008971DB">
        <w:rPr>
          <w:rFonts w:ascii="Times New Roman" w:hAnsi="Times New Roman"/>
          <w:sz w:val="24"/>
          <w:szCs w:val="24"/>
        </w:rPr>
        <w:t xml:space="preserve">Haldusjärelevalvet käesoleva seaduse </w:t>
      </w:r>
      <w:r w:rsidR="0008674B">
        <w:rPr>
          <w:rFonts w:ascii="Times New Roman" w:hAnsi="Times New Roman"/>
          <w:sz w:val="24"/>
          <w:szCs w:val="24"/>
        </w:rPr>
        <w:t>ja selle alusel antud õigusaktide</w:t>
      </w:r>
      <w:r w:rsidRPr="008971DB">
        <w:rPr>
          <w:rFonts w:ascii="Times New Roman" w:hAnsi="Times New Roman"/>
          <w:sz w:val="24"/>
          <w:szCs w:val="24"/>
        </w:rPr>
        <w:t xml:space="preserve"> järgimise ja tegevuse otstarbekuse üle teostab Siseministeerium.</w:t>
      </w:r>
    </w:p>
    <w:p w14:paraId="39DB727E" w14:textId="77777777" w:rsidR="00036E65" w:rsidRPr="008971DB" w:rsidRDefault="00036E65" w:rsidP="00036E65">
      <w:pPr>
        <w:spacing w:after="0" w:line="240" w:lineRule="auto"/>
        <w:jc w:val="both"/>
        <w:rPr>
          <w:rFonts w:ascii="Times New Roman" w:hAnsi="Times New Roman" w:cs="Times New Roman"/>
          <w:sz w:val="24"/>
          <w:szCs w:val="24"/>
        </w:rPr>
      </w:pPr>
    </w:p>
    <w:p w14:paraId="32C41BCC" w14:textId="296FCF9D" w:rsidR="00036E65" w:rsidRPr="00615F13" w:rsidRDefault="00036E65" w:rsidP="00036E65">
      <w:pPr>
        <w:pStyle w:val="Vahedeta"/>
        <w:jc w:val="both"/>
        <w:rPr>
          <w:rFonts w:ascii="Times New Roman" w:hAnsi="Times New Roman"/>
          <w:b/>
          <w:bCs/>
          <w:sz w:val="24"/>
          <w:szCs w:val="24"/>
        </w:rPr>
      </w:pPr>
      <w:r w:rsidRPr="00EB2941">
        <w:rPr>
          <w:rFonts w:ascii="Times New Roman" w:hAnsi="Times New Roman"/>
          <w:b/>
          <w:bCs/>
          <w:sz w:val="24"/>
          <w:szCs w:val="24"/>
        </w:rPr>
        <w:t>§</w:t>
      </w:r>
      <w:r w:rsidR="0060785F">
        <w:rPr>
          <w:rFonts w:ascii="Times New Roman" w:hAnsi="Times New Roman"/>
          <w:b/>
          <w:bCs/>
          <w:sz w:val="24"/>
          <w:szCs w:val="24"/>
        </w:rPr>
        <w:t xml:space="preserve"> </w:t>
      </w:r>
      <w:r w:rsidR="00782D80">
        <w:rPr>
          <w:rFonts w:ascii="Times New Roman" w:hAnsi="Times New Roman"/>
          <w:b/>
          <w:bCs/>
          <w:sz w:val="24"/>
          <w:szCs w:val="24"/>
        </w:rPr>
        <w:t>3</w:t>
      </w:r>
      <w:r w:rsidR="006E5CC3">
        <w:rPr>
          <w:rFonts w:ascii="Times New Roman" w:hAnsi="Times New Roman"/>
          <w:b/>
          <w:bCs/>
          <w:sz w:val="24"/>
          <w:szCs w:val="24"/>
        </w:rPr>
        <w:t>8</w:t>
      </w:r>
      <w:r w:rsidRPr="00EB2941">
        <w:rPr>
          <w:rFonts w:ascii="Times New Roman" w:hAnsi="Times New Roman"/>
          <w:b/>
          <w:bCs/>
          <w:sz w:val="24"/>
          <w:szCs w:val="24"/>
        </w:rPr>
        <w:t>. Vaidlustamine</w:t>
      </w:r>
    </w:p>
    <w:p w14:paraId="286B3AA7" w14:textId="77777777" w:rsidR="00036E65" w:rsidRPr="008971DB" w:rsidRDefault="00036E65" w:rsidP="00036E65">
      <w:pPr>
        <w:pStyle w:val="Vahedeta"/>
        <w:jc w:val="both"/>
        <w:rPr>
          <w:rFonts w:ascii="Times New Roman" w:hAnsi="Times New Roman"/>
          <w:bCs/>
          <w:sz w:val="24"/>
          <w:szCs w:val="24"/>
        </w:rPr>
      </w:pPr>
    </w:p>
    <w:p w14:paraId="34B5CE78" w14:textId="5E28C4C2" w:rsidR="00036E65" w:rsidRPr="008971DB" w:rsidRDefault="00036E65" w:rsidP="00036E65">
      <w:pPr>
        <w:pStyle w:val="Vahedeta"/>
        <w:jc w:val="both"/>
        <w:rPr>
          <w:rFonts w:ascii="Times New Roman" w:hAnsi="Times New Roman"/>
          <w:sz w:val="24"/>
          <w:szCs w:val="24"/>
        </w:rPr>
      </w:pPr>
      <w:r w:rsidRPr="008971DB">
        <w:rPr>
          <w:rFonts w:ascii="Times New Roman" w:hAnsi="Times New Roman"/>
          <w:sz w:val="24"/>
          <w:szCs w:val="24"/>
        </w:rPr>
        <w:t>(1)</w:t>
      </w:r>
      <w:r w:rsidR="0060785F">
        <w:rPr>
          <w:rFonts w:ascii="Times New Roman" w:hAnsi="Times New Roman"/>
          <w:sz w:val="24"/>
          <w:szCs w:val="24"/>
        </w:rPr>
        <w:t xml:space="preserve"> </w:t>
      </w:r>
      <w:r w:rsidRPr="008971DB">
        <w:rPr>
          <w:rFonts w:ascii="Times New Roman" w:hAnsi="Times New Roman"/>
          <w:sz w:val="24"/>
          <w:szCs w:val="24"/>
        </w:rPr>
        <w:t>Isik, kes leiab, et nimetoimingu</w:t>
      </w:r>
      <w:r>
        <w:rPr>
          <w:rFonts w:ascii="Times New Roman" w:hAnsi="Times New Roman"/>
          <w:sz w:val="24"/>
          <w:szCs w:val="24"/>
        </w:rPr>
        <w:t>ga</w:t>
      </w:r>
      <w:r w:rsidRPr="008971DB">
        <w:rPr>
          <w:rFonts w:ascii="Times New Roman" w:hAnsi="Times New Roman"/>
          <w:sz w:val="24"/>
          <w:szCs w:val="24"/>
        </w:rPr>
        <w:t xml:space="preserve"> või selle tegemisest keeldumisega või antud haldusaktiga on rikutud tema õigusi, võib esitada vaide Siseministeeriumile või kaebuse halduskohtule.</w:t>
      </w:r>
    </w:p>
    <w:p w14:paraId="3DBE951B" w14:textId="77777777" w:rsidR="00036E65" w:rsidRPr="008971DB" w:rsidRDefault="00036E65" w:rsidP="00036E65">
      <w:pPr>
        <w:pStyle w:val="Vahedeta"/>
        <w:jc w:val="both"/>
        <w:rPr>
          <w:rFonts w:ascii="Times New Roman" w:hAnsi="Times New Roman"/>
          <w:sz w:val="24"/>
          <w:szCs w:val="24"/>
        </w:rPr>
      </w:pPr>
    </w:p>
    <w:p w14:paraId="536AF989" w14:textId="77777777" w:rsidR="00036E65" w:rsidRPr="008971DB" w:rsidRDefault="00036E65" w:rsidP="00036E65">
      <w:pPr>
        <w:pStyle w:val="Vahedeta"/>
        <w:jc w:val="both"/>
        <w:rPr>
          <w:rFonts w:ascii="Times New Roman" w:hAnsi="Times New Roman"/>
        </w:rPr>
      </w:pPr>
      <w:r w:rsidRPr="008971DB">
        <w:rPr>
          <w:rFonts w:ascii="Times New Roman" w:hAnsi="Times New Roman"/>
          <w:sz w:val="24"/>
          <w:szCs w:val="24"/>
        </w:rPr>
        <w:t>(2) Siseministeerium lahendab vaide 30 päeva jooksul vaide esitamisest arvates.</w:t>
      </w:r>
    </w:p>
    <w:p w14:paraId="013B8FE1" w14:textId="77777777" w:rsidR="000C2AF1" w:rsidRPr="008971DB" w:rsidRDefault="000C2AF1" w:rsidP="008971DB">
      <w:pPr>
        <w:spacing w:after="0" w:line="240" w:lineRule="auto"/>
        <w:jc w:val="both"/>
        <w:rPr>
          <w:rFonts w:ascii="Times New Roman" w:hAnsi="Times New Roman" w:cs="Times New Roman"/>
          <w:sz w:val="24"/>
          <w:szCs w:val="24"/>
        </w:rPr>
      </w:pPr>
    </w:p>
    <w:p w14:paraId="36F09D4C" w14:textId="77777777" w:rsidR="000C2AF1" w:rsidRPr="008971DB" w:rsidRDefault="000C2AF1" w:rsidP="008971DB">
      <w:pPr>
        <w:pStyle w:val="Vahedeta"/>
        <w:jc w:val="center"/>
        <w:rPr>
          <w:rFonts w:ascii="Times New Roman" w:hAnsi="Times New Roman"/>
          <w:b/>
          <w:sz w:val="24"/>
          <w:szCs w:val="24"/>
        </w:rPr>
      </w:pPr>
      <w:r w:rsidRPr="008971DB">
        <w:rPr>
          <w:rFonts w:ascii="Times New Roman" w:hAnsi="Times New Roman"/>
          <w:b/>
          <w:sz w:val="24"/>
          <w:szCs w:val="24"/>
        </w:rPr>
        <w:t>8. peatükk</w:t>
      </w:r>
    </w:p>
    <w:p w14:paraId="47CF4DA4" w14:textId="77777777" w:rsidR="000C2AF1" w:rsidRPr="008971DB" w:rsidRDefault="000C2AF1" w:rsidP="008971DB">
      <w:pPr>
        <w:pStyle w:val="Vahedeta"/>
        <w:jc w:val="center"/>
        <w:rPr>
          <w:rFonts w:ascii="Times New Roman" w:hAnsi="Times New Roman"/>
          <w:sz w:val="24"/>
          <w:szCs w:val="24"/>
        </w:rPr>
      </w:pPr>
      <w:r w:rsidRPr="008971DB">
        <w:rPr>
          <w:rFonts w:ascii="Times New Roman" w:hAnsi="Times New Roman"/>
          <w:b/>
          <w:sz w:val="24"/>
          <w:szCs w:val="24"/>
        </w:rPr>
        <w:t>Rakendussätted</w:t>
      </w:r>
    </w:p>
    <w:p w14:paraId="76E26F08" w14:textId="77777777" w:rsidR="000C2AF1" w:rsidRPr="008971DB" w:rsidRDefault="000C2AF1" w:rsidP="008971DB">
      <w:pPr>
        <w:pStyle w:val="Vahedeta"/>
        <w:jc w:val="both"/>
        <w:rPr>
          <w:rFonts w:ascii="Times New Roman" w:hAnsi="Times New Roman"/>
          <w:sz w:val="24"/>
          <w:szCs w:val="24"/>
        </w:rPr>
      </w:pPr>
    </w:p>
    <w:p w14:paraId="67CA79AB" w14:textId="44FBCA72" w:rsidR="000C2AF1" w:rsidRPr="008971DB" w:rsidRDefault="000C2AF1" w:rsidP="008971DB">
      <w:pPr>
        <w:pStyle w:val="Vahedeta"/>
        <w:jc w:val="both"/>
        <w:rPr>
          <w:rFonts w:ascii="Times New Roman" w:hAnsi="Times New Roman"/>
          <w:sz w:val="24"/>
          <w:szCs w:val="24"/>
        </w:rPr>
      </w:pPr>
      <w:r w:rsidRPr="00EB2941">
        <w:rPr>
          <w:rFonts w:ascii="Times New Roman" w:hAnsi="Times New Roman"/>
          <w:b/>
          <w:bCs/>
          <w:sz w:val="24"/>
          <w:szCs w:val="24"/>
        </w:rPr>
        <w:t>§</w:t>
      </w:r>
      <w:r w:rsidR="0060785F">
        <w:rPr>
          <w:rFonts w:ascii="Times New Roman" w:hAnsi="Times New Roman"/>
          <w:b/>
          <w:bCs/>
          <w:sz w:val="24"/>
          <w:szCs w:val="24"/>
        </w:rPr>
        <w:t xml:space="preserve"> </w:t>
      </w:r>
      <w:r w:rsidR="006E5CC3">
        <w:rPr>
          <w:rFonts w:ascii="Times New Roman" w:hAnsi="Times New Roman"/>
          <w:b/>
          <w:bCs/>
          <w:sz w:val="24"/>
          <w:szCs w:val="24"/>
        </w:rPr>
        <w:t>39</w:t>
      </w:r>
      <w:r w:rsidR="006A21AB" w:rsidRPr="00EB2941">
        <w:rPr>
          <w:rFonts w:ascii="Times New Roman" w:hAnsi="Times New Roman"/>
          <w:b/>
          <w:bCs/>
          <w:sz w:val="24"/>
          <w:szCs w:val="24"/>
        </w:rPr>
        <w:t xml:space="preserve">. </w:t>
      </w:r>
      <w:r w:rsidRPr="00EB2941">
        <w:rPr>
          <w:rFonts w:ascii="Times New Roman" w:hAnsi="Times New Roman"/>
          <w:b/>
          <w:bCs/>
          <w:sz w:val="24"/>
          <w:szCs w:val="24"/>
        </w:rPr>
        <w:t>Seaduse rakendamin</w:t>
      </w:r>
      <w:r w:rsidRPr="00F34069">
        <w:rPr>
          <w:rFonts w:ascii="Times New Roman" w:hAnsi="Times New Roman"/>
          <w:b/>
          <w:bCs/>
          <w:sz w:val="24"/>
          <w:szCs w:val="24"/>
        </w:rPr>
        <w:t>e</w:t>
      </w:r>
    </w:p>
    <w:p w14:paraId="127EF646" w14:textId="067158B3" w:rsidR="000C2AF1" w:rsidRPr="008971DB" w:rsidRDefault="000C2AF1" w:rsidP="008971DB">
      <w:pPr>
        <w:pStyle w:val="Vahedeta"/>
        <w:jc w:val="both"/>
        <w:rPr>
          <w:rFonts w:ascii="Times New Roman" w:hAnsi="Times New Roman"/>
          <w:sz w:val="24"/>
          <w:szCs w:val="24"/>
        </w:rPr>
      </w:pPr>
    </w:p>
    <w:p w14:paraId="62C29613" w14:textId="0A925A8C" w:rsidR="00D0460A" w:rsidRDefault="00D0460A" w:rsidP="008971DB">
      <w:pPr>
        <w:pStyle w:val="Vahedeta"/>
        <w:jc w:val="both"/>
        <w:rPr>
          <w:rFonts w:ascii="Times New Roman" w:hAnsi="Times New Roman"/>
          <w:sz w:val="24"/>
          <w:szCs w:val="24"/>
        </w:rPr>
      </w:pPr>
      <w:r>
        <w:rPr>
          <w:rFonts w:ascii="Times New Roman" w:hAnsi="Times New Roman"/>
          <w:sz w:val="24"/>
          <w:szCs w:val="24"/>
        </w:rPr>
        <w:t xml:space="preserve">Isikunime </w:t>
      </w:r>
      <w:r w:rsidR="00362379">
        <w:rPr>
          <w:rFonts w:ascii="Times New Roman" w:hAnsi="Times New Roman"/>
          <w:sz w:val="24"/>
          <w:szCs w:val="24"/>
        </w:rPr>
        <w:t>muutmine</w:t>
      </w:r>
      <w:r>
        <w:rPr>
          <w:rFonts w:ascii="Times New Roman" w:hAnsi="Times New Roman"/>
          <w:sz w:val="24"/>
          <w:szCs w:val="24"/>
        </w:rPr>
        <w:t xml:space="preserve"> loetakse korduvaks käesoleva seaduse § 29 tähenduse</w:t>
      </w:r>
      <w:r w:rsidR="0060785F">
        <w:rPr>
          <w:rFonts w:ascii="Times New Roman" w:hAnsi="Times New Roman"/>
          <w:sz w:val="24"/>
          <w:szCs w:val="24"/>
        </w:rPr>
        <w:t>s</w:t>
      </w:r>
      <w:r>
        <w:rPr>
          <w:rFonts w:ascii="Times New Roman" w:hAnsi="Times New Roman"/>
          <w:sz w:val="24"/>
          <w:szCs w:val="24"/>
        </w:rPr>
        <w:t>, kui isikunime on eelnevalt muudetud alates 2005. aasta 31.</w:t>
      </w:r>
      <w:r w:rsidR="009A08B5">
        <w:rPr>
          <w:rFonts w:ascii="Times New Roman" w:hAnsi="Times New Roman"/>
          <w:sz w:val="24"/>
          <w:szCs w:val="24"/>
        </w:rPr>
        <w:t xml:space="preserve"> </w:t>
      </w:r>
      <w:r>
        <w:rPr>
          <w:rFonts w:ascii="Times New Roman" w:hAnsi="Times New Roman"/>
          <w:sz w:val="24"/>
          <w:szCs w:val="24"/>
        </w:rPr>
        <w:t>märtsist, välja arvatud juhul, kui isik oli nimemuutmise hetkel alaealine.</w:t>
      </w:r>
    </w:p>
    <w:p w14:paraId="0520E81E" w14:textId="77777777" w:rsidR="00301E57" w:rsidRPr="008971DB" w:rsidRDefault="00301E57" w:rsidP="008971DB">
      <w:pPr>
        <w:pStyle w:val="Vahedeta"/>
        <w:jc w:val="both"/>
        <w:rPr>
          <w:rFonts w:ascii="Times New Roman" w:hAnsi="Times New Roman"/>
          <w:sz w:val="24"/>
          <w:szCs w:val="24"/>
        </w:rPr>
      </w:pPr>
    </w:p>
    <w:p w14:paraId="6867FFB1" w14:textId="774DA059" w:rsidR="000C2AF1" w:rsidRPr="00615F13" w:rsidRDefault="000C2AF1">
      <w:pPr>
        <w:pStyle w:val="Vahedeta"/>
        <w:jc w:val="both"/>
        <w:rPr>
          <w:rFonts w:ascii="Times New Roman" w:hAnsi="Times New Roman"/>
          <w:b/>
          <w:bCs/>
          <w:sz w:val="24"/>
          <w:szCs w:val="24"/>
        </w:rPr>
      </w:pPr>
      <w:commentRangeStart w:id="86"/>
      <w:r w:rsidRPr="6CF33F9D">
        <w:rPr>
          <w:rFonts w:ascii="Times New Roman" w:hAnsi="Times New Roman"/>
          <w:b/>
          <w:bCs/>
          <w:sz w:val="24"/>
          <w:szCs w:val="24"/>
        </w:rPr>
        <w:t>§</w:t>
      </w:r>
      <w:r w:rsidR="0060785F" w:rsidRPr="6CF33F9D">
        <w:rPr>
          <w:rFonts w:ascii="Times New Roman" w:hAnsi="Times New Roman"/>
          <w:b/>
          <w:bCs/>
          <w:sz w:val="24"/>
          <w:szCs w:val="24"/>
        </w:rPr>
        <w:t xml:space="preserve"> </w:t>
      </w:r>
      <w:r w:rsidR="00660668" w:rsidRPr="6CF33F9D">
        <w:rPr>
          <w:rFonts w:ascii="Times New Roman" w:hAnsi="Times New Roman"/>
          <w:b/>
          <w:bCs/>
          <w:sz w:val="24"/>
          <w:szCs w:val="24"/>
        </w:rPr>
        <w:t>4</w:t>
      </w:r>
      <w:r w:rsidR="006E5CC3" w:rsidRPr="6CF33F9D">
        <w:rPr>
          <w:rFonts w:ascii="Times New Roman" w:hAnsi="Times New Roman"/>
          <w:b/>
          <w:bCs/>
          <w:sz w:val="24"/>
          <w:szCs w:val="24"/>
        </w:rPr>
        <w:t>0</w:t>
      </w:r>
      <w:r w:rsidR="006A21AB" w:rsidRPr="6CF33F9D">
        <w:rPr>
          <w:rFonts w:ascii="Times New Roman" w:hAnsi="Times New Roman"/>
          <w:b/>
          <w:bCs/>
          <w:sz w:val="24"/>
          <w:szCs w:val="24"/>
        </w:rPr>
        <w:t xml:space="preserve">. </w:t>
      </w:r>
      <w:r w:rsidRPr="6CF33F9D">
        <w:rPr>
          <w:rFonts w:ascii="Times New Roman" w:hAnsi="Times New Roman"/>
          <w:b/>
          <w:bCs/>
          <w:sz w:val="24"/>
          <w:szCs w:val="24"/>
        </w:rPr>
        <w:t xml:space="preserve">Enne käesoleva seaduse jõustumist esitatud </w:t>
      </w:r>
      <w:r w:rsidR="00D31C78" w:rsidRPr="6CF33F9D">
        <w:rPr>
          <w:rFonts w:ascii="Times New Roman" w:hAnsi="Times New Roman"/>
          <w:b/>
          <w:bCs/>
          <w:sz w:val="24"/>
          <w:szCs w:val="24"/>
        </w:rPr>
        <w:t>avalduste</w:t>
      </w:r>
      <w:r w:rsidRPr="6CF33F9D">
        <w:rPr>
          <w:rFonts w:ascii="Times New Roman" w:hAnsi="Times New Roman"/>
          <w:b/>
          <w:bCs/>
          <w:sz w:val="24"/>
          <w:szCs w:val="24"/>
        </w:rPr>
        <w:t xml:space="preserve"> menetlemine</w:t>
      </w:r>
      <w:commentRangeEnd w:id="86"/>
      <w:r>
        <w:commentReference w:id="86"/>
      </w:r>
    </w:p>
    <w:p w14:paraId="78C90922" w14:textId="77777777" w:rsidR="000C2AF1" w:rsidRPr="008971DB" w:rsidRDefault="000C2AF1" w:rsidP="008971DB">
      <w:pPr>
        <w:pStyle w:val="Vahedeta"/>
        <w:jc w:val="both"/>
        <w:rPr>
          <w:rFonts w:ascii="Times New Roman" w:hAnsi="Times New Roman"/>
          <w:bCs/>
          <w:sz w:val="24"/>
          <w:szCs w:val="24"/>
        </w:rPr>
      </w:pPr>
    </w:p>
    <w:p w14:paraId="53704367" w14:textId="37021D85" w:rsidR="000C2AF1" w:rsidRPr="008971DB" w:rsidRDefault="000C2AF1" w:rsidP="008971DB">
      <w:pPr>
        <w:pStyle w:val="Vahedeta"/>
        <w:jc w:val="both"/>
        <w:rPr>
          <w:rFonts w:ascii="Times New Roman" w:hAnsi="Times New Roman"/>
          <w:sz w:val="24"/>
          <w:szCs w:val="24"/>
        </w:rPr>
      </w:pPr>
      <w:r w:rsidRPr="008971DB">
        <w:rPr>
          <w:rFonts w:ascii="Times New Roman" w:hAnsi="Times New Roman"/>
          <w:sz w:val="24"/>
          <w:szCs w:val="24"/>
        </w:rPr>
        <w:t>(1)</w:t>
      </w:r>
      <w:r w:rsidR="0060785F">
        <w:rPr>
          <w:rFonts w:ascii="Times New Roman" w:hAnsi="Times New Roman"/>
          <w:sz w:val="24"/>
          <w:szCs w:val="24"/>
        </w:rPr>
        <w:t xml:space="preserve"> </w:t>
      </w:r>
      <w:r w:rsidRPr="008971DB">
        <w:rPr>
          <w:rFonts w:ascii="Times New Roman" w:hAnsi="Times New Roman"/>
          <w:sz w:val="24"/>
          <w:szCs w:val="24"/>
        </w:rPr>
        <w:t xml:space="preserve">Enne käesoleva seaduse jõustumist esitatud nime muutmise </w:t>
      </w:r>
      <w:r w:rsidR="00D31C78">
        <w:rPr>
          <w:rFonts w:ascii="Times New Roman" w:hAnsi="Times New Roman"/>
          <w:sz w:val="24"/>
          <w:szCs w:val="24"/>
        </w:rPr>
        <w:t>avaldused</w:t>
      </w:r>
      <w:r w:rsidR="006A21AB" w:rsidRPr="008971DB">
        <w:rPr>
          <w:rFonts w:ascii="Times New Roman" w:hAnsi="Times New Roman"/>
          <w:sz w:val="24"/>
          <w:szCs w:val="24"/>
        </w:rPr>
        <w:t xml:space="preserve"> lahendatakse käesoleva seaduse alusel.</w:t>
      </w:r>
    </w:p>
    <w:p w14:paraId="14D6AF8C" w14:textId="77777777" w:rsidR="000C2AF1" w:rsidRPr="008971DB" w:rsidRDefault="000C2AF1" w:rsidP="008971DB">
      <w:pPr>
        <w:pStyle w:val="Vahedeta"/>
        <w:jc w:val="both"/>
        <w:rPr>
          <w:rFonts w:ascii="Times New Roman" w:hAnsi="Times New Roman"/>
          <w:sz w:val="24"/>
          <w:szCs w:val="24"/>
        </w:rPr>
      </w:pPr>
    </w:p>
    <w:p w14:paraId="0B193B45" w14:textId="303F7A9E" w:rsidR="000C2AF1" w:rsidRPr="008971DB" w:rsidRDefault="000C2AF1" w:rsidP="008971DB">
      <w:pPr>
        <w:pStyle w:val="Vahedeta"/>
        <w:jc w:val="both"/>
        <w:rPr>
          <w:rFonts w:ascii="Times New Roman" w:hAnsi="Times New Roman"/>
          <w:sz w:val="24"/>
          <w:szCs w:val="24"/>
        </w:rPr>
      </w:pPr>
      <w:r w:rsidRPr="008971DB">
        <w:rPr>
          <w:rFonts w:ascii="Times New Roman" w:hAnsi="Times New Roman"/>
          <w:sz w:val="24"/>
          <w:szCs w:val="24"/>
        </w:rPr>
        <w:t>(2)</w:t>
      </w:r>
      <w:r w:rsidR="0060785F">
        <w:rPr>
          <w:rFonts w:ascii="Times New Roman" w:hAnsi="Times New Roman"/>
          <w:sz w:val="24"/>
          <w:szCs w:val="24"/>
        </w:rPr>
        <w:t xml:space="preserve"> </w:t>
      </w:r>
      <w:r w:rsidRPr="008971DB">
        <w:rPr>
          <w:rFonts w:ascii="Times New Roman" w:hAnsi="Times New Roman"/>
          <w:sz w:val="24"/>
          <w:szCs w:val="24"/>
        </w:rPr>
        <w:t>Käesoleva paragrahvi lõiget</w:t>
      </w:r>
      <w:r w:rsidRPr="00EB2941">
        <w:rPr>
          <w:rFonts w:ascii="Times New Roman" w:hAnsi="Times New Roman"/>
          <w:b/>
          <w:bCs/>
          <w:sz w:val="24"/>
          <w:szCs w:val="24"/>
        </w:rPr>
        <w:t> </w:t>
      </w:r>
      <w:r w:rsidRPr="008971DB">
        <w:rPr>
          <w:rFonts w:ascii="Times New Roman" w:hAnsi="Times New Roman"/>
          <w:sz w:val="24"/>
          <w:szCs w:val="24"/>
        </w:rPr>
        <w:t xml:space="preserve">1 ei kohaldata juhul, kui </w:t>
      </w:r>
      <w:r w:rsidR="00D31C78">
        <w:rPr>
          <w:rFonts w:ascii="Times New Roman" w:hAnsi="Times New Roman"/>
          <w:sz w:val="24"/>
          <w:szCs w:val="24"/>
        </w:rPr>
        <w:t>avalduse</w:t>
      </w:r>
      <w:r w:rsidRPr="008971DB">
        <w:rPr>
          <w:rFonts w:ascii="Times New Roman" w:hAnsi="Times New Roman"/>
          <w:sz w:val="24"/>
          <w:szCs w:val="24"/>
        </w:rPr>
        <w:t xml:space="preserve"> esitamise ajal kehtinud nimeseadus oli isiku jaoks soodsam ja isik taotleb, et otsus tehtaks </w:t>
      </w:r>
      <w:r w:rsidR="00D31C78">
        <w:rPr>
          <w:rFonts w:ascii="Times New Roman" w:hAnsi="Times New Roman"/>
          <w:sz w:val="24"/>
          <w:szCs w:val="24"/>
        </w:rPr>
        <w:t>avalduse</w:t>
      </w:r>
      <w:r w:rsidRPr="008971DB">
        <w:rPr>
          <w:rFonts w:ascii="Times New Roman" w:hAnsi="Times New Roman"/>
          <w:sz w:val="24"/>
          <w:szCs w:val="24"/>
        </w:rPr>
        <w:t xml:space="preserve"> esitamise ajal kehtinud nimeseaduse alusel.</w:t>
      </w:r>
    </w:p>
    <w:p w14:paraId="62037C63" w14:textId="77777777" w:rsidR="000C2AF1" w:rsidRPr="008971DB" w:rsidRDefault="000C2AF1" w:rsidP="008971DB">
      <w:pPr>
        <w:pStyle w:val="Vahedeta"/>
        <w:jc w:val="both"/>
        <w:rPr>
          <w:rFonts w:ascii="Times New Roman" w:hAnsi="Times New Roman"/>
          <w:sz w:val="24"/>
          <w:szCs w:val="24"/>
        </w:rPr>
      </w:pPr>
    </w:p>
    <w:p w14:paraId="3AC7D641" w14:textId="2892C7BB" w:rsidR="000C2AF1" w:rsidRPr="008971DB" w:rsidRDefault="000C2AF1" w:rsidP="008971DB">
      <w:pPr>
        <w:pStyle w:val="Vahedeta"/>
        <w:jc w:val="both"/>
        <w:rPr>
          <w:rFonts w:ascii="Times New Roman" w:hAnsi="Times New Roman"/>
          <w:sz w:val="24"/>
          <w:szCs w:val="24"/>
        </w:rPr>
      </w:pPr>
      <w:r w:rsidRPr="008971DB">
        <w:rPr>
          <w:rFonts w:ascii="Times New Roman" w:hAnsi="Times New Roman"/>
          <w:sz w:val="24"/>
          <w:szCs w:val="24"/>
        </w:rPr>
        <w:t>(3)</w:t>
      </w:r>
      <w:r w:rsidR="0060785F">
        <w:rPr>
          <w:rFonts w:ascii="Times New Roman" w:hAnsi="Times New Roman"/>
          <w:sz w:val="24"/>
          <w:szCs w:val="24"/>
        </w:rPr>
        <w:t xml:space="preserve"> </w:t>
      </w:r>
      <w:r w:rsidRPr="008971DB">
        <w:rPr>
          <w:rFonts w:ascii="Times New Roman" w:hAnsi="Times New Roman"/>
          <w:sz w:val="24"/>
          <w:szCs w:val="24"/>
        </w:rPr>
        <w:t>Käesoleva paragrahvi lõiget</w:t>
      </w:r>
      <w:r w:rsidRPr="008971DB">
        <w:rPr>
          <w:rFonts w:ascii="Times New Roman" w:hAnsi="Times New Roman"/>
          <w:b/>
          <w:sz w:val="24"/>
          <w:szCs w:val="24"/>
        </w:rPr>
        <w:t> </w:t>
      </w:r>
      <w:r w:rsidRPr="008971DB">
        <w:rPr>
          <w:rFonts w:ascii="Times New Roman" w:hAnsi="Times New Roman"/>
          <w:sz w:val="24"/>
          <w:szCs w:val="24"/>
        </w:rPr>
        <w:t>2 ei kohaldata käesoleva seaduse §</w:t>
      </w:r>
      <w:r w:rsidRPr="008971DB">
        <w:rPr>
          <w:rFonts w:ascii="Times New Roman" w:hAnsi="Times New Roman"/>
          <w:b/>
          <w:sz w:val="24"/>
          <w:szCs w:val="24"/>
        </w:rPr>
        <w:t> </w:t>
      </w:r>
      <w:r w:rsidR="004D0EB5" w:rsidRPr="008971DB">
        <w:rPr>
          <w:rFonts w:ascii="Times New Roman" w:hAnsi="Times New Roman"/>
          <w:sz w:val="24"/>
          <w:szCs w:val="24"/>
        </w:rPr>
        <w:t>1</w:t>
      </w:r>
      <w:r w:rsidR="00084370">
        <w:rPr>
          <w:rFonts w:ascii="Times New Roman" w:hAnsi="Times New Roman"/>
          <w:sz w:val="24"/>
          <w:szCs w:val="24"/>
        </w:rPr>
        <w:t>8</w:t>
      </w:r>
      <w:r w:rsidR="004D0EB5" w:rsidRPr="008971DB">
        <w:rPr>
          <w:rFonts w:ascii="Times New Roman" w:hAnsi="Times New Roman"/>
          <w:sz w:val="24"/>
          <w:szCs w:val="24"/>
        </w:rPr>
        <w:t xml:space="preserve"> </w:t>
      </w:r>
      <w:r w:rsidRPr="008971DB">
        <w:rPr>
          <w:rFonts w:ascii="Times New Roman" w:hAnsi="Times New Roman"/>
          <w:sz w:val="24"/>
          <w:szCs w:val="24"/>
        </w:rPr>
        <w:t>lõikes</w:t>
      </w:r>
      <w:r w:rsidRPr="008971DB">
        <w:rPr>
          <w:rFonts w:ascii="Times New Roman" w:hAnsi="Times New Roman"/>
          <w:b/>
          <w:sz w:val="24"/>
          <w:szCs w:val="24"/>
        </w:rPr>
        <w:t> </w:t>
      </w:r>
      <w:r w:rsidRPr="008971DB">
        <w:rPr>
          <w:rFonts w:ascii="Times New Roman" w:hAnsi="Times New Roman"/>
          <w:sz w:val="24"/>
          <w:szCs w:val="24"/>
        </w:rPr>
        <w:t xml:space="preserve">2 </w:t>
      </w:r>
      <w:r w:rsidR="00084370">
        <w:rPr>
          <w:rFonts w:ascii="Times New Roman" w:hAnsi="Times New Roman"/>
          <w:sz w:val="24"/>
          <w:szCs w:val="24"/>
        </w:rPr>
        <w:t>ja 3</w:t>
      </w:r>
      <w:r w:rsidRPr="008971DB">
        <w:rPr>
          <w:rFonts w:ascii="Times New Roman" w:hAnsi="Times New Roman"/>
          <w:sz w:val="24"/>
          <w:szCs w:val="24"/>
        </w:rPr>
        <w:t xml:space="preserve"> nimetatud isikutele.</w:t>
      </w:r>
    </w:p>
    <w:p w14:paraId="2062B88D" w14:textId="77777777" w:rsidR="00E53C6B" w:rsidRDefault="00E53C6B" w:rsidP="008971DB">
      <w:pPr>
        <w:pStyle w:val="Vahedeta"/>
        <w:jc w:val="both"/>
        <w:rPr>
          <w:rFonts w:ascii="Times New Roman" w:hAnsi="Times New Roman"/>
          <w:sz w:val="24"/>
          <w:szCs w:val="24"/>
        </w:rPr>
      </w:pPr>
    </w:p>
    <w:p w14:paraId="5857CB87" w14:textId="163AF953" w:rsidR="00E53C6B" w:rsidRDefault="00E53C6B" w:rsidP="008971DB">
      <w:pPr>
        <w:pStyle w:val="Vahedeta"/>
        <w:jc w:val="both"/>
        <w:rPr>
          <w:rFonts w:ascii="Times New Roman" w:hAnsi="Times New Roman"/>
          <w:b/>
          <w:bCs/>
          <w:sz w:val="24"/>
          <w:szCs w:val="24"/>
        </w:rPr>
      </w:pPr>
      <w:r>
        <w:rPr>
          <w:rFonts w:ascii="Times New Roman" w:hAnsi="Times New Roman"/>
          <w:b/>
          <w:bCs/>
          <w:sz w:val="24"/>
          <w:szCs w:val="24"/>
        </w:rPr>
        <w:t>§ 41. Karistusregistri seaduse muutmine</w:t>
      </w:r>
    </w:p>
    <w:p w14:paraId="4103A53B" w14:textId="77777777" w:rsidR="00E53C6B" w:rsidRPr="0060785F" w:rsidRDefault="00E53C6B" w:rsidP="008971DB">
      <w:pPr>
        <w:pStyle w:val="Vahedeta"/>
        <w:jc w:val="both"/>
        <w:rPr>
          <w:rFonts w:ascii="Times New Roman" w:hAnsi="Times New Roman"/>
          <w:sz w:val="24"/>
          <w:szCs w:val="24"/>
        </w:rPr>
      </w:pPr>
    </w:p>
    <w:p w14:paraId="5A6A97AA" w14:textId="341E41A0" w:rsidR="00E53C6B" w:rsidRDefault="00E53C6B" w:rsidP="008971DB">
      <w:pPr>
        <w:pStyle w:val="Vahedeta"/>
        <w:jc w:val="both"/>
        <w:rPr>
          <w:rFonts w:ascii="Times New Roman" w:hAnsi="Times New Roman"/>
          <w:sz w:val="24"/>
          <w:szCs w:val="24"/>
        </w:rPr>
      </w:pPr>
      <w:r>
        <w:rPr>
          <w:rFonts w:ascii="Times New Roman" w:hAnsi="Times New Roman"/>
          <w:sz w:val="24"/>
          <w:szCs w:val="24"/>
        </w:rPr>
        <w:t>Karistusregistri seaduses tehakse järgmised muudatused:</w:t>
      </w:r>
    </w:p>
    <w:p w14:paraId="58D84BD9" w14:textId="77777777" w:rsidR="00E53C6B" w:rsidRDefault="00E53C6B" w:rsidP="008971DB">
      <w:pPr>
        <w:pStyle w:val="Vahedeta"/>
        <w:jc w:val="both"/>
        <w:rPr>
          <w:rFonts w:ascii="Times New Roman" w:hAnsi="Times New Roman"/>
          <w:sz w:val="24"/>
          <w:szCs w:val="24"/>
        </w:rPr>
      </w:pPr>
    </w:p>
    <w:p w14:paraId="7D9ADDBB" w14:textId="63BE7833" w:rsidR="00E53C6B" w:rsidRDefault="00E53C6B" w:rsidP="008971DB">
      <w:pPr>
        <w:pStyle w:val="Vahedeta"/>
        <w:jc w:val="both"/>
        <w:rPr>
          <w:rFonts w:ascii="Times New Roman" w:hAnsi="Times New Roman"/>
          <w:sz w:val="24"/>
          <w:szCs w:val="24"/>
        </w:rPr>
      </w:pPr>
      <w:commentRangeStart w:id="87"/>
      <w:r w:rsidRPr="23CB4A94">
        <w:rPr>
          <w:rFonts w:ascii="Times New Roman" w:hAnsi="Times New Roman"/>
          <w:b/>
          <w:bCs/>
          <w:sz w:val="24"/>
          <w:szCs w:val="24"/>
        </w:rPr>
        <w:t>1)</w:t>
      </w:r>
      <w:commentRangeEnd w:id="87"/>
      <w:r>
        <w:commentReference w:id="87"/>
      </w:r>
      <w:r w:rsidRPr="23CB4A94">
        <w:rPr>
          <w:rFonts w:ascii="Times New Roman" w:hAnsi="Times New Roman"/>
          <w:b/>
          <w:bCs/>
          <w:sz w:val="24"/>
          <w:szCs w:val="24"/>
        </w:rPr>
        <w:t xml:space="preserve"> </w:t>
      </w:r>
      <w:r w:rsidRPr="23CB4A94">
        <w:rPr>
          <w:rFonts w:ascii="Times New Roman" w:hAnsi="Times New Roman"/>
          <w:sz w:val="24"/>
          <w:szCs w:val="24"/>
        </w:rPr>
        <w:t>paragrahvi 20 lõige 1 punkt</w:t>
      </w:r>
      <w:del w:id="88" w:author="Maarja-Liis Lall - JUSTDIGI" w:date="2026-01-27T14:46:00Z">
        <w:r w:rsidRPr="23CB4A94" w:rsidDel="008256B4">
          <w:rPr>
            <w:rFonts w:ascii="Times New Roman" w:hAnsi="Times New Roman"/>
            <w:sz w:val="24"/>
            <w:szCs w:val="24"/>
          </w:rPr>
          <w:delText>i</w:delText>
        </w:r>
      </w:del>
      <w:r w:rsidRPr="23CB4A94">
        <w:rPr>
          <w:rFonts w:ascii="Times New Roman" w:hAnsi="Times New Roman"/>
          <w:sz w:val="24"/>
          <w:szCs w:val="24"/>
        </w:rPr>
        <w:t xml:space="preserve"> 20 muudetakse ja sõnastatakse järgmiselt: </w:t>
      </w:r>
    </w:p>
    <w:p w14:paraId="37AB8006" w14:textId="77777777" w:rsidR="00E53C6B" w:rsidRDefault="00E53C6B" w:rsidP="008971DB">
      <w:pPr>
        <w:pStyle w:val="Vahedeta"/>
        <w:jc w:val="both"/>
        <w:rPr>
          <w:rFonts w:ascii="Times New Roman" w:hAnsi="Times New Roman"/>
          <w:sz w:val="24"/>
          <w:szCs w:val="24"/>
        </w:rPr>
      </w:pPr>
    </w:p>
    <w:p w14:paraId="74C863E3" w14:textId="22051425" w:rsidR="00E53C6B" w:rsidRDefault="00E53C6B" w:rsidP="008971DB">
      <w:pPr>
        <w:pStyle w:val="Vahedeta"/>
        <w:jc w:val="both"/>
        <w:rPr>
          <w:rFonts w:ascii="Times New Roman" w:hAnsi="Times New Roman"/>
          <w:sz w:val="24"/>
          <w:szCs w:val="24"/>
        </w:rPr>
      </w:pPr>
      <w:r>
        <w:rPr>
          <w:rFonts w:ascii="Times New Roman" w:hAnsi="Times New Roman"/>
          <w:sz w:val="24"/>
          <w:szCs w:val="24"/>
        </w:rPr>
        <w:t xml:space="preserve">„20) </w:t>
      </w:r>
      <w:bookmarkStart w:id="89" w:name="_Hlk215750496"/>
      <w:r w:rsidRPr="00BA43A2">
        <w:rPr>
          <w:rFonts w:ascii="Times New Roman" w:hAnsi="Times New Roman"/>
          <w:sz w:val="24"/>
          <w:szCs w:val="24"/>
        </w:rPr>
        <w:t xml:space="preserve">Siseministeeriumil ja </w:t>
      </w:r>
      <w:r>
        <w:rPr>
          <w:rFonts w:ascii="Times New Roman" w:hAnsi="Times New Roman"/>
          <w:sz w:val="24"/>
          <w:szCs w:val="24"/>
        </w:rPr>
        <w:t>isiku</w:t>
      </w:r>
      <w:r w:rsidRPr="00BA43A2">
        <w:rPr>
          <w:rFonts w:ascii="Times New Roman" w:hAnsi="Times New Roman"/>
          <w:sz w:val="24"/>
          <w:szCs w:val="24"/>
        </w:rPr>
        <w:t xml:space="preserve">nimeseaduse § </w:t>
      </w:r>
      <w:r>
        <w:rPr>
          <w:rFonts w:ascii="Times New Roman" w:hAnsi="Times New Roman"/>
          <w:sz w:val="24"/>
          <w:szCs w:val="24"/>
        </w:rPr>
        <w:t>21 lõikes 1</w:t>
      </w:r>
      <w:r w:rsidRPr="00BA43A2">
        <w:rPr>
          <w:rFonts w:ascii="Times New Roman" w:hAnsi="Times New Roman"/>
          <w:sz w:val="24"/>
          <w:szCs w:val="24"/>
        </w:rPr>
        <w:t xml:space="preserve"> nimetatud ametnikul </w:t>
      </w:r>
      <w:r>
        <w:rPr>
          <w:rFonts w:ascii="Times New Roman" w:hAnsi="Times New Roman"/>
          <w:sz w:val="24"/>
          <w:szCs w:val="24"/>
        </w:rPr>
        <w:t>isiku</w:t>
      </w:r>
      <w:r w:rsidRPr="00BA43A2">
        <w:rPr>
          <w:rFonts w:ascii="Times New Roman" w:hAnsi="Times New Roman"/>
          <w:sz w:val="24"/>
          <w:szCs w:val="24"/>
        </w:rPr>
        <w:t xml:space="preserve">nimeseaduses sätestatud eesnime, perekonnanime või isikunime </w:t>
      </w:r>
      <w:r>
        <w:rPr>
          <w:rFonts w:ascii="Times New Roman" w:hAnsi="Times New Roman"/>
          <w:sz w:val="24"/>
          <w:szCs w:val="24"/>
        </w:rPr>
        <w:t>muutmise</w:t>
      </w:r>
      <w:r w:rsidRPr="00BA43A2">
        <w:rPr>
          <w:rFonts w:ascii="Times New Roman" w:hAnsi="Times New Roman"/>
          <w:sz w:val="24"/>
          <w:szCs w:val="24"/>
        </w:rPr>
        <w:t xml:space="preserve"> menetluse läbiviimiseks</w:t>
      </w:r>
      <w:bookmarkEnd w:id="89"/>
      <w:r w:rsidR="00636BC6">
        <w:rPr>
          <w:rFonts w:ascii="Times New Roman" w:hAnsi="Times New Roman"/>
          <w:sz w:val="24"/>
          <w:szCs w:val="24"/>
        </w:rPr>
        <w:t>.“</w:t>
      </w:r>
      <w:r w:rsidR="0060785F">
        <w:rPr>
          <w:rFonts w:ascii="Times New Roman" w:hAnsi="Times New Roman"/>
          <w:sz w:val="24"/>
          <w:szCs w:val="24"/>
        </w:rPr>
        <w:t>;</w:t>
      </w:r>
    </w:p>
    <w:p w14:paraId="60450D37" w14:textId="77777777" w:rsidR="00636BC6" w:rsidRDefault="00636BC6" w:rsidP="008971DB">
      <w:pPr>
        <w:pStyle w:val="Vahedeta"/>
        <w:jc w:val="both"/>
        <w:rPr>
          <w:rFonts w:ascii="Times New Roman" w:hAnsi="Times New Roman"/>
          <w:sz w:val="24"/>
          <w:szCs w:val="24"/>
        </w:rPr>
      </w:pPr>
    </w:p>
    <w:p w14:paraId="7A8A1E91" w14:textId="37E2A6A9" w:rsidR="00636BC6" w:rsidRPr="00636BC6" w:rsidRDefault="00636BC6" w:rsidP="008971DB">
      <w:pPr>
        <w:pStyle w:val="Vahedeta"/>
        <w:jc w:val="both"/>
        <w:rPr>
          <w:rFonts w:ascii="Times New Roman" w:hAnsi="Times New Roman"/>
          <w:sz w:val="24"/>
          <w:szCs w:val="24"/>
        </w:rPr>
      </w:pPr>
      <w:commentRangeStart w:id="90"/>
      <w:r w:rsidRPr="498C66B5">
        <w:rPr>
          <w:rFonts w:ascii="Times New Roman" w:hAnsi="Times New Roman"/>
          <w:b/>
          <w:bCs/>
          <w:sz w:val="24"/>
          <w:szCs w:val="24"/>
        </w:rPr>
        <w:t>2)</w:t>
      </w:r>
      <w:commentRangeEnd w:id="90"/>
      <w:r>
        <w:commentReference w:id="90"/>
      </w:r>
      <w:r w:rsidRPr="498C66B5">
        <w:rPr>
          <w:rFonts w:ascii="Times New Roman" w:hAnsi="Times New Roman"/>
          <w:b/>
          <w:bCs/>
          <w:sz w:val="24"/>
          <w:szCs w:val="24"/>
        </w:rPr>
        <w:t xml:space="preserve"> </w:t>
      </w:r>
      <w:r w:rsidRPr="498C66B5">
        <w:rPr>
          <w:rFonts w:ascii="Times New Roman" w:hAnsi="Times New Roman"/>
          <w:sz w:val="24"/>
          <w:szCs w:val="24"/>
        </w:rPr>
        <w:t xml:space="preserve">paragrahvi 23 lõikes 2 asendatakse tekstiosa „,nimeseaduses sätestatud uue eesnime, perekonnanime või isikunime andmise </w:t>
      </w:r>
      <w:bookmarkStart w:id="91" w:name="_Hlk215750968"/>
      <w:r w:rsidRPr="498C66B5">
        <w:rPr>
          <w:rFonts w:ascii="Times New Roman" w:hAnsi="Times New Roman"/>
          <w:sz w:val="24"/>
          <w:szCs w:val="24"/>
        </w:rPr>
        <w:t xml:space="preserve">menetluse läbiviijad nimeseaduse </w:t>
      </w:r>
      <w:commentRangeStart w:id="92"/>
      <w:r w:rsidRPr="498C66B5">
        <w:rPr>
          <w:rFonts w:ascii="Times New Roman" w:hAnsi="Times New Roman"/>
          <w:sz w:val="24"/>
          <w:szCs w:val="24"/>
        </w:rPr>
        <w:t>§ 16 lõikes 4</w:t>
      </w:r>
      <w:r w:rsidRPr="498C66B5">
        <w:rPr>
          <w:rFonts w:ascii="Times New Roman" w:hAnsi="Times New Roman"/>
          <w:sz w:val="24"/>
          <w:szCs w:val="24"/>
          <w:vertAlign w:val="superscript"/>
        </w:rPr>
        <w:t>1</w:t>
      </w:r>
      <w:commentRangeEnd w:id="92"/>
      <w:r>
        <w:commentReference w:id="92"/>
      </w:r>
      <w:r w:rsidRPr="498C66B5">
        <w:rPr>
          <w:rFonts w:ascii="Times New Roman" w:hAnsi="Times New Roman"/>
          <w:sz w:val="24"/>
          <w:szCs w:val="24"/>
        </w:rPr>
        <w:t xml:space="preserve"> sätestatud piirangu kontrollimiseks</w:t>
      </w:r>
      <w:bookmarkEnd w:id="91"/>
      <w:r w:rsidRPr="498C66B5">
        <w:rPr>
          <w:rFonts w:ascii="Times New Roman" w:hAnsi="Times New Roman"/>
          <w:sz w:val="24"/>
          <w:szCs w:val="24"/>
        </w:rPr>
        <w:t xml:space="preserve">,“ tekstiosaga „isikunimeseaduses sätestatud eesnime, perekonnanime või isikunime muutmise menetluse läbiviijad isikunimeseaduse § </w:t>
      </w:r>
      <w:r w:rsidR="00BA3DD6" w:rsidRPr="498C66B5">
        <w:rPr>
          <w:rFonts w:ascii="Times New Roman" w:hAnsi="Times New Roman"/>
          <w:sz w:val="24"/>
          <w:szCs w:val="24"/>
        </w:rPr>
        <w:t>18 lõigetes 2 ja 3 sätestatud piirangu kontrollimiseks,“.</w:t>
      </w:r>
    </w:p>
    <w:p w14:paraId="3FF43DBA" w14:textId="0371EFDA" w:rsidR="003B780F" w:rsidRDefault="003B780F" w:rsidP="008971DB">
      <w:pPr>
        <w:pStyle w:val="Vahedeta"/>
        <w:jc w:val="both"/>
        <w:rPr>
          <w:rFonts w:ascii="Times New Roman" w:hAnsi="Times New Roman"/>
          <w:sz w:val="24"/>
          <w:szCs w:val="24"/>
        </w:rPr>
      </w:pPr>
    </w:p>
    <w:p w14:paraId="7DA46F88" w14:textId="5A00DCE8" w:rsidR="003B780F" w:rsidRDefault="003B780F" w:rsidP="008971DB">
      <w:pPr>
        <w:pStyle w:val="Vahedeta"/>
        <w:jc w:val="both"/>
        <w:rPr>
          <w:rFonts w:ascii="Times New Roman" w:hAnsi="Times New Roman"/>
          <w:b/>
          <w:bCs/>
          <w:sz w:val="24"/>
          <w:szCs w:val="24"/>
        </w:rPr>
      </w:pPr>
      <w:r>
        <w:rPr>
          <w:rFonts w:ascii="Times New Roman" w:hAnsi="Times New Roman"/>
          <w:b/>
          <w:bCs/>
          <w:sz w:val="24"/>
          <w:szCs w:val="24"/>
        </w:rPr>
        <w:t xml:space="preserve">§ </w:t>
      </w:r>
      <w:r w:rsidR="00660668">
        <w:rPr>
          <w:rFonts w:ascii="Times New Roman" w:hAnsi="Times New Roman"/>
          <w:b/>
          <w:bCs/>
          <w:sz w:val="24"/>
          <w:szCs w:val="24"/>
        </w:rPr>
        <w:t>4</w:t>
      </w:r>
      <w:r w:rsidR="003C2143">
        <w:rPr>
          <w:rFonts w:ascii="Times New Roman" w:hAnsi="Times New Roman"/>
          <w:b/>
          <w:bCs/>
          <w:sz w:val="24"/>
          <w:szCs w:val="24"/>
        </w:rPr>
        <w:t>2</w:t>
      </w:r>
      <w:r>
        <w:rPr>
          <w:rFonts w:ascii="Times New Roman" w:hAnsi="Times New Roman"/>
          <w:b/>
          <w:bCs/>
          <w:sz w:val="24"/>
          <w:szCs w:val="24"/>
        </w:rPr>
        <w:t>. Keeleseaduse muutmine</w:t>
      </w:r>
    </w:p>
    <w:p w14:paraId="2B6F0200" w14:textId="77777777" w:rsidR="003B780F" w:rsidRDefault="003B780F" w:rsidP="008971DB">
      <w:pPr>
        <w:pStyle w:val="Vahedeta"/>
        <w:jc w:val="both"/>
        <w:rPr>
          <w:rFonts w:ascii="Times New Roman" w:hAnsi="Times New Roman"/>
          <w:b/>
          <w:bCs/>
          <w:sz w:val="24"/>
          <w:szCs w:val="24"/>
        </w:rPr>
      </w:pPr>
    </w:p>
    <w:p w14:paraId="3A15EDBC" w14:textId="6DC0A080" w:rsidR="003B780F" w:rsidRDefault="003B780F" w:rsidP="008971DB">
      <w:pPr>
        <w:pStyle w:val="Vahedeta"/>
        <w:jc w:val="both"/>
        <w:rPr>
          <w:rFonts w:ascii="Times New Roman" w:hAnsi="Times New Roman"/>
          <w:sz w:val="24"/>
          <w:szCs w:val="24"/>
        </w:rPr>
      </w:pPr>
      <w:r>
        <w:rPr>
          <w:rFonts w:ascii="Times New Roman" w:hAnsi="Times New Roman"/>
          <w:sz w:val="24"/>
          <w:szCs w:val="24"/>
        </w:rPr>
        <w:t>Keeleseaduse § 20 lõigetes 2 ja 4 ning § 21 lõikes 1 asendatakse sõna „nimeseadus“ sõnaga „isikunimeseadus“ vastavas käändes.</w:t>
      </w:r>
    </w:p>
    <w:p w14:paraId="41E5F847" w14:textId="77777777" w:rsidR="0022005F" w:rsidRDefault="0022005F" w:rsidP="008971DB">
      <w:pPr>
        <w:pStyle w:val="Vahedeta"/>
        <w:jc w:val="both"/>
        <w:rPr>
          <w:rFonts w:ascii="Times New Roman" w:hAnsi="Times New Roman"/>
          <w:sz w:val="24"/>
          <w:szCs w:val="24"/>
        </w:rPr>
      </w:pPr>
    </w:p>
    <w:p w14:paraId="5212061A" w14:textId="2A36EFAB" w:rsidR="0022005F" w:rsidRDefault="0022005F" w:rsidP="0022005F">
      <w:pPr>
        <w:pStyle w:val="Vahedeta"/>
        <w:jc w:val="both"/>
        <w:rPr>
          <w:rFonts w:ascii="Times New Roman" w:hAnsi="Times New Roman"/>
          <w:b/>
          <w:bCs/>
          <w:sz w:val="24"/>
          <w:szCs w:val="24"/>
        </w:rPr>
      </w:pPr>
      <w:r w:rsidRPr="008B75CD">
        <w:rPr>
          <w:rFonts w:ascii="Times New Roman" w:hAnsi="Times New Roman"/>
          <w:b/>
          <w:bCs/>
          <w:sz w:val="24"/>
          <w:szCs w:val="24"/>
        </w:rPr>
        <w:t xml:space="preserve">§ </w:t>
      </w:r>
      <w:r w:rsidR="00660668">
        <w:rPr>
          <w:rFonts w:ascii="Times New Roman" w:hAnsi="Times New Roman"/>
          <w:b/>
          <w:bCs/>
          <w:sz w:val="24"/>
          <w:szCs w:val="24"/>
        </w:rPr>
        <w:t>4</w:t>
      </w:r>
      <w:r w:rsidR="003C2143">
        <w:rPr>
          <w:rFonts w:ascii="Times New Roman" w:hAnsi="Times New Roman"/>
          <w:b/>
          <w:bCs/>
          <w:sz w:val="24"/>
          <w:szCs w:val="24"/>
        </w:rPr>
        <w:t>3</w:t>
      </w:r>
      <w:r w:rsidRPr="008B75CD">
        <w:rPr>
          <w:rFonts w:ascii="Times New Roman" w:hAnsi="Times New Roman"/>
          <w:b/>
          <w:bCs/>
          <w:sz w:val="24"/>
          <w:szCs w:val="24"/>
        </w:rPr>
        <w:t xml:space="preserve">. Kooseluseaduse muutmine </w:t>
      </w:r>
    </w:p>
    <w:p w14:paraId="1880F5AE" w14:textId="77777777" w:rsidR="0022005F" w:rsidRPr="0060785F" w:rsidRDefault="0022005F" w:rsidP="0022005F">
      <w:pPr>
        <w:pStyle w:val="Vahedeta"/>
        <w:jc w:val="both"/>
        <w:rPr>
          <w:rFonts w:ascii="Times New Roman" w:hAnsi="Times New Roman"/>
          <w:sz w:val="24"/>
          <w:szCs w:val="24"/>
        </w:rPr>
      </w:pPr>
    </w:p>
    <w:p w14:paraId="601B293E" w14:textId="4941894A" w:rsidR="0022005F" w:rsidRDefault="0022005F" w:rsidP="008971DB">
      <w:pPr>
        <w:pStyle w:val="Vahedeta"/>
        <w:jc w:val="both"/>
        <w:rPr>
          <w:rFonts w:ascii="Times New Roman" w:hAnsi="Times New Roman"/>
          <w:sz w:val="24"/>
          <w:szCs w:val="24"/>
        </w:rPr>
      </w:pPr>
      <w:r>
        <w:rPr>
          <w:rFonts w:ascii="Times New Roman" w:hAnsi="Times New Roman"/>
          <w:sz w:val="24"/>
          <w:szCs w:val="24"/>
        </w:rPr>
        <w:t>Kooseluseaduse § 19 lõike 3 punktis 2 asendatakse sõna „nimeseaduse“ sõnaga „isikunimeseaduse“.</w:t>
      </w:r>
    </w:p>
    <w:p w14:paraId="7CBCA0C0" w14:textId="77777777" w:rsidR="005275E0" w:rsidRDefault="005275E0" w:rsidP="008971DB">
      <w:pPr>
        <w:pStyle w:val="Vahedeta"/>
        <w:jc w:val="both"/>
        <w:rPr>
          <w:rFonts w:ascii="Times New Roman" w:hAnsi="Times New Roman"/>
          <w:sz w:val="24"/>
          <w:szCs w:val="24"/>
        </w:rPr>
      </w:pPr>
    </w:p>
    <w:p w14:paraId="4C6ACD9D" w14:textId="5FB6A868" w:rsidR="005275E0" w:rsidRPr="00F34069" w:rsidRDefault="005275E0" w:rsidP="005275E0">
      <w:pPr>
        <w:pStyle w:val="Vahedeta"/>
        <w:jc w:val="both"/>
        <w:rPr>
          <w:rFonts w:ascii="Times New Roman" w:hAnsi="Times New Roman"/>
          <w:b/>
          <w:bCs/>
          <w:sz w:val="24"/>
          <w:szCs w:val="24"/>
        </w:rPr>
      </w:pPr>
      <w:r>
        <w:rPr>
          <w:rFonts w:ascii="Times New Roman" w:hAnsi="Times New Roman"/>
          <w:b/>
          <w:bCs/>
          <w:sz w:val="24"/>
          <w:szCs w:val="24"/>
        </w:rPr>
        <w:t>§ 4</w:t>
      </w:r>
      <w:r w:rsidR="003C2143">
        <w:rPr>
          <w:rFonts w:ascii="Times New Roman" w:hAnsi="Times New Roman"/>
          <w:b/>
          <w:bCs/>
          <w:sz w:val="24"/>
          <w:szCs w:val="24"/>
        </w:rPr>
        <w:t>4</w:t>
      </w:r>
      <w:r>
        <w:rPr>
          <w:rFonts w:ascii="Times New Roman" w:hAnsi="Times New Roman"/>
          <w:b/>
          <w:bCs/>
          <w:sz w:val="24"/>
          <w:szCs w:val="24"/>
        </w:rPr>
        <w:t xml:space="preserve">. </w:t>
      </w:r>
      <w:r w:rsidRPr="00F34069">
        <w:rPr>
          <w:rFonts w:ascii="Times New Roman" w:hAnsi="Times New Roman"/>
          <w:b/>
          <w:bCs/>
          <w:sz w:val="24"/>
          <w:szCs w:val="24"/>
        </w:rPr>
        <w:t>Nimeseaduse kehtetuks tunnistamine</w:t>
      </w:r>
    </w:p>
    <w:p w14:paraId="385EDD79" w14:textId="77777777" w:rsidR="005275E0" w:rsidRPr="005275E0" w:rsidRDefault="005275E0" w:rsidP="005275E0">
      <w:pPr>
        <w:pStyle w:val="Vahedeta"/>
        <w:jc w:val="both"/>
        <w:rPr>
          <w:rFonts w:ascii="Times New Roman" w:hAnsi="Times New Roman"/>
          <w:sz w:val="24"/>
          <w:szCs w:val="24"/>
        </w:rPr>
      </w:pPr>
    </w:p>
    <w:p w14:paraId="53AED5B0" w14:textId="2A6331D7" w:rsidR="005275E0" w:rsidRDefault="005275E0" w:rsidP="005275E0">
      <w:pPr>
        <w:pStyle w:val="Vahedeta"/>
        <w:jc w:val="both"/>
        <w:rPr>
          <w:rFonts w:ascii="Times New Roman" w:hAnsi="Times New Roman"/>
          <w:sz w:val="24"/>
          <w:szCs w:val="24"/>
        </w:rPr>
      </w:pPr>
      <w:r w:rsidRPr="005275E0">
        <w:rPr>
          <w:rFonts w:ascii="Times New Roman" w:hAnsi="Times New Roman"/>
          <w:sz w:val="24"/>
          <w:szCs w:val="24"/>
        </w:rPr>
        <w:t>Nimeseadus (RT I 2005, 1, 1) tunnistatakse kehtetuks.</w:t>
      </w:r>
    </w:p>
    <w:p w14:paraId="5BFCAE2E" w14:textId="77777777" w:rsidR="003B780F" w:rsidRDefault="003B780F" w:rsidP="008971DB">
      <w:pPr>
        <w:pStyle w:val="Vahedeta"/>
        <w:jc w:val="both"/>
        <w:rPr>
          <w:rFonts w:ascii="Times New Roman" w:hAnsi="Times New Roman"/>
          <w:sz w:val="24"/>
          <w:szCs w:val="24"/>
        </w:rPr>
      </w:pPr>
    </w:p>
    <w:p w14:paraId="28E82731" w14:textId="14ECB015" w:rsidR="003B780F" w:rsidRDefault="003B780F" w:rsidP="008971DB">
      <w:pPr>
        <w:pStyle w:val="Vahedeta"/>
        <w:jc w:val="both"/>
        <w:rPr>
          <w:rFonts w:ascii="Times New Roman" w:hAnsi="Times New Roman"/>
          <w:sz w:val="24"/>
          <w:szCs w:val="24"/>
        </w:rPr>
      </w:pPr>
      <w:r>
        <w:rPr>
          <w:rFonts w:ascii="Times New Roman" w:hAnsi="Times New Roman"/>
          <w:b/>
          <w:bCs/>
          <w:sz w:val="24"/>
          <w:szCs w:val="24"/>
        </w:rPr>
        <w:t>§ 4</w:t>
      </w:r>
      <w:r w:rsidR="003C2143">
        <w:rPr>
          <w:rFonts w:ascii="Times New Roman" w:hAnsi="Times New Roman"/>
          <w:b/>
          <w:bCs/>
          <w:sz w:val="24"/>
          <w:szCs w:val="24"/>
        </w:rPr>
        <w:t>5</w:t>
      </w:r>
      <w:r>
        <w:rPr>
          <w:rFonts w:ascii="Times New Roman" w:hAnsi="Times New Roman"/>
          <w:b/>
          <w:bCs/>
          <w:sz w:val="24"/>
          <w:szCs w:val="24"/>
        </w:rPr>
        <w:t>. Perekonnaseisutoimingute seaduse muutmine</w:t>
      </w:r>
    </w:p>
    <w:p w14:paraId="0CD4F4D7" w14:textId="77777777" w:rsidR="003B780F" w:rsidRDefault="003B780F" w:rsidP="008971DB">
      <w:pPr>
        <w:pStyle w:val="Vahedeta"/>
        <w:jc w:val="both"/>
        <w:rPr>
          <w:rFonts w:ascii="Times New Roman" w:hAnsi="Times New Roman"/>
          <w:sz w:val="24"/>
          <w:szCs w:val="24"/>
        </w:rPr>
      </w:pPr>
    </w:p>
    <w:p w14:paraId="056853B3" w14:textId="0BF6539C" w:rsidR="00E10766" w:rsidRPr="00952565" w:rsidRDefault="003B780F" w:rsidP="00E10766">
      <w:pPr>
        <w:pStyle w:val="Vahedeta"/>
        <w:jc w:val="both"/>
        <w:rPr>
          <w:rFonts w:ascii="Times New Roman" w:hAnsi="Times New Roman"/>
          <w:sz w:val="24"/>
          <w:szCs w:val="24"/>
        </w:rPr>
      </w:pPr>
      <w:r>
        <w:rPr>
          <w:rFonts w:ascii="Times New Roman" w:hAnsi="Times New Roman"/>
          <w:sz w:val="24"/>
          <w:szCs w:val="24"/>
        </w:rPr>
        <w:t xml:space="preserve">Perekonnaseisutoimingute seaduses </w:t>
      </w:r>
      <w:r w:rsidR="00AD63B1">
        <w:rPr>
          <w:rFonts w:ascii="Times New Roman" w:hAnsi="Times New Roman"/>
          <w:sz w:val="24"/>
          <w:szCs w:val="24"/>
        </w:rPr>
        <w:t>tehakse järgmised muudatused:</w:t>
      </w:r>
    </w:p>
    <w:p w14:paraId="5DD3D739" w14:textId="77777777" w:rsidR="00AD63B1" w:rsidRDefault="00AD63B1" w:rsidP="008971DB">
      <w:pPr>
        <w:pStyle w:val="Vahedeta"/>
        <w:jc w:val="both"/>
        <w:rPr>
          <w:rFonts w:ascii="Times New Roman" w:hAnsi="Times New Roman"/>
          <w:sz w:val="24"/>
          <w:szCs w:val="24"/>
        </w:rPr>
      </w:pPr>
    </w:p>
    <w:p w14:paraId="0C0AA201" w14:textId="6D28F42C" w:rsidR="00AD63B1" w:rsidRDefault="00AD63B1" w:rsidP="00AD63B1">
      <w:pPr>
        <w:pStyle w:val="Vahedeta"/>
        <w:jc w:val="both"/>
        <w:rPr>
          <w:rFonts w:ascii="Times New Roman" w:hAnsi="Times New Roman"/>
          <w:sz w:val="24"/>
          <w:szCs w:val="24"/>
        </w:rPr>
      </w:pPr>
      <w:r w:rsidRPr="00AD63B1">
        <w:rPr>
          <w:rFonts w:ascii="Times New Roman" w:hAnsi="Times New Roman"/>
          <w:b/>
          <w:bCs/>
          <w:sz w:val="24"/>
          <w:szCs w:val="24"/>
        </w:rPr>
        <w:t>1)</w:t>
      </w:r>
      <w:r>
        <w:rPr>
          <w:rFonts w:ascii="Times New Roman" w:hAnsi="Times New Roman"/>
          <w:b/>
          <w:bCs/>
          <w:sz w:val="24"/>
          <w:szCs w:val="24"/>
        </w:rPr>
        <w:t xml:space="preserve"> </w:t>
      </w:r>
      <w:r>
        <w:rPr>
          <w:rFonts w:ascii="Times New Roman" w:hAnsi="Times New Roman"/>
          <w:sz w:val="24"/>
          <w:szCs w:val="24"/>
        </w:rPr>
        <w:t>paragrahvi 11 lõikes 1 ja § 48 lõike 1 punktis 2 asendatakse sõna „nimeseadus“ sõnaga „isikunimeseadus“ vastavas käändes;</w:t>
      </w:r>
    </w:p>
    <w:p w14:paraId="101F0272" w14:textId="77777777" w:rsidR="00AD63B1" w:rsidRDefault="00AD63B1" w:rsidP="00AD63B1">
      <w:pPr>
        <w:pStyle w:val="Vahedeta"/>
        <w:jc w:val="both"/>
        <w:rPr>
          <w:rFonts w:ascii="Times New Roman" w:hAnsi="Times New Roman"/>
          <w:sz w:val="24"/>
          <w:szCs w:val="24"/>
        </w:rPr>
      </w:pPr>
    </w:p>
    <w:p w14:paraId="1628400F" w14:textId="0292D43F" w:rsidR="00AD63B1" w:rsidRDefault="00AD63B1" w:rsidP="00AD63B1">
      <w:pPr>
        <w:pStyle w:val="Vahedeta"/>
        <w:jc w:val="both"/>
        <w:rPr>
          <w:rFonts w:ascii="Times New Roman" w:hAnsi="Times New Roman"/>
          <w:sz w:val="24"/>
          <w:szCs w:val="24"/>
        </w:rPr>
      </w:pPr>
      <w:r>
        <w:rPr>
          <w:rFonts w:ascii="Times New Roman" w:hAnsi="Times New Roman"/>
          <w:b/>
          <w:bCs/>
          <w:sz w:val="24"/>
          <w:szCs w:val="24"/>
        </w:rPr>
        <w:t xml:space="preserve">2) </w:t>
      </w:r>
      <w:r>
        <w:rPr>
          <w:rFonts w:ascii="Times New Roman" w:hAnsi="Times New Roman"/>
          <w:sz w:val="24"/>
          <w:szCs w:val="24"/>
        </w:rPr>
        <w:t xml:space="preserve">paragrahvi </w:t>
      </w:r>
      <w:bookmarkStart w:id="93" w:name="_Hlk212367986"/>
      <w:r>
        <w:rPr>
          <w:rFonts w:ascii="Times New Roman" w:hAnsi="Times New Roman"/>
          <w:sz w:val="24"/>
          <w:szCs w:val="24"/>
        </w:rPr>
        <w:t>49</w:t>
      </w:r>
      <w:r>
        <w:rPr>
          <w:rFonts w:ascii="Times New Roman" w:hAnsi="Times New Roman"/>
          <w:sz w:val="24"/>
          <w:szCs w:val="24"/>
          <w:vertAlign w:val="superscript"/>
        </w:rPr>
        <w:t xml:space="preserve">1 </w:t>
      </w:r>
      <w:r>
        <w:rPr>
          <w:rFonts w:ascii="Times New Roman" w:hAnsi="Times New Roman"/>
          <w:sz w:val="24"/>
          <w:szCs w:val="24"/>
        </w:rPr>
        <w:t xml:space="preserve">lõike 2 punktis 2 </w:t>
      </w:r>
      <w:bookmarkEnd w:id="93"/>
      <w:r>
        <w:rPr>
          <w:rFonts w:ascii="Times New Roman" w:hAnsi="Times New Roman"/>
          <w:sz w:val="24"/>
          <w:szCs w:val="24"/>
        </w:rPr>
        <w:t xml:space="preserve">asendatakse tekstiosa „nimeseaduse §-s 15“ tekstiosaga „isikunimeseaduse §-s </w:t>
      </w:r>
      <w:r w:rsidR="0022005F">
        <w:rPr>
          <w:rFonts w:ascii="Times New Roman" w:hAnsi="Times New Roman"/>
          <w:sz w:val="24"/>
          <w:szCs w:val="24"/>
        </w:rPr>
        <w:t>16</w:t>
      </w:r>
      <w:r>
        <w:rPr>
          <w:rFonts w:ascii="Times New Roman" w:hAnsi="Times New Roman"/>
          <w:sz w:val="24"/>
          <w:szCs w:val="24"/>
        </w:rPr>
        <w:t>“.</w:t>
      </w:r>
    </w:p>
    <w:p w14:paraId="4C343033" w14:textId="77777777" w:rsidR="00AD63B1" w:rsidRDefault="00AD63B1" w:rsidP="00AD63B1">
      <w:pPr>
        <w:pStyle w:val="Vahedeta"/>
        <w:jc w:val="both"/>
        <w:rPr>
          <w:rFonts w:ascii="Times New Roman" w:hAnsi="Times New Roman"/>
          <w:sz w:val="24"/>
          <w:szCs w:val="24"/>
        </w:rPr>
      </w:pPr>
    </w:p>
    <w:p w14:paraId="362A645A" w14:textId="4FF5CF5F" w:rsidR="00AD63B1" w:rsidRDefault="00AD63B1" w:rsidP="00AD63B1">
      <w:pPr>
        <w:pStyle w:val="Vahedeta"/>
        <w:jc w:val="both"/>
        <w:rPr>
          <w:rFonts w:ascii="Times New Roman" w:hAnsi="Times New Roman"/>
          <w:b/>
          <w:bCs/>
          <w:sz w:val="24"/>
          <w:szCs w:val="24"/>
        </w:rPr>
      </w:pPr>
      <w:r>
        <w:rPr>
          <w:rFonts w:ascii="Times New Roman" w:hAnsi="Times New Roman"/>
          <w:b/>
          <w:bCs/>
          <w:sz w:val="24"/>
          <w:szCs w:val="24"/>
        </w:rPr>
        <w:t xml:space="preserve">§ </w:t>
      </w:r>
      <w:r w:rsidR="00782BF6">
        <w:rPr>
          <w:rFonts w:ascii="Times New Roman" w:hAnsi="Times New Roman"/>
          <w:b/>
          <w:bCs/>
          <w:sz w:val="24"/>
          <w:szCs w:val="24"/>
        </w:rPr>
        <w:t>4</w:t>
      </w:r>
      <w:r w:rsidR="003C2143">
        <w:rPr>
          <w:rFonts w:ascii="Times New Roman" w:hAnsi="Times New Roman"/>
          <w:b/>
          <w:bCs/>
          <w:sz w:val="24"/>
          <w:szCs w:val="24"/>
        </w:rPr>
        <w:t>6</w:t>
      </w:r>
      <w:r>
        <w:rPr>
          <w:rFonts w:ascii="Times New Roman" w:hAnsi="Times New Roman"/>
          <w:b/>
          <w:bCs/>
          <w:sz w:val="24"/>
          <w:szCs w:val="24"/>
        </w:rPr>
        <w:t>. Rahvastikuregistri seaduse muutmine</w:t>
      </w:r>
    </w:p>
    <w:p w14:paraId="6095DCEC" w14:textId="77777777" w:rsidR="00AD63B1" w:rsidRPr="00E5149D" w:rsidRDefault="00AD63B1" w:rsidP="00AD63B1">
      <w:pPr>
        <w:pStyle w:val="Vahedeta"/>
        <w:jc w:val="both"/>
        <w:rPr>
          <w:rFonts w:ascii="Times New Roman" w:hAnsi="Times New Roman"/>
          <w:sz w:val="24"/>
          <w:szCs w:val="24"/>
        </w:rPr>
      </w:pPr>
    </w:p>
    <w:p w14:paraId="3030A4D9" w14:textId="03575656" w:rsidR="00AD63B1" w:rsidRDefault="00AD63B1" w:rsidP="00AD63B1">
      <w:pPr>
        <w:pStyle w:val="Vahedeta"/>
        <w:jc w:val="both"/>
        <w:rPr>
          <w:rFonts w:ascii="Times New Roman" w:hAnsi="Times New Roman"/>
          <w:sz w:val="24"/>
          <w:szCs w:val="24"/>
        </w:rPr>
      </w:pPr>
      <w:r>
        <w:rPr>
          <w:rFonts w:ascii="Times New Roman" w:hAnsi="Times New Roman"/>
          <w:sz w:val="24"/>
          <w:szCs w:val="24"/>
        </w:rPr>
        <w:t>Rahvastikuregistri seaduse § 2 lõikes 3, § 7 tekstis, § 21 lõike 1 punktis 1 ja § 24 tekstis asendatakse sõna „nimeseadus“ sõnaga „isikunimeseadus“</w:t>
      </w:r>
      <w:r w:rsidR="00510064">
        <w:rPr>
          <w:rFonts w:ascii="Times New Roman" w:hAnsi="Times New Roman"/>
          <w:sz w:val="24"/>
          <w:szCs w:val="24"/>
        </w:rPr>
        <w:t xml:space="preserve"> vastavas käändes</w:t>
      </w:r>
      <w:r>
        <w:rPr>
          <w:rFonts w:ascii="Times New Roman" w:hAnsi="Times New Roman"/>
          <w:sz w:val="24"/>
          <w:szCs w:val="24"/>
        </w:rPr>
        <w:t>.</w:t>
      </w:r>
    </w:p>
    <w:p w14:paraId="6238F5D2" w14:textId="77777777" w:rsidR="00AD63B1" w:rsidRDefault="00AD63B1" w:rsidP="00AD63B1">
      <w:pPr>
        <w:pStyle w:val="Vahedeta"/>
        <w:jc w:val="both"/>
        <w:rPr>
          <w:rFonts w:ascii="Times New Roman" w:hAnsi="Times New Roman"/>
          <w:sz w:val="24"/>
          <w:szCs w:val="24"/>
        </w:rPr>
      </w:pPr>
    </w:p>
    <w:p w14:paraId="49D06467" w14:textId="301034FF" w:rsidR="00AD63B1" w:rsidRDefault="00AD63B1" w:rsidP="00AD63B1">
      <w:pPr>
        <w:pStyle w:val="Vahedeta"/>
        <w:jc w:val="both"/>
        <w:rPr>
          <w:rFonts w:ascii="Times New Roman" w:hAnsi="Times New Roman"/>
          <w:b/>
          <w:bCs/>
          <w:sz w:val="24"/>
          <w:szCs w:val="24"/>
        </w:rPr>
      </w:pPr>
      <w:r w:rsidRPr="000C4D64">
        <w:rPr>
          <w:rFonts w:ascii="Times New Roman" w:hAnsi="Times New Roman"/>
          <w:b/>
          <w:sz w:val="24"/>
          <w:szCs w:val="24"/>
        </w:rPr>
        <w:t xml:space="preserve">§ </w:t>
      </w:r>
      <w:r w:rsidR="00782BF6" w:rsidRPr="000C4D64">
        <w:rPr>
          <w:rFonts w:ascii="Times New Roman" w:hAnsi="Times New Roman"/>
          <w:b/>
          <w:sz w:val="24"/>
          <w:szCs w:val="24"/>
        </w:rPr>
        <w:t>4</w:t>
      </w:r>
      <w:r w:rsidR="003C2143">
        <w:rPr>
          <w:rFonts w:ascii="Times New Roman" w:hAnsi="Times New Roman"/>
          <w:b/>
          <w:sz w:val="24"/>
          <w:szCs w:val="24"/>
        </w:rPr>
        <w:t>7</w:t>
      </w:r>
      <w:r w:rsidRPr="000C4D64">
        <w:rPr>
          <w:rFonts w:ascii="Times New Roman" w:hAnsi="Times New Roman"/>
          <w:b/>
          <w:sz w:val="24"/>
          <w:szCs w:val="24"/>
        </w:rPr>
        <w:t>. Riigilõivuseaduse muutmine</w:t>
      </w:r>
    </w:p>
    <w:p w14:paraId="62BCFE63" w14:textId="288B958A" w:rsidR="00AD63B1" w:rsidRPr="00E5149D" w:rsidRDefault="00AD63B1" w:rsidP="00AD63B1">
      <w:pPr>
        <w:pStyle w:val="Vahedeta"/>
        <w:jc w:val="both"/>
        <w:rPr>
          <w:rFonts w:ascii="Times New Roman" w:hAnsi="Times New Roman"/>
          <w:sz w:val="24"/>
          <w:szCs w:val="24"/>
        </w:rPr>
      </w:pPr>
    </w:p>
    <w:p w14:paraId="500FCF82" w14:textId="7E7F7584" w:rsidR="00AD63B1" w:rsidRDefault="00AD63B1" w:rsidP="00AD63B1">
      <w:pPr>
        <w:pStyle w:val="Vahedeta"/>
        <w:jc w:val="both"/>
        <w:rPr>
          <w:rFonts w:ascii="Times New Roman" w:hAnsi="Times New Roman"/>
          <w:sz w:val="24"/>
          <w:szCs w:val="24"/>
        </w:rPr>
      </w:pPr>
      <w:r w:rsidRPr="00F34069">
        <w:rPr>
          <w:rFonts w:ascii="Times New Roman" w:hAnsi="Times New Roman"/>
          <w:sz w:val="24"/>
          <w:szCs w:val="24"/>
        </w:rPr>
        <w:t>Riigilõivuseaduses tehakse järgmised muudatused:</w:t>
      </w:r>
    </w:p>
    <w:p w14:paraId="6DA1647B" w14:textId="77777777" w:rsidR="00AD63B1" w:rsidRDefault="00AD63B1" w:rsidP="00AD63B1">
      <w:pPr>
        <w:pStyle w:val="Vahedeta"/>
        <w:jc w:val="both"/>
        <w:rPr>
          <w:rFonts w:ascii="Times New Roman" w:hAnsi="Times New Roman"/>
          <w:sz w:val="24"/>
          <w:szCs w:val="24"/>
        </w:rPr>
      </w:pPr>
    </w:p>
    <w:p w14:paraId="5DFBA61C" w14:textId="753F17A6" w:rsidR="00AD63B1" w:rsidRDefault="00AD63B1" w:rsidP="00AD63B1">
      <w:pPr>
        <w:pStyle w:val="Vahedeta"/>
        <w:jc w:val="both"/>
        <w:rPr>
          <w:rFonts w:ascii="Times New Roman" w:hAnsi="Times New Roman"/>
          <w:sz w:val="24"/>
          <w:szCs w:val="24"/>
        </w:rPr>
      </w:pPr>
      <w:r w:rsidRPr="23CB4A94">
        <w:rPr>
          <w:rFonts w:ascii="Times New Roman" w:hAnsi="Times New Roman"/>
          <w:b/>
          <w:bCs/>
          <w:sz w:val="24"/>
          <w:szCs w:val="24"/>
        </w:rPr>
        <w:t xml:space="preserve">1) </w:t>
      </w:r>
      <w:r w:rsidRPr="23CB4A94">
        <w:rPr>
          <w:rFonts w:ascii="Times New Roman" w:hAnsi="Times New Roman"/>
          <w:sz w:val="24"/>
          <w:szCs w:val="24"/>
        </w:rPr>
        <w:t>paragrahvi 7 lõikes 4</w:t>
      </w:r>
      <w:r w:rsidR="00510064" w:rsidRPr="23CB4A94">
        <w:rPr>
          <w:rFonts w:ascii="Times New Roman" w:hAnsi="Times New Roman"/>
          <w:sz w:val="24"/>
          <w:szCs w:val="24"/>
        </w:rPr>
        <w:t xml:space="preserve"> </w:t>
      </w:r>
      <w:commentRangeStart w:id="94"/>
      <w:r w:rsidR="00510064" w:rsidRPr="23CB4A94">
        <w:rPr>
          <w:rFonts w:ascii="Times New Roman" w:hAnsi="Times New Roman"/>
          <w:sz w:val="24"/>
          <w:szCs w:val="24"/>
        </w:rPr>
        <w:t>ning</w:t>
      </w:r>
      <w:r w:rsidRPr="23CB4A94">
        <w:rPr>
          <w:rFonts w:ascii="Times New Roman" w:hAnsi="Times New Roman"/>
          <w:sz w:val="24"/>
          <w:szCs w:val="24"/>
        </w:rPr>
        <w:t xml:space="preserve"> seaduse 11. peatüki 1. jao 1. jaotise pealkirjas</w:t>
      </w:r>
      <w:r w:rsidR="00510064" w:rsidRPr="23CB4A94">
        <w:rPr>
          <w:rFonts w:ascii="Times New Roman" w:hAnsi="Times New Roman"/>
          <w:sz w:val="24"/>
          <w:szCs w:val="24"/>
        </w:rPr>
        <w:t xml:space="preserve"> </w:t>
      </w:r>
      <w:commentRangeEnd w:id="94"/>
      <w:r>
        <w:commentReference w:id="94"/>
      </w:r>
      <w:r w:rsidR="00510064" w:rsidRPr="23CB4A94">
        <w:rPr>
          <w:rFonts w:ascii="Times New Roman" w:hAnsi="Times New Roman"/>
          <w:sz w:val="24"/>
          <w:szCs w:val="24"/>
        </w:rPr>
        <w:t>ja seaduse 17. peatüki 1. jao 2. jaotise pealkirjas asendatakse sõna „nimeseadus“ sõnaga „isikunimeseadus“ vastavas käändes;</w:t>
      </w:r>
    </w:p>
    <w:p w14:paraId="57A5AFB3" w14:textId="77777777" w:rsidR="00510064" w:rsidRDefault="00510064" w:rsidP="00AD63B1">
      <w:pPr>
        <w:pStyle w:val="Vahedeta"/>
        <w:jc w:val="both"/>
        <w:rPr>
          <w:rFonts w:ascii="Times New Roman" w:hAnsi="Times New Roman"/>
          <w:sz w:val="24"/>
          <w:szCs w:val="24"/>
        </w:rPr>
      </w:pPr>
    </w:p>
    <w:p w14:paraId="19E40D2A" w14:textId="7DBDBBA9" w:rsidR="00510064" w:rsidRPr="00510064" w:rsidRDefault="00510064" w:rsidP="00AD63B1">
      <w:pPr>
        <w:pStyle w:val="Vahedeta"/>
        <w:jc w:val="both"/>
        <w:rPr>
          <w:rFonts w:ascii="Times New Roman" w:hAnsi="Times New Roman"/>
          <w:sz w:val="24"/>
          <w:szCs w:val="24"/>
        </w:rPr>
      </w:pPr>
      <w:r>
        <w:rPr>
          <w:rFonts w:ascii="Times New Roman" w:hAnsi="Times New Roman"/>
          <w:b/>
          <w:bCs/>
          <w:sz w:val="24"/>
          <w:szCs w:val="24"/>
        </w:rPr>
        <w:t xml:space="preserve">2) </w:t>
      </w:r>
      <w:r>
        <w:rPr>
          <w:rFonts w:ascii="Times New Roman" w:hAnsi="Times New Roman"/>
          <w:sz w:val="24"/>
          <w:szCs w:val="24"/>
        </w:rPr>
        <w:t xml:space="preserve">paragrahv 48 </w:t>
      </w:r>
      <w:r w:rsidR="00C812DD">
        <w:rPr>
          <w:rFonts w:ascii="Times New Roman" w:hAnsi="Times New Roman"/>
          <w:sz w:val="24"/>
          <w:szCs w:val="24"/>
        </w:rPr>
        <w:t>tunnistatakse kehtetuks</w:t>
      </w:r>
      <w:r w:rsidR="00A058A5">
        <w:rPr>
          <w:rFonts w:ascii="Times New Roman" w:hAnsi="Times New Roman"/>
          <w:sz w:val="24"/>
          <w:szCs w:val="24"/>
        </w:rPr>
        <w:t>;</w:t>
      </w:r>
      <w:r w:rsidR="00C812DD">
        <w:rPr>
          <w:rFonts w:ascii="Times New Roman" w:hAnsi="Times New Roman"/>
          <w:sz w:val="24"/>
          <w:szCs w:val="24"/>
        </w:rPr>
        <w:t xml:space="preserve"> </w:t>
      </w:r>
    </w:p>
    <w:p w14:paraId="30139BE6" w14:textId="77777777" w:rsidR="00C812DD" w:rsidRDefault="00C812DD" w:rsidP="00AD63B1">
      <w:pPr>
        <w:pStyle w:val="Vahedeta"/>
        <w:jc w:val="both"/>
        <w:rPr>
          <w:rFonts w:ascii="Times New Roman" w:hAnsi="Times New Roman"/>
          <w:sz w:val="24"/>
          <w:szCs w:val="24"/>
        </w:rPr>
      </w:pPr>
    </w:p>
    <w:p w14:paraId="07E105E0" w14:textId="1DCF3B15" w:rsidR="00C812DD" w:rsidRDefault="00C812DD" w:rsidP="00AD63B1">
      <w:pPr>
        <w:pStyle w:val="Vahedeta"/>
        <w:jc w:val="both"/>
        <w:rPr>
          <w:rFonts w:ascii="Times New Roman" w:hAnsi="Times New Roman"/>
          <w:sz w:val="24"/>
          <w:szCs w:val="24"/>
        </w:rPr>
      </w:pPr>
      <w:r w:rsidRPr="005E39B5">
        <w:rPr>
          <w:rFonts w:ascii="Times New Roman" w:hAnsi="Times New Roman"/>
          <w:b/>
          <w:bCs/>
          <w:sz w:val="24"/>
          <w:szCs w:val="24"/>
        </w:rPr>
        <w:t>3)</w:t>
      </w:r>
      <w:r>
        <w:rPr>
          <w:rFonts w:ascii="Times New Roman" w:hAnsi="Times New Roman"/>
          <w:sz w:val="24"/>
          <w:szCs w:val="24"/>
        </w:rPr>
        <w:t xml:space="preserve"> paragrahv 262</w:t>
      </w:r>
      <w:r w:rsidR="004B5053">
        <w:rPr>
          <w:rFonts w:ascii="Times New Roman" w:hAnsi="Times New Roman"/>
          <w:sz w:val="24"/>
          <w:szCs w:val="24"/>
        </w:rPr>
        <w:t xml:space="preserve"> tunnistatakse kehtetuks;</w:t>
      </w:r>
    </w:p>
    <w:p w14:paraId="1D068954" w14:textId="77777777" w:rsidR="00517623" w:rsidRDefault="00517623" w:rsidP="00C054E3">
      <w:pPr>
        <w:pStyle w:val="Vahedeta"/>
        <w:jc w:val="both"/>
        <w:rPr>
          <w:rFonts w:ascii="Times New Roman" w:hAnsi="Times New Roman"/>
          <w:sz w:val="24"/>
          <w:szCs w:val="24"/>
        </w:rPr>
      </w:pPr>
    </w:p>
    <w:p w14:paraId="1352C037" w14:textId="44D6F557" w:rsidR="00C054E3" w:rsidRDefault="00517623" w:rsidP="00AD63B1">
      <w:pPr>
        <w:pStyle w:val="Vahedeta"/>
        <w:jc w:val="both"/>
        <w:rPr>
          <w:rFonts w:ascii="Times New Roman" w:hAnsi="Times New Roman"/>
          <w:sz w:val="24"/>
          <w:szCs w:val="24"/>
        </w:rPr>
      </w:pPr>
      <w:r>
        <w:rPr>
          <w:rFonts w:ascii="Times New Roman" w:hAnsi="Times New Roman"/>
          <w:b/>
          <w:bCs/>
          <w:sz w:val="24"/>
          <w:szCs w:val="24"/>
        </w:rPr>
        <w:t xml:space="preserve">4) </w:t>
      </w:r>
      <w:r w:rsidR="005E39B5">
        <w:rPr>
          <w:rFonts w:ascii="Times New Roman" w:hAnsi="Times New Roman"/>
          <w:sz w:val="24"/>
          <w:szCs w:val="24"/>
        </w:rPr>
        <w:t>paragrahv 341 muudetakse ja sõnastatakse järgmiselt:</w:t>
      </w:r>
    </w:p>
    <w:p w14:paraId="7080ABA0" w14:textId="77777777" w:rsidR="005E39B5" w:rsidRDefault="005E39B5" w:rsidP="00AD63B1">
      <w:pPr>
        <w:pStyle w:val="Vahedeta"/>
        <w:jc w:val="both"/>
        <w:rPr>
          <w:rFonts w:ascii="Times New Roman" w:hAnsi="Times New Roman"/>
          <w:sz w:val="24"/>
          <w:szCs w:val="24"/>
        </w:rPr>
      </w:pPr>
    </w:p>
    <w:p w14:paraId="75C77AF4" w14:textId="4B70BBBE" w:rsidR="005E39B5" w:rsidRDefault="005E39B5" w:rsidP="00AD63B1">
      <w:pPr>
        <w:pStyle w:val="Vahedeta"/>
        <w:jc w:val="both"/>
        <w:rPr>
          <w:rFonts w:ascii="Times New Roman" w:hAnsi="Times New Roman"/>
          <w:b/>
          <w:bCs/>
          <w:sz w:val="24"/>
          <w:szCs w:val="24"/>
        </w:rPr>
      </w:pPr>
      <w:r w:rsidRPr="00E5149D">
        <w:rPr>
          <w:rFonts w:ascii="Times New Roman" w:hAnsi="Times New Roman"/>
          <w:sz w:val="24"/>
          <w:szCs w:val="24"/>
        </w:rPr>
        <w:t>„</w:t>
      </w:r>
      <w:r>
        <w:rPr>
          <w:rFonts w:ascii="Times New Roman" w:hAnsi="Times New Roman"/>
          <w:b/>
          <w:bCs/>
          <w:sz w:val="24"/>
          <w:szCs w:val="24"/>
        </w:rPr>
        <w:t>§ 341. Isikunime muutmise avalduse läbivaatamine</w:t>
      </w:r>
    </w:p>
    <w:p w14:paraId="18FA4340" w14:textId="77777777" w:rsidR="004B5053" w:rsidRPr="00E5149D" w:rsidRDefault="004B5053" w:rsidP="00AD63B1">
      <w:pPr>
        <w:pStyle w:val="Vahedeta"/>
        <w:jc w:val="both"/>
        <w:rPr>
          <w:rFonts w:ascii="Times New Roman" w:hAnsi="Times New Roman"/>
          <w:sz w:val="24"/>
          <w:szCs w:val="24"/>
        </w:rPr>
      </w:pPr>
    </w:p>
    <w:p w14:paraId="105054E9" w14:textId="77777777" w:rsidR="004B5053" w:rsidRDefault="004B5053" w:rsidP="004B5053">
      <w:pPr>
        <w:pStyle w:val="Vahedeta"/>
        <w:jc w:val="both"/>
        <w:rPr>
          <w:rFonts w:ascii="Times New Roman" w:hAnsi="Times New Roman"/>
          <w:sz w:val="24"/>
          <w:szCs w:val="24"/>
        </w:rPr>
      </w:pPr>
      <w:r w:rsidRPr="00C054E3">
        <w:rPr>
          <w:rFonts w:ascii="Times New Roman" w:hAnsi="Times New Roman"/>
          <w:sz w:val="24"/>
          <w:szCs w:val="24"/>
        </w:rPr>
        <w:t xml:space="preserve">(1) </w:t>
      </w:r>
      <w:r>
        <w:rPr>
          <w:rFonts w:ascii="Times New Roman" w:hAnsi="Times New Roman"/>
          <w:sz w:val="24"/>
          <w:szCs w:val="24"/>
        </w:rPr>
        <w:t>E</w:t>
      </w:r>
      <w:r w:rsidRPr="00C054E3">
        <w:rPr>
          <w:rFonts w:ascii="Times New Roman" w:hAnsi="Times New Roman"/>
          <w:sz w:val="24"/>
          <w:szCs w:val="24"/>
        </w:rPr>
        <w:t xml:space="preserve">esnime </w:t>
      </w:r>
      <w:r>
        <w:rPr>
          <w:rFonts w:ascii="Times New Roman" w:hAnsi="Times New Roman"/>
          <w:sz w:val="24"/>
          <w:szCs w:val="24"/>
        </w:rPr>
        <w:t>muutmise avalduse</w:t>
      </w:r>
      <w:r w:rsidRPr="00C054E3">
        <w:rPr>
          <w:rFonts w:ascii="Times New Roman" w:hAnsi="Times New Roman"/>
          <w:sz w:val="24"/>
          <w:szCs w:val="24"/>
        </w:rPr>
        <w:t xml:space="preserve"> läbivaatamise eest tasutakse riigilõivu </w:t>
      </w:r>
      <w:r>
        <w:rPr>
          <w:rFonts w:ascii="Times New Roman" w:hAnsi="Times New Roman"/>
          <w:sz w:val="24"/>
          <w:szCs w:val="24"/>
        </w:rPr>
        <w:t>200</w:t>
      </w:r>
      <w:r w:rsidRPr="00C054E3">
        <w:rPr>
          <w:rFonts w:ascii="Times New Roman" w:hAnsi="Times New Roman"/>
          <w:sz w:val="24"/>
          <w:szCs w:val="24"/>
        </w:rPr>
        <w:t xml:space="preserve"> eurot.</w:t>
      </w:r>
    </w:p>
    <w:p w14:paraId="74D62E1B" w14:textId="77777777" w:rsidR="004B5053" w:rsidRDefault="004B5053" w:rsidP="004B5053">
      <w:pPr>
        <w:pStyle w:val="Vahedeta"/>
        <w:jc w:val="both"/>
        <w:rPr>
          <w:rFonts w:ascii="Times New Roman" w:hAnsi="Times New Roman"/>
          <w:sz w:val="24"/>
          <w:szCs w:val="24"/>
        </w:rPr>
      </w:pPr>
    </w:p>
    <w:p w14:paraId="121A229C" w14:textId="3FC114AC" w:rsidR="004B5053" w:rsidRPr="00E029B2" w:rsidRDefault="004B5053" w:rsidP="00AD63B1">
      <w:pPr>
        <w:pStyle w:val="Vahedeta"/>
        <w:jc w:val="both"/>
        <w:rPr>
          <w:rFonts w:ascii="Times New Roman" w:hAnsi="Times New Roman"/>
          <w:sz w:val="24"/>
          <w:szCs w:val="24"/>
        </w:rPr>
      </w:pPr>
      <w:r>
        <w:rPr>
          <w:rFonts w:ascii="Times New Roman" w:hAnsi="Times New Roman"/>
          <w:sz w:val="24"/>
          <w:szCs w:val="24"/>
        </w:rPr>
        <w:t>(2) Perekonnanime muutmise avalduse</w:t>
      </w:r>
      <w:r w:rsidRPr="00C054E3">
        <w:rPr>
          <w:rFonts w:ascii="Times New Roman" w:hAnsi="Times New Roman"/>
          <w:sz w:val="24"/>
          <w:szCs w:val="24"/>
        </w:rPr>
        <w:t xml:space="preserve"> läbivaatamise eest tasutakse riigilõivu </w:t>
      </w:r>
      <w:r>
        <w:rPr>
          <w:rFonts w:ascii="Times New Roman" w:hAnsi="Times New Roman"/>
          <w:sz w:val="24"/>
          <w:szCs w:val="24"/>
        </w:rPr>
        <w:t>200</w:t>
      </w:r>
      <w:r w:rsidRPr="00C054E3">
        <w:rPr>
          <w:rFonts w:ascii="Times New Roman" w:hAnsi="Times New Roman"/>
          <w:sz w:val="24"/>
          <w:szCs w:val="24"/>
        </w:rPr>
        <w:t xml:space="preserve"> eurot.</w:t>
      </w:r>
      <w:r>
        <w:rPr>
          <w:rFonts w:ascii="Times New Roman" w:hAnsi="Times New Roman"/>
          <w:sz w:val="24"/>
          <w:szCs w:val="24"/>
        </w:rPr>
        <w:t>“</w:t>
      </w:r>
      <w:r w:rsidR="0050405F">
        <w:rPr>
          <w:rFonts w:ascii="Times New Roman" w:hAnsi="Times New Roman"/>
          <w:sz w:val="24"/>
          <w:szCs w:val="24"/>
        </w:rPr>
        <w:t>.</w:t>
      </w:r>
    </w:p>
    <w:p w14:paraId="2EAB28E1" w14:textId="77777777" w:rsidR="00BE578A" w:rsidRPr="008971DB" w:rsidRDefault="00BE578A" w:rsidP="008971DB">
      <w:pPr>
        <w:pStyle w:val="Vahedeta"/>
        <w:jc w:val="both"/>
        <w:rPr>
          <w:rFonts w:ascii="Times New Roman" w:hAnsi="Times New Roman"/>
          <w:sz w:val="24"/>
          <w:szCs w:val="24"/>
        </w:rPr>
      </w:pPr>
    </w:p>
    <w:p w14:paraId="239980F0" w14:textId="3A497D7E" w:rsidR="00BE578A" w:rsidRPr="00E81028" w:rsidRDefault="005275E0">
      <w:pPr>
        <w:pStyle w:val="Vahedeta"/>
        <w:jc w:val="both"/>
        <w:rPr>
          <w:rFonts w:ascii="Times New Roman" w:hAnsi="Times New Roman"/>
          <w:b/>
          <w:bCs/>
          <w:sz w:val="24"/>
          <w:szCs w:val="24"/>
        </w:rPr>
      </w:pPr>
      <w:r w:rsidRPr="00E81028">
        <w:rPr>
          <w:rFonts w:ascii="Times New Roman" w:hAnsi="Times New Roman"/>
          <w:b/>
          <w:bCs/>
          <w:sz w:val="24"/>
          <w:szCs w:val="24"/>
        </w:rPr>
        <w:t xml:space="preserve">§ </w:t>
      </w:r>
      <w:r w:rsidR="00782BF6" w:rsidRPr="00E81028">
        <w:rPr>
          <w:rFonts w:ascii="Times New Roman" w:hAnsi="Times New Roman"/>
          <w:b/>
          <w:bCs/>
          <w:sz w:val="24"/>
          <w:szCs w:val="24"/>
        </w:rPr>
        <w:t>4</w:t>
      </w:r>
      <w:r w:rsidR="003C2143">
        <w:rPr>
          <w:rFonts w:ascii="Times New Roman" w:hAnsi="Times New Roman"/>
          <w:b/>
          <w:bCs/>
          <w:sz w:val="24"/>
          <w:szCs w:val="24"/>
        </w:rPr>
        <w:t>8</w:t>
      </w:r>
      <w:r w:rsidR="00BE578A" w:rsidRPr="00E81028">
        <w:rPr>
          <w:rFonts w:ascii="Times New Roman" w:hAnsi="Times New Roman"/>
          <w:b/>
          <w:bCs/>
          <w:sz w:val="24"/>
          <w:szCs w:val="24"/>
        </w:rPr>
        <w:t>.</w:t>
      </w:r>
      <w:r w:rsidR="00BE578A" w:rsidRPr="00E81028">
        <w:rPr>
          <w:rFonts w:ascii="Times New Roman" w:hAnsi="Times New Roman"/>
          <w:sz w:val="24"/>
          <w:szCs w:val="24"/>
        </w:rPr>
        <w:t xml:space="preserve"> </w:t>
      </w:r>
      <w:r w:rsidR="00BE578A" w:rsidRPr="00E81028">
        <w:rPr>
          <w:rFonts w:ascii="Times New Roman" w:hAnsi="Times New Roman"/>
          <w:b/>
          <w:bCs/>
          <w:sz w:val="24"/>
          <w:szCs w:val="24"/>
        </w:rPr>
        <w:t>Seaduse jõustumine</w:t>
      </w:r>
    </w:p>
    <w:p w14:paraId="52F43AD9" w14:textId="77777777" w:rsidR="00BE578A" w:rsidRPr="00E81028" w:rsidRDefault="00BE578A" w:rsidP="008971DB">
      <w:pPr>
        <w:pStyle w:val="Vahedeta"/>
        <w:jc w:val="both"/>
        <w:rPr>
          <w:rFonts w:ascii="Times New Roman" w:hAnsi="Times New Roman"/>
          <w:bCs/>
          <w:sz w:val="24"/>
          <w:szCs w:val="24"/>
        </w:rPr>
      </w:pPr>
    </w:p>
    <w:p w14:paraId="7E82717E" w14:textId="4636F303" w:rsidR="00BE578A" w:rsidRPr="008971DB" w:rsidRDefault="00BE578A" w:rsidP="008971DB">
      <w:pPr>
        <w:pStyle w:val="Vahedeta"/>
        <w:jc w:val="both"/>
        <w:rPr>
          <w:rFonts w:ascii="Times New Roman" w:hAnsi="Times New Roman"/>
          <w:sz w:val="24"/>
          <w:szCs w:val="24"/>
        </w:rPr>
      </w:pPr>
      <w:r w:rsidRPr="00E81028">
        <w:rPr>
          <w:rFonts w:ascii="Times New Roman" w:hAnsi="Times New Roman"/>
          <w:sz w:val="24"/>
          <w:szCs w:val="24"/>
        </w:rPr>
        <w:t>Käesolev seadus jõustub</w:t>
      </w:r>
      <w:r w:rsidR="00787D2F">
        <w:rPr>
          <w:rFonts w:ascii="Times New Roman" w:hAnsi="Times New Roman"/>
          <w:sz w:val="24"/>
          <w:szCs w:val="24"/>
        </w:rPr>
        <w:t xml:space="preserve"> </w:t>
      </w:r>
      <w:r w:rsidR="00883EC5" w:rsidRPr="00E81028">
        <w:rPr>
          <w:rFonts w:ascii="Times New Roman" w:hAnsi="Times New Roman"/>
          <w:sz w:val="24"/>
          <w:szCs w:val="24"/>
        </w:rPr>
        <w:t xml:space="preserve">2027. aasta 1. </w:t>
      </w:r>
      <w:r w:rsidR="004615B9">
        <w:rPr>
          <w:rFonts w:ascii="Times New Roman" w:hAnsi="Times New Roman"/>
          <w:sz w:val="24"/>
          <w:szCs w:val="24"/>
        </w:rPr>
        <w:t>detsemb</w:t>
      </w:r>
      <w:r w:rsidR="00D67D13">
        <w:rPr>
          <w:rFonts w:ascii="Times New Roman" w:hAnsi="Times New Roman"/>
          <w:sz w:val="24"/>
          <w:szCs w:val="24"/>
        </w:rPr>
        <w:t>ril</w:t>
      </w:r>
      <w:r w:rsidRPr="00E81028">
        <w:rPr>
          <w:rFonts w:ascii="Times New Roman" w:hAnsi="Times New Roman"/>
          <w:sz w:val="24"/>
          <w:szCs w:val="24"/>
        </w:rPr>
        <w:t>.</w:t>
      </w:r>
    </w:p>
    <w:p w14:paraId="0CB8DD4A" w14:textId="77777777" w:rsidR="009B4E42" w:rsidRPr="008971DB" w:rsidRDefault="009B4E42" w:rsidP="008971DB">
      <w:pPr>
        <w:pStyle w:val="Vahedeta"/>
        <w:jc w:val="both"/>
        <w:rPr>
          <w:rFonts w:ascii="Times New Roman" w:hAnsi="Times New Roman"/>
          <w:sz w:val="24"/>
          <w:szCs w:val="24"/>
        </w:rPr>
      </w:pPr>
    </w:p>
    <w:p w14:paraId="2B0E1276" w14:textId="77777777" w:rsidR="009B4E42" w:rsidRPr="008971DB" w:rsidRDefault="009B4E42" w:rsidP="008971DB">
      <w:pPr>
        <w:pStyle w:val="Vahedeta"/>
        <w:jc w:val="both"/>
        <w:rPr>
          <w:rFonts w:ascii="Times New Roman" w:hAnsi="Times New Roman"/>
          <w:sz w:val="24"/>
          <w:szCs w:val="24"/>
        </w:rPr>
      </w:pPr>
    </w:p>
    <w:p w14:paraId="55E703A5" w14:textId="77777777" w:rsidR="009B4E42" w:rsidRPr="008971DB" w:rsidRDefault="009B4E42" w:rsidP="008971DB">
      <w:pPr>
        <w:pStyle w:val="Vahedeta"/>
        <w:jc w:val="both"/>
        <w:rPr>
          <w:rFonts w:ascii="Times New Roman" w:hAnsi="Times New Roman"/>
          <w:sz w:val="24"/>
          <w:szCs w:val="24"/>
        </w:rPr>
      </w:pPr>
    </w:p>
    <w:p w14:paraId="1A83B56C" w14:textId="77777777" w:rsidR="009B4E42" w:rsidRPr="008971DB" w:rsidRDefault="009B4E42" w:rsidP="008971DB">
      <w:pPr>
        <w:pStyle w:val="Vahedeta"/>
        <w:jc w:val="both"/>
        <w:rPr>
          <w:rFonts w:ascii="Times New Roman" w:hAnsi="Times New Roman"/>
          <w:sz w:val="24"/>
          <w:szCs w:val="24"/>
        </w:rPr>
      </w:pPr>
      <w:r w:rsidRPr="008971DB">
        <w:rPr>
          <w:rFonts w:ascii="Times New Roman" w:hAnsi="Times New Roman"/>
          <w:sz w:val="24"/>
          <w:szCs w:val="24"/>
        </w:rPr>
        <w:t>Lauri Hussar</w:t>
      </w:r>
    </w:p>
    <w:p w14:paraId="49D3B9F7" w14:textId="77777777" w:rsidR="009B4E42" w:rsidRPr="008971DB" w:rsidRDefault="009B4E42" w:rsidP="008971DB">
      <w:pPr>
        <w:pStyle w:val="Vahedeta"/>
        <w:jc w:val="both"/>
        <w:rPr>
          <w:rFonts w:ascii="Times New Roman" w:hAnsi="Times New Roman"/>
          <w:sz w:val="24"/>
          <w:szCs w:val="24"/>
        </w:rPr>
      </w:pPr>
      <w:r w:rsidRPr="008971DB">
        <w:rPr>
          <w:rFonts w:ascii="Times New Roman" w:hAnsi="Times New Roman"/>
          <w:sz w:val="24"/>
          <w:szCs w:val="24"/>
        </w:rPr>
        <w:lastRenderedPageBreak/>
        <w:t>Riigikogu esimees</w:t>
      </w:r>
    </w:p>
    <w:p w14:paraId="5A920861" w14:textId="77777777" w:rsidR="009B4E42" w:rsidRPr="008971DB" w:rsidRDefault="009B4E42" w:rsidP="008971DB">
      <w:pPr>
        <w:pStyle w:val="Vahedeta"/>
        <w:jc w:val="both"/>
        <w:rPr>
          <w:rFonts w:ascii="Times New Roman" w:hAnsi="Times New Roman"/>
          <w:sz w:val="24"/>
          <w:szCs w:val="24"/>
        </w:rPr>
      </w:pPr>
    </w:p>
    <w:p w14:paraId="2F584E4D" w14:textId="53C10831" w:rsidR="009B4E42" w:rsidRPr="008971DB" w:rsidRDefault="009B4E42" w:rsidP="008971DB">
      <w:pPr>
        <w:pStyle w:val="Vahedeta"/>
        <w:jc w:val="both"/>
        <w:rPr>
          <w:rFonts w:ascii="Times New Roman" w:hAnsi="Times New Roman"/>
          <w:sz w:val="24"/>
          <w:szCs w:val="24"/>
        </w:rPr>
      </w:pPr>
      <w:r w:rsidRPr="008971DB">
        <w:rPr>
          <w:rFonts w:ascii="Times New Roman" w:hAnsi="Times New Roman"/>
          <w:sz w:val="24"/>
          <w:szCs w:val="24"/>
        </w:rPr>
        <w:t>Tallinn, ………………… 202</w:t>
      </w:r>
      <w:r w:rsidR="009760AD">
        <w:rPr>
          <w:rFonts w:ascii="Times New Roman" w:hAnsi="Times New Roman"/>
          <w:sz w:val="24"/>
          <w:szCs w:val="24"/>
        </w:rPr>
        <w:t>5</w:t>
      </w:r>
    </w:p>
    <w:p w14:paraId="69C0AA60" w14:textId="77777777" w:rsidR="009B4E42" w:rsidRPr="008971DB" w:rsidRDefault="009B4E42" w:rsidP="008971DB">
      <w:pPr>
        <w:pStyle w:val="Vahedeta"/>
        <w:jc w:val="both"/>
        <w:rPr>
          <w:rFonts w:ascii="Times New Roman" w:hAnsi="Times New Roman"/>
          <w:sz w:val="24"/>
          <w:szCs w:val="24"/>
        </w:rPr>
      </w:pPr>
      <w:r w:rsidRPr="008971DB">
        <w:rPr>
          <w:rFonts w:ascii="Times New Roman" w:hAnsi="Times New Roman"/>
          <w:sz w:val="24"/>
          <w:szCs w:val="24"/>
        </w:rPr>
        <w:t>___________________________________________________________________________</w:t>
      </w:r>
    </w:p>
    <w:p w14:paraId="6BCD1D79" w14:textId="5D46C78A" w:rsidR="000C2AF1" w:rsidRPr="008971DB" w:rsidRDefault="009B4E42" w:rsidP="003C714C">
      <w:pPr>
        <w:pStyle w:val="Vahedeta"/>
        <w:jc w:val="both"/>
        <w:rPr>
          <w:rFonts w:ascii="Times New Roman" w:hAnsi="Times New Roman"/>
          <w:sz w:val="24"/>
          <w:szCs w:val="24"/>
        </w:rPr>
      </w:pPr>
      <w:r w:rsidRPr="008971DB">
        <w:rPr>
          <w:rFonts w:ascii="Times New Roman" w:hAnsi="Times New Roman"/>
          <w:sz w:val="24"/>
          <w:szCs w:val="24"/>
        </w:rPr>
        <w:t>Algatab Vabariigi Valitsus ………………… 202</w:t>
      </w:r>
      <w:r w:rsidR="009760AD">
        <w:rPr>
          <w:rFonts w:ascii="Times New Roman" w:hAnsi="Times New Roman"/>
          <w:sz w:val="24"/>
          <w:szCs w:val="24"/>
        </w:rPr>
        <w:t>5</w:t>
      </w:r>
    </w:p>
    <w:sectPr w:rsidR="000C2AF1" w:rsidRPr="008971DB" w:rsidSect="00EB2941">
      <w:footerReference w:type="default" r:id="rId15"/>
      <w:pgSz w:w="11906" w:h="16838"/>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aarja-Liis Lall - JUSTDIGI" w:date="2026-01-27T15:53:00Z" w:initials="MJ">
    <w:p w14:paraId="5FF97027" w14:textId="046C2B45" w:rsidR="00BC2D4F" w:rsidRDefault="00BC2D4F">
      <w:r>
        <w:annotationRef/>
      </w:r>
      <w:r w:rsidRPr="321A93C7">
        <w:t>kas võiks olla ka "ühtse" nagu lg-s 1? kontekst ei eelda erinevat sõnakasutust?</w:t>
      </w:r>
    </w:p>
  </w:comment>
  <w:comment w:id="1" w:author="Maarja-Liis Lall - JUSTDIGI" w:date="2026-01-28T12:17:00Z" w:initials="MJ">
    <w:p w14:paraId="2CABC046" w14:textId="652E9158" w:rsidR="00BC2D4F" w:rsidRDefault="00BC2D4F">
      <w:r>
        <w:annotationRef/>
      </w:r>
      <w:r w:rsidRPr="07B7594A">
        <w:t>Selgusetu on sätte sisu. Tavapärane vormel on „(2) Käesolevas seaduses ettenähtud haldusmenetlusele kohaldatakse haldusmenetluse seaduse sätteid, arvestades käesoleva seaduse erisusi.“. </w:t>
      </w:r>
    </w:p>
  </w:comment>
  <w:comment w:id="2" w:author="Maarja-Liis Lall - JUSTDIGI" w:date="2026-01-28T13:08:00Z" w:initials="MJ">
    <w:p w14:paraId="2B75F518" w14:textId="02EC02FE" w:rsidR="00BC2D4F" w:rsidRDefault="00BC2D4F">
      <w:r>
        <w:annotationRef/>
      </w:r>
      <w:r w:rsidRPr="46EE19DA">
        <w:t>Sätte sõnastus selliselt viitab, et PKTS ja RRS on üldseadused. Eelmises nimeseaduses oli viide üksnes perekonnaseisutoimingute seadusele. Seletuskirjas on RRS-i osas kirjas üksnes, et INS-i alusel tehtavate nimetoimingute tulemused kantakse RR-i.</w:t>
      </w:r>
    </w:p>
    <w:p w14:paraId="76CF59AA" w14:textId="27611FF1" w:rsidR="00BC2D4F" w:rsidRDefault="00BC2D4F"/>
    <w:p w14:paraId="21B619CB" w14:textId="63DD8147" w:rsidR="00BC2D4F" w:rsidRDefault="00BC2D4F">
      <w:r w:rsidRPr="781348BB">
        <w:t>Palume võimalusel eelnõu täpsustada, tuues konkreetsemalt välja, mis konkreetsema reguleerimisalaga seonduvalt kohaldatakse PKTS ja RRS-i.</w:t>
      </w:r>
    </w:p>
    <w:p w14:paraId="5E5374CB" w14:textId="484454DC" w:rsidR="00BC2D4F" w:rsidRDefault="00BC2D4F"/>
    <w:p w14:paraId="75ECD53C" w14:textId="69EDBB43" w:rsidR="00BC2D4F" w:rsidRDefault="00BC2D4F">
      <w:r w:rsidRPr="69B5E699">
        <w:t xml:space="preserve">Kui see on väga spetsiifiline osa, siis võib ka kaaluda konkreetse teemat käsitleva paragrahvi juures see välja tuua. </w:t>
      </w:r>
    </w:p>
    <w:p w14:paraId="62E3D165" w14:textId="055C87BF" w:rsidR="00BC2D4F" w:rsidRDefault="00BC2D4F"/>
    <w:p w14:paraId="2F8378FA" w14:textId="06E7B34C" w:rsidR="00BC2D4F" w:rsidRDefault="00BC2D4F">
      <w:r w:rsidRPr="5A52E422">
        <w:t xml:space="preserve">Kui leiate, et on põhjendatutud see lõige nii üldise sõnastusega hoida (üksnes see, et varem oli ka nii, ei ole piisav), palume täiendada seletuskirja, kus on välja toodud, mis osades peaks vaatama PKTS ja RRS-i. Võimalusel võiks selle ammendavalt välja tuua kõik küsimused, mis reguleerimata INS-is ja peaks vaatama PKTS või RRS-i. </w:t>
      </w:r>
    </w:p>
    <w:p w14:paraId="3814BFAC" w14:textId="7B4719AA" w:rsidR="00BC2D4F" w:rsidRDefault="00BC2D4F"/>
    <w:p w14:paraId="4DE38BDF" w14:textId="5E029361" w:rsidR="00BC2D4F" w:rsidRDefault="00BC2D4F">
      <w:r w:rsidRPr="698383B7">
        <w:t>***</w:t>
      </w:r>
    </w:p>
    <w:p w14:paraId="7052A51E" w14:textId="25424B60" w:rsidR="00BC2D4F" w:rsidRDefault="00BC2D4F"/>
    <w:p w14:paraId="21805DA0" w14:textId="32A04C5D" w:rsidR="00BC2D4F" w:rsidRDefault="00BC2D4F">
      <w:r w:rsidRPr="1DF20E08">
        <w:t>Täiendavalt, lõike sõnastus pole ka kõige parem, palun kaaluda selgemat sõnastust.</w:t>
      </w:r>
    </w:p>
    <w:p w14:paraId="2A8D9978" w14:textId="7ACD7E51" w:rsidR="00BC2D4F" w:rsidRDefault="00BC2D4F"/>
    <w:p w14:paraId="45D68619" w14:textId="2FE9E951" w:rsidR="00BC2D4F" w:rsidRDefault="00BC2D4F">
      <w:r w:rsidRPr="10CD074D">
        <w:t xml:space="preserve">Vt nt HÕNTE käsiraamatust (§ 8 komm 5): </w:t>
      </w:r>
    </w:p>
    <w:p w14:paraId="7CF38F23" w14:textId="6B9C44CA" w:rsidR="00BC2D4F" w:rsidRDefault="00BC2D4F"/>
    <w:p w14:paraId="75211487" w14:textId="05DF9113" w:rsidR="00BC2D4F" w:rsidRDefault="00BC2D4F">
      <w:r w:rsidRPr="2BA9329B">
        <w:t xml:space="preserve">Õigusselguse eesmärgil võib olla vajalik sätestada üldseaduse ja eriseaduse kehtimise vahekord üldsätetes. Järgnevas näites on selle kohta surveseadme ohutuse seaduse § 2 lõige 2. </w:t>
      </w:r>
    </w:p>
    <w:p w14:paraId="1DFE488B" w14:textId="082F3132" w:rsidR="00BC2D4F" w:rsidRDefault="00BC2D4F"/>
    <w:p w14:paraId="37A3AB61" w14:textId="406EF310" w:rsidR="00BC2D4F" w:rsidRDefault="00BC2D4F">
      <w:r w:rsidRPr="33925564">
        <w:t>HEA NÄIDE:</w:t>
      </w:r>
    </w:p>
    <w:p w14:paraId="0D40AC31" w14:textId="3CE550F1" w:rsidR="00BC2D4F" w:rsidRDefault="00BC2D4F">
      <w:r w:rsidRPr="0E501753">
        <w:t>(2) Kui surveseadmest või surveseadmestikust tulenevate ohtude vältimine on reguleeritud teise seadusega, kohaldatakse käesolevat seadust teisest seadusest tulenevate erisustega.</w:t>
      </w:r>
    </w:p>
  </w:comment>
  <w:comment w:id="3" w:author="Maarja-Liis Lall - JUSTDIGI" w:date="2026-01-27T15:54:00Z" w:initials="MJ">
    <w:p w14:paraId="63BBBB93" w14:textId="0225D711" w:rsidR="00BC2D4F" w:rsidRDefault="00BC2D4F">
      <w:r>
        <w:annotationRef/>
      </w:r>
      <w:r w:rsidRPr="42C0E957">
        <w:t>IKS puudu?</w:t>
      </w:r>
    </w:p>
  </w:comment>
  <w:comment w:id="4" w:author="Maarja-Liis Lall - JUSTDIGI" w:date="2026-01-28T15:03:00Z" w:initials="MJ">
    <w:p w14:paraId="617738C4" w14:textId="78CE3166" w:rsidR="00BC2D4F" w:rsidRDefault="00BC2D4F">
      <w:r>
        <w:annotationRef/>
      </w:r>
      <w:r w:rsidRPr="6C4BD7D4">
        <w:t>„</w:t>
      </w:r>
      <w:r w:rsidRPr="03D9CED0">
        <w:rPr>
          <w:u w:val="single"/>
        </w:rPr>
        <w:t>Eriliigiliste</w:t>
      </w:r>
      <w:r w:rsidRPr="378AADA1">
        <w:t xml:space="preserve"> isikuandmete“ asemel palume kasutada isikuandmete kaitse seaduse terminit „</w:t>
      </w:r>
      <w:r w:rsidRPr="61E8E9A9">
        <w:rPr>
          <w:u w:val="single"/>
        </w:rPr>
        <w:t>eriliiki</w:t>
      </w:r>
      <w:r w:rsidRPr="00F487F5">
        <w:t xml:space="preserve"> isikuandmed“. Sama märkus ka lg 2 kohta.</w:t>
      </w:r>
    </w:p>
  </w:comment>
  <w:comment w:id="5" w:author="Maarja-Liis Lall - JUSTDIGI" w:date="2026-01-28T13:26:00Z" w:initials="MJ">
    <w:p w14:paraId="59E91EFA" w14:textId="54B3E0A6" w:rsidR="00BC2D4F" w:rsidRDefault="00BC2D4F">
      <w:r>
        <w:annotationRef/>
      </w:r>
      <w:r w:rsidRPr="79CBE788">
        <w:t>Rahvastikuregistris puudub väli karistatuse kohta. Palume selgitada, kas on kavas selline väli luua.</w:t>
      </w:r>
    </w:p>
  </w:comment>
  <w:comment w:id="6" w:author="Maarja-Liis Lall - JUSTDIGI" w:date="2026-01-27T19:02:00Z" w:initials="MJ">
    <w:p w14:paraId="386D320E" w14:textId="3C2618A2" w:rsidR="00BC2D4F" w:rsidRDefault="00BC2D4F">
      <w:r>
        <w:annotationRef/>
      </w:r>
      <w:r w:rsidRPr="0413640E">
        <w:t>puuduolev sulg</w:t>
      </w:r>
    </w:p>
  </w:comment>
  <w:comment w:id="8" w:author="Maarja-Liis Lall - JUSTDIGI" w:date="2026-01-29T22:14:00Z" w:initials="MJ">
    <w:p w14:paraId="767A1F52" w14:textId="2873484E" w:rsidR="00BC2D4F" w:rsidRDefault="00BC2D4F">
      <w:r>
        <w:annotationRef/>
      </w:r>
    </w:p>
    <w:p w14:paraId="22BBE6B1" w14:textId="7E1A41DB" w:rsidR="00BC2D4F" w:rsidRDefault="00BC2D4F">
      <w:hyperlink r:id="rId1" w:anchor="para18">
        <w:r w:rsidRPr="2759E1D0">
          <w:t>HÕNTE</w:t>
        </w:r>
      </w:hyperlink>
      <w:r w:rsidRPr="2497BA81">
        <w:t xml:space="preserve"> § 18 lg 5: Termini sisu määratletakse kas pärast termini esmakordset kasutamist eelnõu struktuuriosas, kuhu on koondatud terminiga seotud sätted, või eelnõu üldsätetes selle termini jaoks kavandatavas paragrahvis. Sisult seotud terminite korral määratletakse termini sisu paragrahvi ühes lõikes. Palume vormistada terminid vastavalt HÕNTE reeglitele. </w:t>
      </w:r>
    </w:p>
    <w:p w14:paraId="2D65B03E" w14:textId="76AD83C7" w:rsidR="00BC2D4F" w:rsidRDefault="00BC2D4F">
      <w:r w:rsidRPr="03A31D91">
        <w:t xml:space="preserve">Põhimõtted on järgmised: </w:t>
      </w:r>
    </w:p>
    <w:p w14:paraId="24FDB4D5" w14:textId="3AF20EC7" w:rsidR="00BC2D4F" w:rsidRDefault="00BC2D4F"/>
    <w:p w14:paraId="3841FDC3" w14:textId="1ACEE904" w:rsidR="00BC2D4F" w:rsidRDefault="00BC2D4F">
      <w:r w:rsidRPr="3E609A20">
        <w:t xml:space="preserve">Õigusaktis läbivalt kasutatavad terminid ja nende definitsioonid tuleb esitada 1. peatükis, iga termin eraldi paragrahvis. Sisult seotud terminid ühe paragrahvi lõigetena. Samas viimast ei saa tõlgendada nii, et kõik õigusakti terminid on omavahel seotud ja seepärast justkui võiks kõik õigusakti terminid esitada ühes paragrahvis. </w:t>
      </w:r>
    </w:p>
    <w:p w14:paraId="611BA658" w14:textId="0B3CFE52" w:rsidR="00BC2D4F" w:rsidRDefault="00BC2D4F"/>
    <w:p w14:paraId="06C5F89D" w14:textId="4C050540" w:rsidR="00BC2D4F" w:rsidRDefault="00BC2D4F">
      <w:r w:rsidRPr="413DDA10">
        <w:t>Kui terminit kasutatakse ainult ühes struktuuriüksuses (peatükis, jaos, jaotises), siis tuleb esitada definitsioon pärast termini esmakordset kasutamist eraldi lõikes. Kõigepealt sõnastatakse norm, kus see termin esineb, ning seejärel järgmises lõikes termin defineeritakse.</w:t>
      </w:r>
    </w:p>
    <w:p w14:paraId="6A101102" w14:textId="6DC77B3A" w:rsidR="00BC2D4F" w:rsidRDefault="00BC2D4F"/>
    <w:p w14:paraId="26879519" w14:textId="72CC7F77" w:rsidR="00BC2D4F" w:rsidRDefault="00BC2D4F">
      <w:r w:rsidRPr="69014ECB">
        <w:t>Palun lähtuge sellest eelnõus läbivalt.</w:t>
      </w:r>
    </w:p>
  </w:comment>
  <w:comment w:id="9" w:author="Maarja-Liis Lall - JUSTDIGI" w:date="2026-01-30T10:18:00Z" w:initials="MJ">
    <w:p w14:paraId="5A901EB2" w14:textId="7ED23F5A" w:rsidR="00BC2D4F" w:rsidRDefault="00BC2D4F">
      <w:r>
        <w:annotationRef/>
      </w:r>
      <w:r w:rsidRPr="7E7F956E">
        <w:t>pealkirjas võiks kajastuda ka nimetoiming</w:t>
      </w:r>
    </w:p>
  </w:comment>
  <w:comment w:id="11" w:author="Maarja-Liis Lall - JUSTDIGI" w:date="2026-01-30T10:20:00Z" w:initials="MJ">
    <w:p w14:paraId="17389BD7" w14:textId="2E21D475" w:rsidR="00BC2D4F" w:rsidRDefault="00BC2D4F">
      <w:r>
        <w:annotationRef/>
      </w:r>
      <w:r w:rsidRPr="424CA5E7">
        <w:t>kohaldamisel, ümberkorraldamisel, korrastamisel? Kas pealkiri võiks olla lihtsalt "nõuded eesnimele"?</w:t>
      </w:r>
    </w:p>
  </w:comment>
  <w:comment w:id="14" w:author="Maarja-Liis Lall - JUSTDIGI" w:date="2026-01-30T10:21:00Z" w:initials="MJ">
    <w:p w14:paraId="11CBEB54" w14:textId="49CFA5ED" w:rsidR="00BC2D4F" w:rsidRDefault="00BC2D4F">
      <w:r>
        <w:annotationRef/>
      </w:r>
      <w:r w:rsidRPr="552F4CCF">
        <w:t>sama</w:t>
      </w:r>
    </w:p>
  </w:comment>
  <w:comment w:id="16" w:author="Maarja-Liis Lall - JUSTDIGI" w:date="2026-01-28T15:05:00Z" w:initials="MJ">
    <w:p w14:paraId="19EE3DF8" w14:textId="401F70A4" w:rsidR="00BC2D4F" w:rsidRDefault="00BC2D4F">
      <w:r>
        <w:annotationRef/>
      </w:r>
      <w:r w:rsidRPr="35AC94B5">
        <w:t>Palume eelnõus/seletuskirjas läbivalt läbi mõelda järgmiste terminite kasutus ja õigekiri: „soo tunnus“ (või „sootunnus“?), „perekonnaseisu tunnus“ (või „perekonnaseisutunnus“?); „soole vastav lõpp“ (kas erinev kui „sootunnus“?), „soole vastav tunnus“ (kas erinev kui „sootunnus“?). Kas erinev kasutus (kord „lõpp“, kord „tunnus“; sõnaga „vastav“ ja ilma selleta) on tahtlik?</w:t>
      </w:r>
    </w:p>
  </w:comment>
  <w:comment w:id="19" w:author="Maarja-Liis Lall - JUSTDIGI" w:date="2026-01-29T13:21:00Z" w:initials="MJ">
    <w:p w14:paraId="122F2C9C" w14:textId="46ABAD7F" w:rsidR="00BC2D4F" w:rsidRDefault="00BC2D4F">
      <w:r>
        <w:annotationRef/>
      </w:r>
      <w:r w:rsidRPr="31B8C25B">
        <w:t>siin ja järgnevates peatükkides peaks läbi mõtlema selle, et mida isikunime andmine/vahetamine ja muutmine peaks endast õiguslikult kujutama ja mis on vajalik reguleerida. Nt lapse nime andmine sünnil näitel on sellel kolm osa: 1) vanemad otsustavad omavahel ja lepivad kokku, mis on lapse nimi (materiaalõiguslik eeldus), 2) esitatakse avaldus selle sissekandmiseks (menetluslik eeldus) ja 3) nime sisse kandmine (nimetoiming). Seega peaks nii nime andmise, vahetamise kui ka muutmise puhul välja mõtlema, et ka</w:t>
      </w:r>
      <w:r w:rsidRPr="31B8C25B">
        <w:t>s on reguleeritud nii materiaalõiguslikud eeldused, menetluslikud eeldused ja see seotud siis omakorda nimetoiminguga.</w:t>
      </w:r>
    </w:p>
  </w:comment>
  <w:comment w:id="20" w:author="Maarja-Liis Lall - JUSTDIGI" w:date="2026-01-29T16:18:00Z" w:initials="MJ">
    <w:p w14:paraId="3181F504" w14:textId="23491754" w:rsidR="00BC2D4F" w:rsidRDefault="00BC2D4F">
      <w:r>
        <w:annotationRef/>
      </w:r>
      <w:r w:rsidRPr="7BA0CB02">
        <w:t>kas siin § all võiks olla viide PKTS-ile ka eraldi, et oleks selge, et menetlusõiguslik pool tuleb sealt?</w:t>
      </w:r>
    </w:p>
  </w:comment>
  <w:comment w:id="21" w:author="Maarja-Liis Lall - JUSTDIGI" w:date="2026-01-28T15:15:00Z" w:initials="MJ">
    <w:p w14:paraId="0FF88865" w14:textId="05559503" w:rsidR="00BC2D4F" w:rsidRDefault="00BC2D4F">
      <w:r>
        <w:annotationRef/>
      </w:r>
      <w:r w:rsidRPr="68D0EF99">
        <w:t>Eelnõus kasutatakse terminit „kodakondsusriik“. Isikut tõendavate dokumentide seaduses kasutatakse näiteks „kodakondsusjärgne riik“. Samas kasutatakse seadustes ka „kodakondsusriiki“, sealhulgas ITDS-is. Ongi ebaühtlane kasutus. Kas siin EN-s on see läbi mõeldud ja soovitakse just valitud terminit kasutada põhjendatult?</w:t>
      </w:r>
    </w:p>
  </w:comment>
  <w:comment w:id="22" w:author="Maarja-Liis Lall - JUSTDIGI" w:date="2026-01-29T15:44:00Z" w:initials="MJ">
    <w:p w14:paraId="5AC71EDA" w14:textId="3A200C73" w:rsidR="00BC2D4F" w:rsidRDefault="00BC2D4F">
      <w:r>
        <w:annotationRef/>
      </w:r>
      <w:r w:rsidRPr="061F747F">
        <w:t>kas soovi korral või igakordselt? vt ka SK märkust</w:t>
      </w:r>
    </w:p>
  </w:comment>
  <w:comment w:id="23" w:author="Maarja-Liis Lall - JUSTDIGI" w:date="2026-01-29T10:31:00Z" w:initials="MJ">
    <w:p w14:paraId="3AAAF0A3" w14:textId="6A742520" w:rsidR="00BC2D4F" w:rsidRDefault="00BC2D4F">
      <w:r>
        <w:annotationRef/>
      </w:r>
      <w:r w:rsidRPr="075EF807">
        <w:t>sätete sõnastus viitab, et seda võiks kohus justkui omal algatusel teha, mida hagimenetluses kindlasti kohus ei saa teha. Võiks sõnastada seda, et seda saab kohus teha poole nõudmisel/taotlusel</w:t>
      </w:r>
    </w:p>
  </w:comment>
  <w:comment w:id="24" w:author="Maarja-Liis Lall - JUSTDIGI" w:date="2026-01-29T11:41:00Z" w:initials="MJ">
    <w:p w14:paraId="403F7854" w14:textId="2681AE31" w:rsidR="00BC2D4F" w:rsidRDefault="00BC2D4F">
      <w:r>
        <w:annotationRef/>
      </w:r>
      <w:r w:rsidRPr="79C3EDE4">
        <w:t>siin peab ka mõtlema, et kas see peaks olema poole taotlusel, mitte kohtu omal algatusel.</w:t>
      </w:r>
    </w:p>
  </w:comment>
  <w:comment w:id="26" w:author="Maarja-Liis Lall - JUSTDIGI" w:date="2026-01-28T15:19:00Z" w:initials="MJ">
    <w:p w14:paraId="113EF111" w14:textId="5C284FE2" w:rsidR="00BC2D4F" w:rsidRDefault="00BC2D4F">
      <w:r>
        <w:annotationRef/>
      </w:r>
      <w:r w:rsidRPr="5C2A4CC7">
        <w:t>Keeleliselt oleks selgem jätta sõna „teise“ ära, piisab sõnast „abikaasa“. Sama märkus p 2 kohta. Samuti palume muudatused viia sisse seletuskirja.</w:t>
      </w:r>
    </w:p>
  </w:comment>
  <w:comment w:id="29" w:author="Maarja-Liis Lall - JUSTDIGI" w:date="2026-01-29T12:48:00Z" w:initials="MJ">
    <w:p w14:paraId="41464EC8" w14:textId="098D9F6C" w:rsidR="00BC2D4F" w:rsidRDefault="00BC2D4F">
      <w:r>
        <w:annotationRef/>
      </w:r>
      <w:r w:rsidRPr="4348E285">
        <w:t>tegemist hagimenetlusega ja kohus ei saa omal algatusel otsustada seda, vaid see saab toimuda taotlusel/nõudmisel. Palume eelnõu sõnastust muuta.</w:t>
      </w:r>
    </w:p>
  </w:comment>
  <w:comment w:id="30" w:author="Maarja-Liis Lall - JUSTDIGI" w:date="1900-01-01T00:00:00Z" w:initials="MJ">
    <w:p w14:paraId="1DDD79CC" w14:textId="274BAE0E" w:rsidR="00BC2D4F" w:rsidRDefault="00BC2D4F">
      <w:r>
        <w:annotationRef/>
      </w:r>
      <w:r w:rsidRPr="4482924F">
        <w:t>kohaliku omavalitsuse üksus = vald või linn. Volikogu ja valitsus (millele on viidatud seletuskirjas) on omavalitsusorganid (vt KOKS § 4). Palume eelnõu sõnastust parandada.</w:t>
      </w:r>
    </w:p>
    <w:p w14:paraId="608C3216" w14:textId="15A5F706" w:rsidR="00BC2D4F" w:rsidRDefault="00BC2D4F"/>
    <w:p w14:paraId="2C70B059" w14:textId="16C7A27F" w:rsidR="00BC2D4F" w:rsidRDefault="00BC2D4F">
      <w:r w:rsidRPr="6A0A03C0">
        <w:t>Eesti territooriumi haldusjaotuse seaduse kohaselt on Eesti territoorium jaotatud haldusüksusteks (§ 2.1). Nimetatud seaduse alusel antud Vabariigi Valitsuse määruse „Eesti territooriumi haldusüksuste nimistu kinnitamine“ kohaselt on haldusüksusteks muuhulgas Jõhvi vald, Pärnu linn, Tallinna linn, Tartu linn. Kui on mõeldud asustusüksusi Eesti territooriumi haldusjaotuse seaduse § 6 tähenduses, siis sellisel juhul puudub asutustüksus nimetusega Jõhvi vald.</w:t>
      </w:r>
    </w:p>
  </w:comment>
  <w:comment w:id="31" w:author="Maarja-Liis Lall - JUSTDIGI" w:date="2026-01-29T11:10:00Z" w:initials="MJ">
    <w:p w14:paraId="0FB69F57" w14:textId="0A2A1FBB" w:rsidR="00BC2D4F" w:rsidRDefault="00BC2D4F">
      <w:r>
        <w:annotationRef/>
      </w:r>
      <w:r w:rsidRPr="2C45DE86">
        <w:t>kas määrus seab ja peaks seadma ka tingimusi (materiaalõiguslikke aluseid) lisaks seadusele? Kui ei, siis tuleks see lauseosa välja jätta. Veel, tingimused peaks olema üldjuhul seaduses. Volitusnormis pigem "täpsemad tingimused"</w:t>
      </w:r>
    </w:p>
  </w:comment>
  <w:comment w:id="32" w:author="Maarja-Liis Lall - JUSTDIGI" w:date="2026-01-29T21:32:00Z" w:initials="MJ">
    <w:p w14:paraId="42C25152" w14:textId="602EEF65" w:rsidR="00BC2D4F" w:rsidRDefault="00BC2D4F">
      <w:r>
        <w:annotationRef/>
      </w:r>
      <w:r w:rsidRPr="0BBF3A25">
        <w:t>kas siin ja teistes lõigetes ei ole korrektsem, et "isikunime muutmise avalduse võib esitada"?</w:t>
      </w:r>
    </w:p>
  </w:comment>
  <w:comment w:id="33" w:author="Maarja-Liis Lall - JUSTDIGI" w:date="2026-01-28T15:17:00Z" w:initials="MJ">
    <w:p w14:paraId="1DAEFD5C" w14:textId="1E35982A" w:rsidR="00BC2D4F" w:rsidRDefault="00BC2D4F">
      <w:r>
        <w:annotationRef/>
      </w:r>
      <w:r w:rsidRPr="1DE6ED16">
        <w:t>Eelnõu § 18 lg 1 p-s 2 kasutatakse sõnaühendit „Eesti kodakondsuseta isik“, kuid välismaalaste seaduse kohaselt on Eestis seaduslikult elav Eesti kodakondsuseta isik „püsivalt Eestis elav välismaalane“.</w:t>
      </w:r>
    </w:p>
  </w:comment>
  <w:comment w:id="34" w:author="Maarja-Liis Lall - JUSTDIGI" w:date="2026-01-28T15:18:00Z" w:initials="MJ">
    <w:p w14:paraId="3F875B44" w14:textId="51E6A816" w:rsidR="00BC2D4F" w:rsidRDefault="00BC2D4F">
      <w:r>
        <w:annotationRef/>
      </w:r>
      <w:r w:rsidRPr="7E70E71B">
        <w:t>Eelnõu § 18 lg 1 p-s 3 on kasutatud sõnaühendit „Eesti elamisloaga rahvusvahelise kaitse saaja“, kuid välismaalaste seaduse kohaselt on tegemist „välismaalasega“. VMS-is on olemas nii „Eesti elamisluba“, „elamisloaga“ kui ka „rahvusvahelise kaitse saaja“. Koos neid ei ole. Kas on põhjendatud need siin kokku panna või mitte, palun hinnake ise ja selgitage seletuskirjas.</w:t>
      </w:r>
    </w:p>
  </w:comment>
  <w:comment w:id="36" w:author="Maarja-Liis Lall - JUSTDIGI" w:date="2026-01-28T09:46:00Z" w:initials="MJ">
    <w:p w14:paraId="2188DDB1" w14:textId="7CC16896" w:rsidR="00BC2D4F" w:rsidRDefault="00BC2D4F">
      <w:r>
        <w:annotationRef/>
      </w:r>
      <w:r w:rsidRPr="12146145">
        <w:t>lõikes 2 on kasutatud "karistusandmed". Kui on mõeldud sama, siis palume kasutada samamoodi, ühtlustada.</w:t>
      </w:r>
    </w:p>
  </w:comment>
  <w:comment w:id="37" w:author="Maarja-Liis Lall - JUSTDIGI" w:date="1900-01-01T00:00:00Z" w:initials="MJ">
    <w:p w14:paraId="3903C50B" w14:textId="4F31885A" w:rsidR="00BC2D4F" w:rsidRDefault="00BC2D4F">
      <w:r>
        <w:annotationRef/>
      </w:r>
      <w:r w:rsidRPr="7164D237">
        <w:t>siin ei ole reguleeritud, kuidas esitatakse avaldus lg 2 juhtudel. Seda ei tehta siis ju veebis ega KOV-is.</w:t>
      </w:r>
    </w:p>
  </w:comment>
  <w:comment w:id="38" w:author="Maarja-Liis Lall - JUSTDIGI" w:date="2026-01-27T16:04:00Z" w:initials="MJ">
    <w:p w14:paraId="22DCBC0E" w14:textId="79DB382A" w:rsidR="00BC2D4F" w:rsidRDefault="00BC2D4F">
      <w:r>
        <w:annotationRef/>
      </w:r>
      <w:r w:rsidRPr="6E02148F">
        <w:t>Palun täiendada kas eelnõu või seletuskirja - kas SiM-ile on ainult veebikeskkonna kaudu või peaks siin ka SiM olema loetelus.</w:t>
      </w:r>
    </w:p>
  </w:comment>
  <w:comment w:id="39" w:author="Maarja-Liis Lall - JUSTDIGI" w:date="2026-01-27T17:58:00Z" w:initials="MJ">
    <w:p w14:paraId="147EA9DE" w14:textId="3A32751D" w:rsidR="00BC2D4F" w:rsidRDefault="00BC2D4F">
      <w:r>
        <w:annotationRef/>
      </w:r>
      <w:r w:rsidRPr="19DD86D0">
        <w:t>see on viis</w:t>
      </w:r>
    </w:p>
  </w:comment>
  <w:comment w:id="40" w:author="Maarja-Liis Lall - JUSTDIGI" w:date="2026-01-29T10:50:00Z" w:initials="MJ">
    <w:p w14:paraId="2CCB0AB2" w14:textId="12C8AD89" w:rsidR="00BC2D4F" w:rsidRDefault="00BC2D4F">
      <w:r>
        <w:annotationRef/>
      </w:r>
      <w:r w:rsidRPr="46A97236">
        <w:t>tekib küsimus, et kas see, et peab esitama avalduse isiklikult (st mitte esindaja vahendusel) peaks olema üldreegel alati isikunime muutmise avalduse puhul, mitte ainult KOV-i esitades.</w:t>
      </w:r>
    </w:p>
  </w:comment>
  <w:comment w:id="42" w:author="Maarja-Liis Lall - JUSTDIGI" w:date="2026-01-27T17:58:00Z" w:initials="MJ">
    <w:p w14:paraId="1855BC3D" w14:textId="5545567B" w:rsidR="00BC2D4F" w:rsidRDefault="00BC2D4F">
      <w:r>
        <w:annotationRef/>
      </w:r>
      <w:r w:rsidRPr="6D16706E">
        <w:t>see on vorm</w:t>
      </w:r>
    </w:p>
  </w:comment>
  <w:comment w:id="41" w:author="Maarja-Liis Lall - JUSTDIGI" w:date="2026-01-27T18:01:00Z" w:initials="MJ">
    <w:p w14:paraId="687F2B33" w14:textId="691AB830" w:rsidR="00BC2D4F" w:rsidRDefault="00BC2D4F">
      <w:r>
        <w:annotationRef/>
      </w:r>
      <w:r w:rsidRPr="35535F27">
        <w:t>kas viis ja vorm võiks olla eraldi lõigetes?</w:t>
      </w:r>
    </w:p>
  </w:comment>
  <w:comment w:id="44" w:author="Maarja-Liis Lall - JUSTDIGI" w:date="2026-01-27T18:45:00Z" w:initials="MJ">
    <w:p w14:paraId="5975899E" w14:textId="51A739FE" w:rsidR="00BC2D4F" w:rsidRDefault="00BC2D4F">
      <w:r>
        <w:annotationRef/>
      </w:r>
      <w:r w:rsidRPr="565FEA0B">
        <w:t>Sätte puhul tuleb läbi mõelda regulatsiooni tähendus teiste seaduste mõttes ning viidata ka seletuskirjas sellele. Siin peab vaatama, mis asjakohane on, aga ma leidsin sellised sätted.</w:t>
      </w:r>
    </w:p>
    <w:p w14:paraId="0A13E0A1" w14:textId="025BFA08" w:rsidR="00BC2D4F" w:rsidRDefault="00BC2D4F"/>
    <w:p w14:paraId="39F9B166" w14:textId="3C48B65C" w:rsidR="00BC2D4F" w:rsidRDefault="00BC2D4F">
      <w:r w:rsidRPr="50D03DF5">
        <w:t>TsÜS § 81 lg 1 viimane lause lubab allkirja tehingudokumendil kinnitada notari asemel ka muul isikul. HMS täpsustab, millistel organitel on õigus allkirja õigsust ametlikult kinnitada.</w:t>
      </w:r>
    </w:p>
    <w:p w14:paraId="090FF99A" w14:textId="3715C94D" w:rsidR="00BC2D4F" w:rsidRDefault="00BC2D4F"/>
    <w:p w14:paraId="73ED5229" w14:textId="0F377CA3" w:rsidR="00BC2D4F" w:rsidRDefault="00BC2D4F">
      <w:r w:rsidRPr="5FFF0472">
        <w:rPr>
          <w:b/>
          <w:bCs/>
        </w:rPr>
        <w:t>TsÜS § 81.</w:t>
      </w:r>
      <w:r w:rsidRPr="788A09A3">
        <w:t>  Tehingu notariaalne kinnitamine</w:t>
      </w:r>
    </w:p>
    <w:p w14:paraId="542AB5F5" w14:textId="5C5FFD53" w:rsidR="00BC2D4F" w:rsidRDefault="00BC2D4F">
      <w:r w:rsidRPr="294DE87A">
        <w:t>  (1) Kui seaduses on sätestatud tehingu notariaalne kinnitamine, peab tehingudokument olema kirjalikult koostatud ning tehingu tegija allkiri notari poolt kinnitatud. Seaduses sätestatud juhtudel võib allkirja tehingudokumendil kinnitada notari asemel ka muu isik.</w:t>
      </w:r>
    </w:p>
    <w:p w14:paraId="193BADC4" w14:textId="50C9A944" w:rsidR="00BC2D4F" w:rsidRDefault="00BC2D4F"/>
    <w:p w14:paraId="653BAF53" w14:textId="37763E10" w:rsidR="00BC2D4F" w:rsidRDefault="00BC2D4F">
      <w:r w:rsidRPr="0332B60B">
        <w:rPr>
          <w:b/>
          <w:bCs/>
        </w:rPr>
        <w:t>HMS § 22. </w:t>
      </w:r>
      <w:r w:rsidRPr="7344CC69">
        <w:t>  Ametlik kinnitamine</w:t>
      </w:r>
    </w:p>
    <w:p w14:paraId="3649DC9B" w14:textId="34146B6A" w:rsidR="00BC2D4F" w:rsidRDefault="00BC2D4F">
      <w:r w:rsidRPr="7E9CE601">
        <w:t>  (1) Ametlik kinnitamine on allkirja, ärakirja, väljatrüki või väljavõtte õigsuse kinnitamine haldusorgani poolt.</w:t>
      </w:r>
    </w:p>
    <w:p w14:paraId="2A9457A0" w14:textId="5EA568B1" w:rsidR="00BC2D4F" w:rsidRDefault="00BC2D4F">
      <w:r w:rsidRPr="0D3BF5FF">
        <w:t>  (2) Ametliku kinnitamise tõendusjõud on piiratud kinnitusmärkes nimetatud asjaoludega.</w:t>
      </w:r>
    </w:p>
    <w:p w14:paraId="05790AB1" w14:textId="4A26A36D" w:rsidR="00BC2D4F" w:rsidRDefault="00BC2D4F">
      <w:r w:rsidRPr="04CECD25">
        <w:t>  (3) Ametlik kinnitamine ei asenda notariaalset kinnitamist.</w:t>
      </w:r>
    </w:p>
    <w:p w14:paraId="2D5CB5EC" w14:textId="36895159" w:rsidR="00BC2D4F" w:rsidRDefault="00BC2D4F">
      <w:r w:rsidRPr="7D68F711">
        <w:t>  (4) Notariaalne kinnitamine asendab ametlikku kinnitamist.</w:t>
      </w:r>
    </w:p>
    <w:p w14:paraId="19FD7E17" w14:textId="145E9BA2" w:rsidR="00BC2D4F" w:rsidRDefault="00BC2D4F"/>
    <w:p w14:paraId="7898CCB0" w14:textId="39E7AC8C" w:rsidR="00BC2D4F" w:rsidRDefault="00BC2D4F">
      <w:r w:rsidRPr="5E262816">
        <w:rPr>
          <w:b/>
          <w:bCs/>
        </w:rPr>
        <w:t>HMS § 23. </w:t>
      </w:r>
      <w:r w:rsidRPr="52472B86">
        <w:t>  Allkirja ametlik kinnitamine</w:t>
      </w:r>
    </w:p>
    <w:p w14:paraId="7AD2F074" w14:textId="223737CC" w:rsidR="00BC2D4F" w:rsidRDefault="00BC2D4F">
      <w:r w:rsidRPr="711E72F4">
        <w:t>  (1) Allkirja õigsuse ametliku kinnitamise õigus on </w:t>
      </w:r>
      <w:hyperlink r:id="rId2">
        <w:r w:rsidRPr="70366598">
          <w:t>Vabariigi Valitsuse</w:t>
        </w:r>
      </w:hyperlink>
      <w:r w:rsidRPr="6135DE5E">
        <w:t> määratud haldusorganitel. Ametlikult ei või kinnitada:</w:t>
      </w:r>
    </w:p>
    <w:p w14:paraId="77709B54" w14:textId="68EBF5FC" w:rsidR="00BC2D4F" w:rsidRDefault="00BC2D4F">
      <w:r w:rsidRPr="471A2929">
        <w:t>  1) juurdekuuluva tekstita allkirja;</w:t>
      </w:r>
    </w:p>
    <w:p w14:paraId="2E36F284" w14:textId="448C0F5A" w:rsidR="00BC2D4F" w:rsidRDefault="00BC2D4F">
      <w:r w:rsidRPr="1A20054B">
        <w:t>  2) allkirja, mille õigsust tuleb notariaalselt kinnitada.</w:t>
      </w:r>
    </w:p>
    <w:p w14:paraId="275E33C1" w14:textId="023C4135" w:rsidR="00BC2D4F" w:rsidRDefault="00BC2D4F">
      <w:r w:rsidRPr="10080683">
        <w:t>  (2) Allkirja õigsust kinnitatakse üksnes juhul, kui allkiri on antud või omaks võetud kinnitava isiku juuresolekul.</w:t>
      </w:r>
    </w:p>
    <w:p w14:paraId="3957D6D7" w14:textId="51693171" w:rsidR="00BC2D4F" w:rsidRDefault="00BC2D4F">
      <w:r w:rsidRPr="59B8CA56">
        <w:t>  (3) Allkirja õigsust kinnitatakse vahetult allkirja järele lisatava kinnitusmärkega, mis peab sisaldama:</w:t>
      </w:r>
    </w:p>
    <w:p w14:paraId="10D9D121" w14:textId="755DBB7E" w:rsidR="00BC2D4F" w:rsidRDefault="00BC2D4F">
      <w:r w:rsidRPr="5FA413BE">
        <w:t>  1) kinnitust, et allkiri on õige;</w:t>
      </w:r>
    </w:p>
    <w:p w14:paraId="625EA04F" w14:textId="6026F7C5" w:rsidR="00BC2D4F" w:rsidRDefault="00BC2D4F">
      <w:r w:rsidRPr="61111B99">
        <w:t>  2) selle isiku nime ja isikukoodi, kelle allkirja kinnitatakse; isikukoodi puudumisel sünniaastat, -kuud ja -päeva;</w:t>
      </w:r>
    </w:p>
    <w:p w14:paraId="30D2B36B" w14:textId="2A0A066C" w:rsidR="00BC2D4F" w:rsidRDefault="00BC2D4F">
      <w:r w:rsidRPr="04414E95">
        <w:t>  3) kinnitust, et allakirjutanu isikusamasus on tuvastatud ja et allkiri on antud või omaks võetud kinnitava isiku juuresolekul;</w:t>
      </w:r>
    </w:p>
    <w:p w14:paraId="17882535" w14:textId="1F2491C1" w:rsidR="00BC2D4F" w:rsidRDefault="00BC2D4F">
      <w:r w:rsidRPr="4CA4900D">
        <w:t>  4) kinnitamise kohta ja aega, kinnituse andnud isiku nime ja allkirja ning asutuse pitsati jäljendit.</w:t>
      </w:r>
    </w:p>
    <w:p w14:paraId="688598A7" w14:textId="08B2B646" w:rsidR="00BC2D4F" w:rsidRDefault="00BC2D4F"/>
    <w:p w14:paraId="04C56D3E" w14:textId="146A7543" w:rsidR="00BC2D4F" w:rsidRDefault="00BC2D4F">
      <w:hyperlink r:id="rId3">
        <w:r w:rsidRPr="6705723D">
          <w:t>Allkirja ning ärakirja, väljavõtte või väljatrüki õigsuse ametliku kinnitamise õigust omavate haldusorganite määramine–Riigi Teataja</w:t>
        </w:r>
      </w:hyperlink>
    </w:p>
    <w:p w14:paraId="3959CB04" w14:textId="732E689C" w:rsidR="00BC2D4F" w:rsidRDefault="00BC2D4F">
      <w:r w:rsidRPr="5084ADE8">
        <w:rPr>
          <w:b/>
          <w:bCs/>
        </w:rPr>
        <w:t>§ 2.</w:t>
      </w:r>
      <w:r w:rsidRPr="6403F686">
        <w:t>  </w:t>
      </w:r>
      <w:r w:rsidRPr="2C3F3B57">
        <w:rPr>
          <w:b/>
          <w:bCs/>
        </w:rPr>
        <w:t>Allkirja õigsuse ametlik kinnitamine Välisministeeriumis</w:t>
      </w:r>
    </w:p>
    <w:p w14:paraId="3DAC5A73" w14:textId="16C1E043" w:rsidR="00BC2D4F" w:rsidRDefault="00BC2D4F">
      <w:r w:rsidRPr="2A98C3CE">
        <w:t>  Välisministeeriumi struktuuriüksustena võivad Eesti Vabariigi välisesindused ametlikult kinnitada allkirja õigsust dokumendil, sõltumata sellest, millisele haldusorganile see dokument esitamisele kuulub.</w:t>
      </w:r>
    </w:p>
    <w:p w14:paraId="5884A8FC" w14:textId="482C0BA0" w:rsidR="00BC2D4F" w:rsidRDefault="00BC2D4F">
      <w:r w:rsidRPr="555092C7">
        <w:rPr>
          <w:b/>
          <w:bCs/>
        </w:rPr>
        <w:t>§ 5.</w:t>
      </w:r>
      <w:r w:rsidRPr="6C4B782F">
        <w:t>  </w:t>
      </w:r>
      <w:r w:rsidRPr="4FEA8ABA">
        <w:rPr>
          <w:b/>
          <w:bCs/>
        </w:rPr>
        <w:t>Ärakirja ja väljavõtte õigsuse ametlik kinnitamine vanglas</w:t>
      </w:r>
    </w:p>
    <w:p w14:paraId="0F7DB5AD" w14:textId="0D769F11" w:rsidR="00BC2D4F" w:rsidRDefault="00BC2D4F">
      <w:r w:rsidRPr="62918799">
        <w:t>  Vangla juhina võib vangla direktor ametlikult kinnitada kohtuotsuse ärakirja või väljavõtte õigsust.</w:t>
      </w:r>
    </w:p>
    <w:p w14:paraId="0DCCF701" w14:textId="3C0C4F5D" w:rsidR="00BC2D4F" w:rsidRDefault="00BC2D4F"/>
    <w:p w14:paraId="3E52D6D8" w14:textId="3FB58517" w:rsidR="00BC2D4F" w:rsidRDefault="00BC2D4F">
      <w:r w:rsidRPr="61D9CEED">
        <w:rPr>
          <w:b/>
          <w:bCs/>
        </w:rPr>
        <w:t>TÕS § 1:</w:t>
      </w:r>
    </w:p>
    <w:p w14:paraId="75E6D997" w14:textId="6F3A6BF0" w:rsidR="00BC2D4F" w:rsidRDefault="00BC2D4F">
      <w:r w:rsidRPr="0BD6D6D8">
        <w:t>  (2) Käesolevat seadust, välja arvatud § 5 lõiget 2, kohaldatakse ka muu ametiisiku ja -asutuse toimingule, kui see on võrdsustatud notari pädevuses oleva tõestamistoiminguga.</w:t>
      </w:r>
    </w:p>
    <w:p w14:paraId="7E556BFA" w14:textId="56DC4F3E" w:rsidR="00BC2D4F" w:rsidRDefault="00BC2D4F"/>
    <w:p w14:paraId="6F79853D" w14:textId="68A5DEA5" w:rsidR="00BC2D4F" w:rsidRDefault="00BC2D4F">
      <w:r w:rsidRPr="4FCE71A7">
        <w:rPr>
          <w:b/>
          <w:bCs/>
        </w:rPr>
        <w:t>TÕS § 39:</w:t>
      </w:r>
    </w:p>
    <w:p w14:paraId="1239B276" w14:textId="486CF7A9" w:rsidR="00BC2D4F" w:rsidRDefault="00BC2D4F">
      <w:r w:rsidRPr="6D391A23">
        <w:t>  (1) Notar kinnitab allkirja üksnes juhul, kui allkiri on antud või omaks võetud tema juuresolekul. Allkirja omaksvõtmist kinnitab selle andja vastaval dokumendil notari juuresolekul antud omakäelise allkirjastatud märkusega.</w:t>
      </w:r>
    </w:p>
    <w:p w14:paraId="0FA2377F" w14:textId="3E8F6AF9" w:rsidR="00BC2D4F" w:rsidRDefault="00BC2D4F">
      <w:r w:rsidRPr="3D521895">
        <w:t>  (11) Digitaalallkirja puhul, mis ei ole antud notari juuresolekul, kinnitab notar üksnes digitaalallkirja kehtivust.</w:t>
      </w:r>
    </w:p>
    <w:p w14:paraId="721B5F29" w14:textId="0325CDC2" w:rsidR="00BC2D4F" w:rsidRDefault="00BC2D4F">
      <w:r w:rsidRPr="36E909BF">
        <w:t>[</w:t>
      </w:r>
      <w:hyperlink r:id="rId4">
        <w:r w:rsidRPr="478AD62D">
          <w:t>RT I, 22.02.2019, 2</w:t>
        </w:r>
      </w:hyperlink>
      <w:r w:rsidRPr="408ADCE2">
        <w:t> - jõust. 01.02.2020] </w:t>
      </w:r>
    </w:p>
  </w:comment>
  <w:comment w:id="45" w:author="Maarja-Liis Lall - JUSTDIGI" w:date="2026-01-27T18:48:00Z" w:initials="MJ">
    <w:p w14:paraId="15B62CBA" w14:textId="66EB37E8" w:rsidR="00BC2D4F" w:rsidRDefault="00BC2D4F">
      <w:r>
        <w:annotationRef/>
      </w:r>
      <w:r w:rsidRPr="5E107586">
        <w:t xml:space="preserve">Näiteid veel: </w:t>
      </w:r>
    </w:p>
    <w:p w14:paraId="60F46051" w14:textId="671C7C22" w:rsidR="00BC2D4F" w:rsidRDefault="00BC2D4F"/>
    <w:p w14:paraId="0786FC0E" w14:textId="1E694502" w:rsidR="00BC2D4F" w:rsidRDefault="00BC2D4F">
      <w:r w:rsidRPr="75298656">
        <w:t>TÕS § 56 lg 3 kohaselt ei ole dokumendi või ärakirja Eestis kasutamise korral vajalik notariaalne kinnitamine, kui dokumendil oleva allkirja või dokumendi ärakirja on tõestanud või kinnitanud välismaine ametiisik, kelle ametipädevust on tõendatud legaliseerimise või apostilliga. </w:t>
      </w:r>
    </w:p>
    <w:p w14:paraId="2B8EC346" w14:textId="1DF95F70" w:rsidR="00BC2D4F" w:rsidRDefault="00BC2D4F"/>
    <w:p w14:paraId="71B51C15" w14:textId="0CE50480" w:rsidR="00BC2D4F" w:rsidRDefault="00BC2D4F">
      <w:r w:rsidRPr="361A9381">
        <w:t>Registripidajale esitatava avalduse puhul sätestab ÄS § 33 lg 2, et avalduse notariaalse kinnitamise asemel võib avaldusel olevad allkirjad kinnitada välisriigi ametiisik, kellel on õigus tõestada allakirjutanu isikusamasust ning et välisriigis kinnitatud dokument peab olema legaliseeritud või kinnitatud tunnistusega (</w:t>
      </w:r>
      <w:r w:rsidRPr="77D800B6">
        <w:rPr>
          <w:i/>
          <w:iCs/>
        </w:rPr>
        <w:t>apostille</w:t>
      </w:r>
      <w:r w:rsidRPr="614259ED">
        <w:t>’ga), kui välisleping ei sätesta teisiti. </w:t>
      </w:r>
    </w:p>
  </w:comment>
  <w:comment w:id="46" w:author="Maarja-Liis Lall - JUSTDIGI" w:date="1900-01-01T00:00:00Z" w:initials="MJ">
    <w:p w14:paraId="68C0B5D5" w14:textId="6620AFE8" w:rsidR="00BC2D4F" w:rsidRDefault="00BC2D4F">
      <w:r>
        <w:annotationRef/>
      </w:r>
      <w:r w:rsidRPr="09218249">
        <w:t xml:space="preserve">Ma saan aru, et lg 2 juhtudel peaks hiljem saatma selle siis kohalikku omavalitsusse? SiM pole praegu lg-s 1 kohana määratletud, kuigi SK viitab, et võib justkui valida. </w:t>
      </w:r>
    </w:p>
    <w:p w14:paraId="1F5B00EA" w14:textId="05C74460" w:rsidR="00BC2D4F" w:rsidRDefault="00BC2D4F"/>
    <w:p w14:paraId="16531C85" w14:textId="235CBA78" w:rsidR="00BC2D4F" w:rsidRDefault="00BC2D4F">
      <w:r w:rsidRPr="4343DC44">
        <w:t>Veidi ebaselged on need lõiked praegu, et aru saada, millal ja kes ja kus saab siis avaldust esitada.</w:t>
      </w:r>
    </w:p>
    <w:p w14:paraId="595B0577" w14:textId="5325F367" w:rsidR="00BC2D4F" w:rsidRDefault="00BC2D4F"/>
    <w:p w14:paraId="1FB35181" w14:textId="0CFB42EC" w:rsidR="00BC2D4F" w:rsidRDefault="00BC2D4F">
      <w:r w:rsidRPr="189987E3">
        <w:t>Lg 1 - kus saab esitada (kohad)</w:t>
      </w:r>
    </w:p>
    <w:p w14:paraId="2D2D99EF" w14:textId="080C4274" w:rsidR="00BC2D4F" w:rsidRDefault="00BC2D4F"/>
    <w:p w14:paraId="619120A5" w14:textId="0D77CBDA" w:rsidR="00BC2D4F" w:rsidRDefault="00BC2D4F">
      <w:r w:rsidRPr="714D1A33">
        <w:t xml:space="preserve">Lg-s 2 võiks olla reguleeritud nt viis (üldreegel, et isiklikult?) ja vorm, kuidas esitada (kirjalikult?). </w:t>
      </w:r>
    </w:p>
    <w:p w14:paraId="14390943" w14:textId="79DA2B1B" w:rsidR="00BC2D4F" w:rsidRDefault="00BC2D4F"/>
    <w:p w14:paraId="7E1D6314" w14:textId="04F0CE9F" w:rsidR="00BC2D4F" w:rsidRDefault="00BC2D4F">
      <w:r w:rsidRPr="60E9865B">
        <w:t>Palun arvestada TsÜSis sätestatud tehingu vormide regulatsiooniga:</w:t>
      </w:r>
    </w:p>
    <w:p w14:paraId="001A19DE" w14:textId="73445F5A" w:rsidR="00BC2D4F" w:rsidRDefault="00BC2D4F"/>
    <w:p w14:paraId="02E3B7D5" w14:textId="473BE9C7" w:rsidR="00BC2D4F" w:rsidRDefault="00BC2D4F">
      <w:r w:rsidRPr="5803B618">
        <w:t>TsÜS § 78: (1) Kui seaduses on sätestatud tehingu kirjalik vorm, peab tehingudokument olema tehingu teinud isikute poolt omakäeliselt allkirjastatud, kui seaduses ei ole sätestatud teisiti. (4) Tehingu kirjalikku vormi asendab tehingu notariaalne tõestamine või notariaalne kinnitamine.</w:t>
      </w:r>
    </w:p>
    <w:p w14:paraId="35AF246F" w14:textId="00B72174" w:rsidR="00BC2D4F" w:rsidRDefault="00BC2D4F"/>
    <w:p w14:paraId="0BCE4A11" w14:textId="5A367977" w:rsidR="00BC2D4F" w:rsidRDefault="00BC2D4F">
      <w:r w:rsidRPr="728D7317">
        <w:t>§ 80. Elektrooniline vorm</w:t>
      </w:r>
    </w:p>
    <w:p w14:paraId="04128C6F" w14:textId="34937F13" w:rsidR="00BC2D4F" w:rsidRDefault="00BC2D4F">
      <w:r w:rsidRPr="0851013E">
        <w:t> (1) Tehingu kirjaliku vormiga loetakse võrdseks tehingu elektrooniline vorm, kui seaduses ei ole sätestatud teisiti.</w:t>
      </w:r>
    </w:p>
    <w:p w14:paraId="3E4E907A" w14:textId="62B0C678" w:rsidR="00BC2D4F" w:rsidRDefault="00BC2D4F">
      <w:r w:rsidRPr="03028B54">
        <w:t> (2) Elektroonilise vormi järgimiseks peab tehing:</w:t>
      </w:r>
    </w:p>
    <w:p w14:paraId="229C060D" w14:textId="1A727E35" w:rsidR="00BC2D4F" w:rsidRDefault="00BC2D4F">
      <w:r w:rsidRPr="6F7A3D82">
        <w:t> 1) olema tehtud püsivat taasesitamist võimaldaval viisil ja</w:t>
      </w:r>
    </w:p>
    <w:p w14:paraId="44275541" w14:textId="082FCA5C" w:rsidR="00BC2D4F" w:rsidRDefault="00BC2D4F">
      <w:r w:rsidRPr="137DCF6B">
        <w:t> 2) sisaldama tehingu teinud isikute nimesid ja</w:t>
      </w:r>
    </w:p>
    <w:p w14:paraId="4E85F792" w14:textId="3C167EE4" w:rsidR="00BC2D4F" w:rsidRDefault="00BC2D4F">
      <w:r w:rsidRPr="45A74CCB">
        <w:t> 3) olema tehingu teinud isikute poolt elektrooniliselt allkirjastatud.</w:t>
      </w:r>
    </w:p>
    <w:p w14:paraId="5CE06AEE" w14:textId="0A21AA37" w:rsidR="00BC2D4F" w:rsidRDefault="00BC2D4F">
      <w:r w:rsidRPr="042FCA2E">
        <w:t> (3) Elektrooniline allkiri peab olema antud viisil, mis võimaldab allkirja seostada tehingu sisu, tehingu teinud isiku ja tehingu tegemise ajaga. Elektroonilise allkirja isikule omistamise ja allkirja andmise kord sätestatakse seaduses. Elektrooniliseks allkirjaks on ka digitaalallkiri.</w:t>
      </w:r>
    </w:p>
    <w:p w14:paraId="5D88B458" w14:textId="226E9013" w:rsidR="00BC2D4F" w:rsidRDefault="00BC2D4F"/>
    <w:p w14:paraId="4FE1DD0D" w14:textId="6AA12D17" w:rsidR="00BC2D4F" w:rsidRDefault="00BC2D4F">
      <w:r w:rsidRPr="7F137127">
        <w:t>Tehingu kirjalikku vormi asendab tehingu notariaalne tõestamine või notariaalne kinnitamine (§ 78 lg 4). </w:t>
      </w:r>
    </w:p>
    <w:p w14:paraId="09F8090F" w14:textId="2A21AC91" w:rsidR="00BC2D4F" w:rsidRDefault="00BC2D4F"/>
    <w:p w14:paraId="0A71B4F3" w14:textId="0B3B1DE8" w:rsidR="00BC2D4F" w:rsidRDefault="00BC2D4F">
      <w:r w:rsidRPr="5528E335">
        <w:t xml:space="preserve">Veel, lg 1 p-s 2 viidatud "isiklikult" ei saa samastada kohustusega ilmuda kohapeale.  (2) </w:t>
      </w:r>
      <w:r w:rsidRPr="531D55D2">
        <w:rPr>
          <w:i/>
          <w:iCs/>
        </w:rPr>
        <w:t>TsÜS § 115 lg 2: Esindaja kaudu ei või teha tehingut, mis seadusest või kokkuleppest tulenevalt tuleb teha isiklikult.</w:t>
      </w:r>
      <w:r w:rsidRPr="4E0C6D77">
        <w:t xml:space="preserve"> Seega isiklikult tähendab seda, et ei saa kasutada esindajat, aga ei tähenda tingimata seda, et seda peab kohapeal tegema. Kui on soov selgelt sätestada viis, et isik peab avalduse esitamiseks tulema kohapeale, siis nt ITDS § 11.4 lg 2: Biomeetriliste andmetega dokumendi väljaandmise taotluse esitamiseks pöördub taotleja isiklikult dokumendi väljaandmiseks pädevasse asutusse.</w:t>
      </w:r>
    </w:p>
    <w:p w14:paraId="5E575520" w14:textId="02BF7A36" w:rsidR="00BC2D4F" w:rsidRDefault="00BC2D4F"/>
    <w:p w14:paraId="69AC6251" w14:textId="52AC0706" w:rsidR="00BC2D4F" w:rsidRDefault="00BC2D4F">
      <w:r w:rsidRPr="61CCEF74">
        <w:t>Alates lg-st 3 nt võiks olla sõnastatud lõigetes erandid koha, viisi, vormi suhtes, aga need tuleb ka läbi mõelda, et mille suhtes need täpselt erandid on, kas koha, vormi või viisi suhtes, ja kas kõik on kaetud.</w:t>
      </w:r>
    </w:p>
  </w:comment>
  <w:comment w:id="48" w:author="Maarja-Liis Lall - JUSTDIGI" w:date="2026-01-28T15:07:00Z" w:initials="MJ">
    <w:p w14:paraId="2DD3B9F7" w14:textId="5A9503F0" w:rsidR="00BC2D4F" w:rsidRDefault="00BC2D4F">
      <w:r>
        <w:annotationRef/>
      </w:r>
      <w:r w:rsidRPr="340E710F">
        <w:t>Sõnaühendite „välisriigis viibiva isiku isikusamasus“ ja „kinnipeetava või vahistatud isiku isikusamasus“ asemel soovitame keeleloogikale vastavaid „välisriigis viibiva isiku samasus“ ja „kinnipeetava või vahistatud isiku samasus“. Palume arvestada eelnõus ja seletuskirjas läbivalt.</w:t>
      </w:r>
    </w:p>
  </w:comment>
  <w:comment w:id="49" w:author="Maarja-Liis Lall - JUSTDIGI" w:date="2026-01-28T15:06:00Z" w:initials="MJ">
    <w:p w14:paraId="5D00CF97" w14:textId="6B9AD07A" w:rsidR="00BC2D4F" w:rsidRDefault="00BC2D4F">
      <w:r>
        <w:annotationRef/>
      </w:r>
      <w:r w:rsidRPr="4BDA5AFF">
        <w:t xml:space="preserve">nb! </w:t>
      </w:r>
    </w:p>
  </w:comment>
  <w:comment w:id="52" w:author="Maarja-Liis Lall - JUSTDIGI" w:date="2026-01-29T22:06:00Z" w:initials="MJ">
    <w:p w14:paraId="414356DB" w14:textId="434DD51E" w:rsidR="00BC2D4F" w:rsidRDefault="00BC2D4F">
      <w:r>
        <w:annotationRef/>
      </w:r>
      <w:r w:rsidRPr="5949B960">
        <w:t> Eelnõu § 19 lõike 3 punkti 3 kohaselt ei ole isikul, kellele ei lubata isikunime muuta pöörduda avaldusega Siseministeeriumi poole vaid ta tema avaldus võib menetleda vaid pädev kohalik omavalitsus. Palume selgitada, kuidas see on proportsionaalne, kuivõrd ka Siseministeerium on pädev otsustama nime muutmist ning vastava teabe kontrollimise eesmärgil soovitakse saada juurdepääsu karistusregistri andmetele. Andmete turvalisuse keskkonna kaudu esitamine ei tähenda automaatset nimevahetust vaid ka sellisel ju</w:t>
      </w:r>
      <w:r w:rsidRPr="5949B960">
        <w:t>hul on õigus keelduda nimevahetuse lubamisest.</w:t>
      </w:r>
    </w:p>
    <w:p w14:paraId="488EA29A" w14:textId="5DC08FC4" w:rsidR="00BC2D4F" w:rsidRDefault="00BC2D4F">
      <w:r w:rsidRPr="74D4A510">
        <w:t>Juhime tähelepanu, et eelnõu § 32 lg 1 p 1 eeldan ka Siseministeeriumile eraldi avaldamise esitamist, lisaks turvalises keskkonnas esitatule, kuid eelnõu sätted seda ei toeta.</w:t>
      </w:r>
    </w:p>
  </w:comment>
  <w:comment w:id="51" w:author="Maarja-Liis Lall - JUSTDIGI" w:date="2026-01-27T18:05:00Z" w:initials="MJ">
    <w:p w14:paraId="664754E6" w14:textId="4D6D3156" w:rsidR="00BC2D4F" w:rsidRDefault="00BC2D4F">
      <w:r>
        <w:annotationRef/>
      </w:r>
      <w:r w:rsidRPr="3ADEF087">
        <w:t xml:space="preserve">need punktid on kõik erineva objektiga: </w:t>
      </w:r>
    </w:p>
    <w:p w14:paraId="217DB452" w14:textId="06CD3E56" w:rsidR="00BC2D4F" w:rsidRDefault="00BC2D4F"/>
    <w:p w14:paraId="40A29781" w14:textId="2CB42D57" w:rsidR="00BC2D4F" w:rsidRDefault="00BC2D4F">
      <w:r w:rsidRPr="27DD72D7">
        <w:t>p 1 "nimeta muutmiseks" ehk taotluse eesmärk</w:t>
      </w:r>
    </w:p>
    <w:p w14:paraId="76FBCD67" w14:textId="0C1D0261" w:rsidR="00BC2D4F" w:rsidRDefault="00BC2D4F">
      <w:r w:rsidRPr="7DC36398">
        <w:t>p 2 on kirjeldatud olukorda, mitte taotluse eesmärki</w:t>
      </w:r>
    </w:p>
    <w:p w14:paraId="0F5971FD" w14:textId="210DB1FB" w:rsidR="00BC2D4F" w:rsidRDefault="00BC2D4F">
      <w:r w:rsidRPr="2DA77BF5">
        <w:t>p 3 on nimetatud isik.</w:t>
      </w:r>
    </w:p>
    <w:p w14:paraId="3FD0B68A" w14:textId="7AAD29BB" w:rsidR="00BC2D4F" w:rsidRDefault="00BC2D4F"/>
    <w:p w14:paraId="08CD2310" w14:textId="34B05C6D" w:rsidR="00BC2D4F" w:rsidRDefault="00BC2D4F">
      <w:r w:rsidRPr="662CE013">
        <w:t>Võiks ühtlustada, et oleks sama, st valitud punktidesse, kas isikud, eesmärgid või olukorrad.</w:t>
      </w:r>
    </w:p>
  </w:comment>
  <w:comment w:id="53" w:author="Maarja-Liis Lall - JUSTDIGI" w:date="2026-01-27T16:16:00Z" w:initials="MJ">
    <w:p w14:paraId="1314261C" w14:textId="1569CE6A" w:rsidR="00BC2D4F" w:rsidRDefault="00BC2D4F">
      <w:r>
        <w:annotationRef/>
      </w:r>
      <w:r w:rsidRPr="320803DC">
        <w:t>kas see ei oleks parem pärast lõiget 2 tuua, sest see teeb erandi selle lõike p 2 kohaldamisest.</w:t>
      </w:r>
    </w:p>
  </w:comment>
  <w:comment w:id="54" w:author="Maarja-Liis Lall - JUSTDIGI" w:date="2026-01-27T16:15:00Z" w:initials="MJ">
    <w:p w14:paraId="73A09B7E" w14:textId="70508334" w:rsidR="00BC2D4F" w:rsidRDefault="00BC2D4F">
      <w:r>
        <w:annotationRef/>
      </w:r>
      <w:r w:rsidRPr="30CB8DE1">
        <w:t>Vt seletuskirjas märkust - jääb arusaamatuks, miks teised lg 2 punktides toodud variandid on lubatud piiratud teovõime puhul, kas nendele isikutele on selline kohustus pandud ja kust see tuleneb ja kas nad pädevad selleks.</w:t>
      </w:r>
    </w:p>
  </w:comment>
  <w:comment w:id="55" w:author="Maarja-Liis Lall - JUSTDIGI" w:date="2026-01-27T18:41:00Z" w:initials="MJ">
    <w:p w14:paraId="594A71C2" w14:textId="7C169DC8" w:rsidR="00BC2D4F" w:rsidRDefault="00BC2D4F">
      <w:r>
        <w:annotationRef/>
      </w:r>
      <w:r w:rsidRPr="1BC8B0A9">
        <w:t>vt märkus, mis varasemalt toodud. kas siin on mõeldud, et mitte esindaja vahendusel või et peab kohapeale ilmuma?</w:t>
      </w:r>
    </w:p>
  </w:comment>
  <w:comment w:id="56" w:author="Maarja-Liis Lall - JUSTDIGI" w:date="2026-01-27T18:18:00Z" w:initials="MJ">
    <w:p w14:paraId="42EE8B48" w14:textId="2DA5C704" w:rsidR="00BC2D4F" w:rsidRDefault="00BC2D4F">
      <w:r>
        <w:annotationRef/>
      </w:r>
      <w:r w:rsidRPr="132F916C">
        <w:t>vt ühes märkuses oli selgitatud TsÜS tehinguvorme, mh et TsÜS § 80 lg 1 kohaselt loetakse tehingu kirjaliku vormiga võrdseks tehingu elektrooniline vorm ja lg 3 kohaselt on selleks ka digitaalallkiri.</w:t>
      </w:r>
    </w:p>
  </w:comment>
  <w:comment w:id="57" w:author="Maarja-Liis Lall - JUSTDIGI" w:date="2026-01-27T16:42:00Z" w:initials="MJ">
    <w:p w14:paraId="1871B15F" w14:textId="5EC020C3" w:rsidR="00BC2D4F" w:rsidRDefault="00BC2D4F">
      <w:r>
        <w:annotationRef/>
      </w:r>
      <w:r w:rsidRPr="6C2BD0D5">
        <w:t>üleliigne tühik</w:t>
      </w:r>
    </w:p>
  </w:comment>
  <w:comment w:id="61" w:author="Maarja-Liis Lall - JUSTDIGI" w:date="1900-01-01T00:00:00Z" w:initials="MJ">
    <w:p w14:paraId="12E91A57" w14:textId="4CE6E064" w:rsidR="00BC2D4F" w:rsidRDefault="00BC2D4F">
      <w:r>
        <w:annotationRef/>
      </w:r>
      <w:r w:rsidRPr="54E1D6BC">
        <w:t>vale viide, § 22 lõige 1 ei jagune punktideks</w:t>
      </w:r>
    </w:p>
  </w:comment>
  <w:comment w:id="60" w:author="Maarja-Liis Lall - JUSTDIGI" w:date="2026-01-29T21:57:00Z" w:initials="MJ">
    <w:p w14:paraId="0D0DE0D8" w14:textId="52C5290C" w:rsidR="00BC2D4F" w:rsidRDefault="00BC2D4F">
      <w:r>
        <w:annotationRef/>
      </w:r>
      <w:r w:rsidRPr="07789A89">
        <w:t>Kas see on kooskõlas PKTS regulatsiooniga</w:t>
      </w:r>
    </w:p>
    <w:p w14:paraId="65BC9D98" w14:textId="2E51F758" w:rsidR="00BC2D4F" w:rsidRDefault="00BC2D4F"/>
    <w:p w14:paraId="3495F897" w14:textId="7CC33395" w:rsidR="00BC2D4F" w:rsidRDefault="00BC2D4F">
      <w:r w:rsidRPr="6A610A6B">
        <w:t>PKTS §   (2) Perekonnaseisuasutused on:</w:t>
      </w:r>
    </w:p>
    <w:p w14:paraId="0B196B75" w14:textId="5E8D126C" w:rsidR="00BC2D4F" w:rsidRDefault="00BC2D4F">
      <w:r w:rsidRPr="2655B3E5">
        <w:t>  1) [kehtetu - </w:t>
      </w:r>
      <w:hyperlink r:id="rId5">
        <w:r w:rsidRPr="2053C991">
          <w:t>RT I, 21.11.2025, 2</w:t>
        </w:r>
      </w:hyperlink>
      <w:r w:rsidRPr="109339EE">
        <w:t> - jõust. 01.01.2026] </w:t>
      </w:r>
    </w:p>
    <w:p w14:paraId="03419179" w14:textId="7D5757B9" w:rsidR="00BC2D4F" w:rsidRDefault="00BC2D4F">
      <w:r w:rsidRPr="376D50C7">
        <w:t>  2) maakonnakeskuse kohaliku omavalitsuse üksus;</w:t>
      </w:r>
    </w:p>
    <w:p w14:paraId="334FB6D2" w14:textId="403852A9" w:rsidR="00BC2D4F" w:rsidRDefault="00BC2D4F">
      <w:r w:rsidRPr="229BBE1F">
        <w:t>[</w:t>
      </w:r>
      <w:hyperlink r:id="rId6">
        <w:r w:rsidRPr="0CA021DF">
          <w:t>RT I, 04.07.2017, 1</w:t>
        </w:r>
      </w:hyperlink>
      <w:r w:rsidRPr="1B6F0623">
        <w:t> - jõust. 01.01.2018] </w:t>
      </w:r>
    </w:p>
    <w:p w14:paraId="19F962F3" w14:textId="1A1F131C" w:rsidR="00BC2D4F" w:rsidRDefault="00BC2D4F">
      <w:r w:rsidRPr="1E746DDA">
        <w:t>  3) Eesti välisesindus;</w:t>
      </w:r>
    </w:p>
    <w:p w14:paraId="3EE4A443" w14:textId="26C85DE6" w:rsidR="00BC2D4F" w:rsidRDefault="00BC2D4F">
      <w:r w:rsidRPr="732FCAFD">
        <w:t>  4) Siseministeerium.</w:t>
      </w:r>
    </w:p>
    <w:p w14:paraId="632DA2AD" w14:textId="39209ED7" w:rsidR="00BC2D4F" w:rsidRDefault="00BC2D4F"/>
    <w:p w14:paraId="5F674E1A" w14:textId="279A96B4" w:rsidR="00BC2D4F" w:rsidRDefault="00BC2D4F">
      <w:r w:rsidRPr="621A49E0">
        <w:rPr>
          <w:b/>
          <w:bCs/>
        </w:rPr>
        <w:t>§ 4. </w:t>
      </w:r>
      <w:r w:rsidRPr="59E84BDA">
        <w:t>  Perekonnaseisuametnik</w:t>
      </w:r>
    </w:p>
    <w:p w14:paraId="76A0A520" w14:textId="294268B4" w:rsidR="00BC2D4F" w:rsidRDefault="00BC2D4F">
      <w:r w:rsidRPr="2F76015D">
        <w:t>  (1) Perekonnaseisuametnik on perekonnaseisuasutuse ametnik, kelle teenistusülesandeks on perekonnaseisutoimingute tegemine.</w:t>
      </w:r>
    </w:p>
    <w:p w14:paraId="56601DB8" w14:textId="3E08E7A4" w:rsidR="00BC2D4F" w:rsidRDefault="00BC2D4F"/>
    <w:p w14:paraId="553C2004" w14:textId="7FA8982F" w:rsidR="00BC2D4F" w:rsidRDefault="00BC2D4F">
      <w:r w:rsidRPr="6776DAEA">
        <w:t>***</w:t>
      </w:r>
    </w:p>
    <w:p w14:paraId="79AFC7F0" w14:textId="3609CE14" w:rsidR="00BC2D4F" w:rsidRDefault="00BC2D4F"/>
    <w:p w14:paraId="7C1EEE13" w14:textId="13568C22" w:rsidR="00BC2D4F" w:rsidRDefault="00BC2D4F">
      <w:r w:rsidRPr="28553C6F">
        <w:t>samal ajal EN § 22 lõiked eristavad perekonnaseisuametnikku (lg 1) ja siis KOV ametnikku. KOV ametnikku ei ole § 22 lg-s 1 mainitud.</w:t>
      </w:r>
    </w:p>
    <w:p w14:paraId="4B1A0A47" w14:textId="188563C0" w:rsidR="00BC2D4F" w:rsidRDefault="00BC2D4F"/>
    <w:p w14:paraId="14BE6173" w14:textId="19DA021C" w:rsidR="00BC2D4F" w:rsidRDefault="00BC2D4F">
      <w:r w:rsidRPr="7C9AA672">
        <w:t>Palun vaadake terminoloogia, mõistekasutus ja ühtlus PKTS-iga üle.</w:t>
      </w:r>
    </w:p>
  </w:comment>
  <w:comment w:id="62" w:author="Maarja-Liis Lall - JUSTDIGI" w:date="2026-01-27T16:44:00Z" w:initials="MJ">
    <w:p w14:paraId="2C87CCC8" w14:textId="17A594A5" w:rsidR="00BC2D4F" w:rsidRDefault="00BC2D4F">
      <w:r>
        <w:annotationRef/>
      </w:r>
      <w:r w:rsidRPr="5C77B886">
        <w:t>hetkel on jäänud katmata § 25 p 4 - kes selle otsustab?</w:t>
      </w:r>
    </w:p>
  </w:comment>
  <w:comment w:id="63" w:author="Maarja-Liis Lall - JUSTDIGI" w:date="2026-01-27T16:43:00Z" w:initials="MJ">
    <w:p w14:paraId="653075B0" w14:textId="4BD7BC3F" w:rsidR="00BC2D4F" w:rsidRDefault="00BC2D4F">
      <w:r>
        <w:annotationRef/>
      </w:r>
      <w:r w:rsidRPr="6407EBBF">
        <w:t>puuduolev tühik</w:t>
      </w:r>
    </w:p>
  </w:comment>
  <w:comment w:id="65" w:author="Maarja-Liis Lall - JUSTDIGI" w:date="2026-01-29T22:11:00Z" w:initials="MJ">
    <w:p w14:paraId="63335457" w14:textId="7C517BC8" w:rsidR="00BC2D4F" w:rsidRDefault="00BC2D4F">
      <w:r>
        <w:annotationRef/>
      </w:r>
      <w:r w:rsidRPr="527D9C8C">
        <w:t>lg-s 2 on § 28 p 1 osas antud otsustusõigus KOV-ile, kas see pole vastuoluline?</w:t>
      </w:r>
    </w:p>
  </w:comment>
  <w:comment w:id="66" w:author="Maarja-Liis Lall - JUSTDIGI" w:date="2026-01-30T09:55:00Z" w:initials="MJ">
    <w:p w14:paraId="2669B435" w14:textId="7F17CB44" w:rsidR="00BC2D4F" w:rsidRDefault="00BC2D4F">
      <w:r>
        <w:annotationRef/>
      </w:r>
      <w:r w:rsidRPr="2425149F">
        <w:t>kes võiks see ministri poolt volitatud isik olla - kas mõni ministeeriumi ametnik? Kui jah, siis millise dokumendi allkirjastamise õigus sellel ametnikul on? Seletuskirjas ei ole midagi selgitatud, palun seletust täiendada.</w:t>
      </w:r>
    </w:p>
  </w:comment>
  <w:comment w:id="71" w:author="Maarja-Liis Lall - JUSTDIGI" w:date="2026-01-29T21:48:00Z" w:initials="MJ">
    <w:p w14:paraId="07E5C348" w14:textId="25C2F24F" w:rsidR="00BC2D4F" w:rsidRDefault="00BC2D4F">
      <w:r>
        <w:annotationRef/>
      </w:r>
      <w:r w:rsidRPr="66A8B996">
        <w:t>-</w:t>
      </w:r>
    </w:p>
  </w:comment>
  <w:comment w:id="73" w:author="Maarja-Liis Lall - JUSTDIGI" w:date="2026-01-28T15:13:00Z" w:initials="MJ">
    <w:p w14:paraId="2071751B" w14:textId="6D023BC2" w:rsidR="00BC2D4F" w:rsidRDefault="00BC2D4F">
      <w:r>
        <w:annotationRef/>
      </w:r>
      <w:r w:rsidRPr="3FC95613">
        <w:t xml:space="preserve">Eelnõus kasutatakse terminit „välisriigi kodanik“. Välismaalaste seaduse § 3 kohaselt on isik, kes ei ole Eesti kodanik, „välismaalane“, ka rahvastikuregistri seaduses (nt § 5 p 3). Palume eelnõu parandada või kui leiate, et põhjendatud kasutada (nt et üks elab Eestis, teine välismaal) selgitada terminite teistsugust kasutamist seletuskirjas. </w:t>
      </w:r>
    </w:p>
  </w:comment>
  <w:comment w:id="75" w:author="Maarja-Liis Lall - JUSTDIGI" w:date="2026-01-28T15:09:00Z" w:initials="MJ">
    <w:p w14:paraId="2E9B6CDB" w14:textId="1CF1E5CD" w:rsidR="00BC2D4F" w:rsidRDefault="00BC2D4F">
      <w:r>
        <w:annotationRef/>
      </w:r>
      <w:r w:rsidRPr="1D0CCB66">
        <w:t>Seaduses määratletakse termin „isikunime kohaldamine“, kuid terminit ei kasutata järjekindlalt, selle kõrval kasutatakse ka määratluse sõnastust „isikunime kandmine dokumenti või andmekogusse“. Palume kasutuse läbi mõelda eelnõus/seletuskirjas läbivalt.</w:t>
      </w:r>
    </w:p>
  </w:comment>
  <w:comment w:id="76" w:author="Maarja-Liis Lall - JUSTDIGI" w:date="2026-01-30T09:49:00Z" w:initials="MJ">
    <w:p w14:paraId="6304495C" w14:textId="54F245DC" w:rsidR="00BC2D4F" w:rsidRDefault="00BC2D4F">
      <w:r>
        <w:annotationRef/>
      </w:r>
      <w:r w:rsidRPr="67199D12">
        <w:t>Palun selgitada, mis see tabel on ja kas selle heakskiitmine on olemuslikult üldakt või üksikakt (sh üldkorraldus). </w:t>
      </w:r>
    </w:p>
  </w:comment>
  <w:comment w:id="78" w:author="Maarja-Liis Lall - JUSTDIGI" w:date="2026-01-29T11:12:00Z" w:initials="MJ">
    <w:p w14:paraId="1134154B" w14:textId="546C2715" w:rsidR="00BC2D4F" w:rsidRDefault="00BC2D4F">
      <w:r>
        <w:annotationRef/>
      </w:r>
      <w:r w:rsidRPr="61F7EC66">
        <w:t>kehtestab?</w:t>
      </w:r>
    </w:p>
  </w:comment>
  <w:comment w:id="82" w:author="Maarja-Liis Lall - JUSTDIGI" w:date="2026-01-27T19:05:00Z" w:initials="MJ">
    <w:p w14:paraId="169C9D4C" w14:textId="09B09274" w:rsidR="00BC2D4F" w:rsidRDefault="00BC2D4F">
      <w:r>
        <w:annotationRef/>
      </w:r>
      <w:r w:rsidRPr="4B9EB6B2">
        <w:t>vale lõiketähis</w:t>
      </w:r>
    </w:p>
  </w:comment>
  <w:comment w:id="86" w:author="Maarja-Liis Lall - JUSTDIGI" w:date="2026-01-29T22:36:00Z" w:initials="MJ">
    <w:p w14:paraId="0C27BA73" w14:textId="566DE47D" w:rsidR="00BC2D4F" w:rsidRDefault="00BC2D4F">
      <w:r>
        <w:annotationRef/>
      </w:r>
      <w:r w:rsidRPr="6A6E8BD6">
        <w:t>millest kohtud peaksid lähtuma, kui nende käes on tsiviilasjad, kus on vaja isikunimesid anda, vahetada? palume läbi mõelda ja kavandada rakendussätted, kus on oluline valdkonna senise õigusliku regulatsiooni muutumise korral rakendussätetes ajutised, kindlal tähtajal kehtivad sätted seniselt õiguslikult regulatsioonilt uuele üleminekuks.</w:t>
      </w:r>
    </w:p>
  </w:comment>
  <w:comment w:id="87" w:author="Maarja-Liis Lall - JUSTDIGI" w:date="2026-01-27T16:48:00Z" w:initials="MJ">
    <w:p w14:paraId="6CD1E19E" w14:textId="1ADF9A7C" w:rsidR="00BC2D4F" w:rsidRDefault="00BC2D4F">
      <w:r>
        <w:annotationRef/>
      </w:r>
      <w:r w:rsidRPr="6CD884E6">
        <w:t>Siin tuleb arvestada ka Riigikogu menetluses oleva eelnõuga:</w:t>
      </w:r>
    </w:p>
    <w:p w14:paraId="0EAC60B6" w14:textId="7EDE23D3" w:rsidR="00BC2D4F" w:rsidRDefault="00BC2D4F"/>
    <w:p w14:paraId="0AD1D8D1" w14:textId="273D207A" w:rsidR="00BC2D4F" w:rsidRDefault="00BC2D4F">
      <w:r w:rsidRPr="4FA4B02C">
        <w:t>Riigikogus nt 778 SE:</w:t>
      </w:r>
    </w:p>
    <w:p w14:paraId="46F97F4A" w14:textId="3B083AD9" w:rsidR="00BC2D4F" w:rsidRDefault="00BC2D4F">
      <w:r w:rsidRPr="2DF7D7E5">
        <w:t xml:space="preserve">§ 2. Karistusregistri seaduse muutmine </w:t>
      </w:r>
    </w:p>
    <w:p w14:paraId="14E483AB" w14:textId="47E5FD18" w:rsidR="00BC2D4F" w:rsidRDefault="00BC2D4F">
      <w:r w:rsidRPr="4F2B3CC6">
        <w:t xml:space="preserve">Karistusregistri seaduses tehakse järgmised muudatused: </w:t>
      </w:r>
    </w:p>
    <w:p w14:paraId="20787DC2" w14:textId="062F53BA" w:rsidR="00BC2D4F" w:rsidRDefault="00BC2D4F">
      <w:r w:rsidRPr="1BF1C46F">
        <w:t xml:space="preserve">1) paragrahvi 5 lõiget 2 täiendatakse punktiga 9 järgmises sõnastuses: „9) käesoleva seaduse </w:t>
      </w:r>
      <w:r w:rsidRPr="130FEA0C">
        <w:rPr>
          <w:u w:val="single"/>
        </w:rPr>
        <w:t>§ 20 lõike 1 punktis 20</w:t>
      </w:r>
      <w:r w:rsidRPr="18368A31">
        <w:t xml:space="preserve"> nimetatud juhul isiku karistatuse ja väärteo korduvuse arvestamisel.“; </w:t>
      </w:r>
    </w:p>
    <w:p w14:paraId="2B1BDC17" w14:textId="01DA6383" w:rsidR="00BC2D4F" w:rsidRDefault="00BC2D4F">
      <w:r w:rsidRPr="6DA78A45">
        <w:t xml:space="preserve">2) paragrahvi </w:t>
      </w:r>
      <w:r w:rsidRPr="26117900">
        <w:rPr>
          <w:u w:val="single"/>
        </w:rPr>
        <w:t>20 lõiget 1 täiendatakse punktiga 20 järgmises</w:t>
      </w:r>
      <w:r w:rsidRPr="3D24C89B">
        <w:t xml:space="preserve"> sõnastuses: „20) kohtuvälisel menetlejal atmosfääriõhu kaitse seaduse §-de 2361 , 238, 2401 , 244 või 2441 järgi alustatud väärteomenetluses nimetatud korduvuse kontrollimiseks, kui karistusandmete registrisse kandmisest ei ole möödunud rohkem kui viis aastat.“</w:t>
      </w:r>
    </w:p>
  </w:comment>
  <w:comment w:id="90" w:author="Maarja-Liis Lall - JUSTDIGI" w:date="2026-01-27T16:51:00Z" w:initials="MJ">
    <w:p w14:paraId="43F054F1" w14:textId="33DAAE4F" w:rsidR="00BC2D4F" w:rsidRDefault="00BC2D4F">
      <w:r>
        <w:annotationRef/>
      </w:r>
      <w:r w:rsidRPr="2771A06A">
        <w:t>§ 23 lg 2 ei sisalda esitatud teksti.</w:t>
      </w:r>
    </w:p>
  </w:comment>
  <w:comment w:id="92" w:author="Maarja-Liis Lall - JUSTDIGI" w:date="2026-01-28T16:53:00Z" w:initials="MJ">
    <w:p w14:paraId="727E49C4" w14:textId="0003718F" w:rsidR="00BC2D4F" w:rsidRDefault="00BC2D4F">
      <w:r>
        <w:annotationRef/>
      </w:r>
      <w:r w:rsidRPr="76736F20">
        <w:t>Palume vaadata viide üle, kuna viidatakse nimeseaduse § 16 lõikele 4.1, mida ei ole olemas.</w:t>
      </w:r>
    </w:p>
  </w:comment>
  <w:comment w:id="94" w:author="Maarja-Liis Lall - JUSTDIGI" w:date="2026-01-27T16:52:00Z" w:initials="MJ">
    <w:p w14:paraId="4913A1C9" w14:textId="4BED249F" w:rsidR="00BC2D4F" w:rsidRDefault="00BC2D4F">
      <w:r>
        <w:annotationRef/>
      </w:r>
      <w:r w:rsidRPr="0DF0F964">
        <w:t>kuna § 262 tunnistatakse kehtetuks, siis ei ole vajadust muuta 11. ptk vastava jaotise pealkirja; kuna muudetavad on ühes käändes, siis p.o nimeseaduse, isikunimeseaduse ja vastavas käändes jätta välja kui tarbetu.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FF97027" w15:done="0"/>
  <w15:commentEx w15:paraId="2CABC046" w15:done="0"/>
  <w15:commentEx w15:paraId="0D40AC31" w15:done="0"/>
  <w15:commentEx w15:paraId="63BBBB93" w15:done="0"/>
  <w15:commentEx w15:paraId="617738C4" w15:done="0"/>
  <w15:commentEx w15:paraId="59E91EFA" w15:done="0"/>
  <w15:commentEx w15:paraId="386D320E" w15:done="0"/>
  <w15:commentEx w15:paraId="26879519" w15:done="0"/>
  <w15:commentEx w15:paraId="5A901EB2" w15:done="0"/>
  <w15:commentEx w15:paraId="17389BD7" w15:done="0"/>
  <w15:commentEx w15:paraId="11CBEB54" w15:done="0"/>
  <w15:commentEx w15:paraId="19EE3DF8" w15:done="0"/>
  <w15:commentEx w15:paraId="122F2C9C" w15:done="0"/>
  <w15:commentEx w15:paraId="3181F504" w15:done="0"/>
  <w15:commentEx w15:paraId="0FF88865" w15:done="0"/>
  <w15:commentEx w15:paraId="5AC71EDA" w15:done="0"/>
  <w15:commentEx w15:paraId="3AAAF0A3" w15:done="0"/>
  <w15:commentEx w15:paraId="403F7854" w15:done="0"/>
  <w15:commentEx w15:paraId="113EF111" w15:done="0"/>
  <w15:commentEx w15:paraId="41464EC8" w15:done="0"/>
  <w15:commentEx w15:paraId="2C70B059" w15:done="0"/>
  <w15:commentEx w15:paraId="0FB69F57" w15:done="0"/>
  <w15:commentEx w15:paraId="42C25152" w15:done="0"/>
  <w15:commentEx w15:paraId="1DAEFD5C" w15:done="0"/>
  <w15:commentEx w15:paraId="3F875B44" w15:done="0"/>
  <w15:commentEx w15:paraId="2188DDB1" w15:done="0"/>
  <w15:commentEx w15:paraId="3903C50B" w15:done="0"/>
  <w15:commentEx w15:paraId="22DCBC0E" w15:done="0"/>
  <w15:commentEx w15:paraId="147EA9DE" w15:done="0"/>
  <w15:commentEx w15:paraId="2CCB0AB2" w15:paraIdParent="147EA9DE" w15:done="0"/>
  <w15:commentEx w15:paraId="1855BC3D" w15:done="0"/>
  <w15:commentEx w15:paraId="687F2B33" w15:done="0"/>
  <w15:commentEx w15:paraId="721B5F29" w15:done="0"/>
  <w15:commentEx w15:paraId="71B51C15" w15:paraIdParent="721B5F29" w15:done="0"/>
  <w15:commentEx w15:paraId="69AC6251" w15:done="0"/>
  <w15:commentEx w15:paraId="2DD3B9F7" w15:done="0"/>
  <w15:commentEx w15:paraId="5D00CF97" w15:done="0"/>
  <w15:commentEx w15:paraId="488EA29A" w15:done="0"/>
  <w15:commentEx w15:paraId="08CD2310" w15:done="0"/>
  <w15:commentEx w15:paraId="1314261C" w15:done="0"/>
  <w15:commentEx w15:paraId="73A09B7E" w15:done="0"/>
  <w15:commentEx w15:paraId="594A71C2" w15:done="0"/>
  <w15:commentEx w15:paraId="42EE8B48" w15:done="0"/>
  <w15:commentEx w15:paraId="1871B15F" w15:done="0"/>
  <w15:commentEx w15:paraId="12E91A57" w15:done="0"/>
  <w15:commentEx w15:paraId="14BE6173" w15:done="0"/>
  <w15:commentEx w15:paraId="2C87CCC8" w15:done="0"/>
  <w15:commentEx w15:paraId="653075B0" w15:done="0"/>
  <w15:commentEx w15:paraId="63335457" w15:done="0"/>
  <w15:commentEx w15:paraId="2669B435" w15:done="0"/>
  <w15:commentEx w15:paraId="07E5C348" w15:done="0"/>
  <w15:commentEx w15:paraId="2071751B" w15:done="0"/>
  <w15:commentEx w15:paraId="2E9B6CDB" w15:done="0"/>
  <w15:commentEx w15:paraId="6304495C" w15:done="0"/>
  <w15:commentEx w15:paraId="1134154B" w15:done="0"/>
  <w15:commentEx w15:paraId="169C9D4C" w15:done="0"/>
  <w15:commentEx w15:paraId="0C27BA73" w15:done="0"/>
  <w15:commentEx w15:paraId="2B1BDC17" w15:done="0"/>
  <w15:commentEx w15:paraId="43F054F1" w15:done="0"/>
  <w15:commentEx w15:paraId="727E49C4" w15:done="0"/>
  <w15:commentEx w15:paraId="4913A1C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991BEE8" w16cex:dateUtc="2026-01-27T13:53:00Z"/>
  <w16cex:commentExtensible w16cex:durableId="06831C8A" w16cex:dateUtc="2026-01-28T10:17:00Z"/>
  <w16cex:commentExtensible w16cex:durableId="0EC0C1E5" w16cex:dateUtc="2026-01-28T11:08:00Z"/>
  <w16cex:commentExtensible w16cex:durableId="3E3709BD" w16cex:dateUtc="2026-01-27T13:54:00Z"/>
  <w16cex:commentExtensible w16cex:durableId="47C5CFE1" w16cex:dateUtc="2026-01-28T13:03:00Z"/>
  <w16cex:commentExtensible w16cex:durableId="27E7291D" w16cex:dateUtc="2026-01-28T11:26:00Z"/>
  <w16cex:commentExtensible w16cex:durableId="2DDEAEBC" w16cex:dateUtc="2026-01-27T17:02:00Z"/>
  <w16cex:commentExtensible w16cex:durableId="45B9ED3D" w16cex:dateUtc="2026-01-29T20:14:00Z"/>
  <w16cex:commentExtensible w16cex:durableId="1381AB4C" w16cex:dateUtc="2026-01-30T08:18:00Z"/>
  <w16cex:commentExtensible w16cex:durableId="682DBDFA" w16cex:dateUtc="2026-01-30T08:20:00Z"/>
  <w16cex:commentExtensible w16cex:durableId="1616C8E8" w16cex:dateUtc="2026-01-30T08:21:00Z"/>
  <w16cex:commentExtensible w16cex:durableId="3DA39426" w16cex:dateUtc="2026-01-28T13:05:00Z"/>
  <w16cex:commentExtensible w16cex:durableId="609BF3AE" w16cex:dateUtc="2026-01-29T11:21:00Z"/>
  <w16cex:commentExtensible w16cex:durableId="37335232" w16cex:dateUtc="2026-01-29T14:18:00Z"/>
  <w16cex:commentExtensible w16cex:durableId="3A32C9C4" w16cex:dateUtc="2026-01-28T13:15:00Z"/>
  <w16cex:commentExtensible w16cex:durableId="14EAE6EF" w16cex:dateUtc="2026-01-29T13:44:00Z"/>
  <w16cex:commentExtensible w16cex:durableId="3D0D43F5" w16cex:dateUtc="2026-01-29T08:31:00Z"/>
  <w16cex:commentExtensible w16cex:durableId="45E7EB9F" w16cex:dateUtc="2026-01-29T09:41:00Z"/>
  <w16cex:commentExtensible w16cex:durableId="719E19C2" w16cex:dateUtc="2026-01-28T13:19:00Z"/>
  <w16cex:commentExtensible w16cex:durableId="3ACAD6E8" w16cex:dateUtc="2026-01-29T10:48:00Z"/>
  <w16cex:commentExtensible w16cex:durableId="5E3EA253" w16cex:dateUtc="2026-01-27T15:08:00Z"/>
  <w16cex:commentExtensible w16cex:durableId="3ECB27E7" w16cex:dateUtc="2026-01-29T09:10:00Z"/>
  <w16cex:commentExtensible w16cex:durableId="647A0694" w16cex:dateUtc="2026-01-29T19:32:00Z"/>
  <w16cex:commentExtensible w16cex:durableId="0CC3AE26" w16cex:dateUtc="2026-01-28T13:17:00Z"/>
  <w16cex:commentExtensible w16cex:durableId="2F28A7A7" w16cex:dateUtc="2026-01-28T13:18:00Z"/>
  <w16cex:commentExtensible w16cex:durableId="31162BFF" w16cex:dateUtc="2026-01-28T07:46:00Z"/>
  <w16cex:commentExtensible w16cex:durableId="208474F3" w16cex:dateUtc="2026-01-27T14:20:00Z"/>
  <w16cex:commentExtensible w16cex:durableId="513D08A4" w16cex:dateUtc="2026-01-27T14:04:00Z"/>
  <w16cex:commentExtensible w16cex:durableId="31AF8304" w16cex:dateUtc="2026-01-27T15:58:00Z"/>
  <w16cex:commentExtensible w16cex:durableId="00D584D7" w16cex:dateUtc="2026-01-29T08:50:00Z"/>
  <w16cex:commentExtensible w16cex:durableId="43893E85" w16cex:dateUtc="2026-01-27T15:58:00Z"/>
  <w16cex:commentExtensible w16cex:durableId="4F7ADD05" w16cex:dateUtc="2026-01-27T16:01:00Z"/>
  <w16cex:commentExtensible w16cex:durableId="4C3692E1" w16cex:dateUtc="2026-01-27T16:45:00Z"/>
  <w16cex:commentExtensible w16cex:durableId="025B47A5" w16cex:dateUtc="2026-01-27T16:48:00Z"/>
  <w16cex:commentExtensible w16cex:durableId="6202811D" w16cex:dateUtc="2026-01-27T15:57:00Z"/>
  <w16cex:commentExtensible w16cex:durableId="057C1B6E" w16cex:dateUtc="2026-01-28T13:07:00Z"/>
  <w16cex:commentExtensible w16cex:durableId="116D4B48" w16cex:dateUtc="2026-01-28T13:06:00Z"/>
  <w16cex:commentExtensible w16cex:durableId="1F78FD95" w16cex:dateUtc="2026-01-29T20:06:00Z"/>
  <w16cex:commentExtensible w16cex:durableId="7420A4CF" w16cex:dateUtc="2026-01-27T16:05:00Z"/>
  <w16cex:commentExtensible w16cex:durableId="4F283CF8" w16cex:dateUtc="2026-01-27T14:16:00Z"/>
  <w16cex:commentExtensible w16cex:durableId="12DB2FCB" w16cex:dateUtc="2026-01-27T14:15:00Z"/>
  <w16cex:commentExtensible w16cex:durableId="22F186C7" w16cex:dateUtc="2026-01-27T16:41:00Z"/>
  <w16cex:commentExtensible w16cex:durableId="0F794869" w16cex:dateUtc="2026-01-27T16:18:00Z"/>
  <w16cex:commentExtensible w16cex:durableId="128057C9" w16cex:dateUtc="2026-01-27T14:42:00Z"/>
  <w16cex:commentExtensible w16cex:durableId="59C03674" w16cex:dateUtc="2026-01-27T14:42:00Z"/>
  <w16cex:commentExtensible w16cex:durableId="48CCB0D1" w16cex:dateUtc="2026-01-29T19:57:00Z"/>
  <w16cex:commentExtensible w16cex:durableId="0B5EA15D" w16cex:dateUtc="2026-01-27T14:44:00Z"/>
  <w16cex:commentExtensible w16cex:durableId="38975CF7" w16cex:dateUtc="2026-01-27T14:43:00Z"/>
  <w16cex:commentExtensible w16cex:durableId="20AE281D" w16cex:dateUtc="2026-01-29T20:11:00Z"/>
  <w16cex:commentExtensible w16cex:durableId="6F40CF1C" w16cex:dateUtc="2026-01-30T07:55:00Z"/>
  <w16cex:commentExtensible w16cex:durableId="55EB86BB" w16cex:dateUtc="2026-01-29T19:48:00Z"/>
  <w16cex:commentExtensible w16cex:durableId="55921E81" w16cex:dateUtc="2026-01-28T13:13:00Z"/>
  <w16cex:commentExtensible w16cex:durableId="66397486" w16cex:dateUtc="2026-01-28T13:09:00Z"/>
  <w16cex:commentExtensible w16cex:durableId="00CF47D5" w16cex:dateUtc="2026-01-30T07:49:00Z"/>
  <w16cex:commentExtensible w16cex:durableId="7B8CA0B3" w16cex:dateUtc="2026-01-29T09:12:00Z"/>
  <w16cex:commentExtensible w16cex:durableId="63E4FA41" w16cex:dateUtc="2026-01-27T17:05:00Z"/>
  <w16cex:commentExtensible w16cex:durableId="4E04F3F0" w16cex:dateUtc="2026-01-29T20:36:00Z"/>
  <w16cex:commentExtensible w16cex:durableId="3176BA71" w16cex:dateUtc="2026-01-27T14:48:00Z"/>
  <w16cex:commentExtensible w16cex:durableId="6F5DD41E" w16cex:dateUtc="2026-01-27T14:51:00Z"/>
  <w16cex:commentExtensible w16cex:durableId="59126CEC" w16cex:dateUtc="2026-01-28T14:53:00Z"/>
  <w16cex:commentExtensible w16cex:durableId="0D04ED93" w16cex:dateUtc="2026-01-27T14: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FF97027" w16cid:durableId="0991BEE8"/>
  <w16cid:commentId w16cid:paraId="2CABC046" w16cid:durableId="06831C8A"/>
  <w16cid:commentId w16cid:paraId="0D40AC31" w16cid:durableId="0EC0C1E5"/>
  <w16cid:commentId w16cid:paraId="63BBBB93" w16cid:durableId="3E3709BD"/>
  <w16cid:commentId w16cid:paraId="617738C4" w16cid:durableId="47C5CFE1"/>
  <w16cid:commentId w16cid:paraId="59E91EFA" w16cid:durableId="27E7291D"/>
  <w16cid:commentId w16cid:paraId="386D320E" w16cid:durableId="2DDEAEBC"/>
  <w16cid:commentId w16cid:paraId="26879519" w16cid:durableId="45B9ED3D"/>
  <w16cid:commentId w16cid:paraId="5A901EB2" w16cid:durableId="1381AB4C"/>
  <w16cid:commentId w16cid:paraId="17389BD7" w16cid:durableId="682DBDFA"/>
  <w16cid:commentId w16cid:paraId="11CBEB54" w16cid:durableId="1616C8E8"/>
  <w16cid:commentId w16cid:paraId="19EE3DF8" w16cid:durableId="3DA39426"/>
  <w16cid:commentId w16cid:paraId="122F2C9C" w16cid:durableId="609BF3AE"/>
  <w16cid:commentId w16cid:paraId="3181F504" w16cid:durableId="37335232"/>
  <w16cid:commentId w16cid:paraId="0FF88865" w16cid:durableId="3A32C9C4"/>
  <w16cid:commentId w16cid:paraId="5AC71EDA" w16cid:durableId="14EAE6EF"/>
  <w16cid:commentId w16cid:paraId="3AAAF0A3" w16cid:durableId="3D0D43F5"/>
  <w16cid:commentId w16cid:paraId="403F7854" w16cid:durableId="45E7EB9F"/>
  <w16cid:commentId w16cid:paraId="113EF111" w16cid:durableId="719E19C2"/>
  <w16cid:commentId w16cid:paraId="41464EC8" w16cid:durableId="3ACAD6E8"/>
  <w16cid:commentId w16cid:paraId="2C70B059" w16cid:durableId="5E3EA253"/>
  <w16cid:commentId w16cid:paraId="0FB69F57" w16cid:durableId="3ECB27E7"/>
  <w16cid:commentId w16cid:paraId="42C25152" w16cid:durableId="647A0694"/>
  <w16cid:commentId w16cid:paraId="1DAEFD5C" w16cid:durableId="0CC3AE26"/>
  <w16cid:commentId w16cid:paraId="3F875B44" w16cid:durableId="2F28A7A7"/>
  <w16cid:commentId w16cid:paraId="2188DDB1" w16cid:durableId="31162BFF"/>
  <w16cid:commentId w16cid:paraId="3903C50B" w16cid:durableId="208474F3"/>
  <w16cid:commentId w16cid:paraId="22DCBC0E" w16cid:durableId="513D08A4"/>
  <w16cid:commentId w16cid:paraId="147EA9DE" w16cid:durableId="31AF8304"/>
  <w16cid:commentId w16cid:paraId="2CCB0AB2" w16cid:durableId="00D584D7"/>
  <w16cid:commentId w16cid:paraId="1855BC3D" w16cid:durableId="43893E85"/>
  <w16cid:commentId w16cid:paraId="687F2B33" w16cid:durableId="4F7ADD05"/>
  <w16cid:commentId w16cid:paraId="721B5F29" w16cid:durableId="4C3692E1"/>
  <w16cid:commentId w16cid:paraId="71B51C15" w16cid:durableId="025B47A5"/>
  <w16cid:commentId w16cid:paraId="69AC6251" w16cid:durableId="6202811D"/>
  <w16cid:commentId w16cid:paraId="2DD3B9F7" w16cid:durableId="057C1B6E"/>
  <w16cid:commentId w16cid:paraId="5D00CF97" w16cid:durableId="116D4B48"/>
  <w16cid:commentId w16cid:paraId="488EA29A" w16cid:durableId="1F78FD95"/>
  <w16cid:commentId w16cid:paraId="08CD2310" w16cid:durableId="7420A4CF"/>
  <w16cid:commentId w16cid:paraId="1314261C" w16cid:durableId="4F283CF8"/>
  <w16cid:commentId w16cid:paraId="73A09B7E" w16cid:durableId="12DB2FCB"/>
  <w16cid:commentId w16cid:paraId="594A71C2" w16cid:durableId="22F186C7"/>
  <w16cid:commentId w16cid:paraId="42EE8B48" w16cid:durableId="0F794869"/>
  <w16cid:commentId w16cid:paraId="1871B15F" w16cid:durableId="128057C9"/>
  <w16cid:commentId w16cid:paraId="12E91A57" w16cid:durableId="59C03674"/>
  <w16cid:commentId w16cid:paraId="14BE6173" w16cid:durableId="48CCB0D1"/>
  <w16cid:commentId w16cid:paraId="2C87CCC8" w16cid:durableId="0B5EA15D"/>
  <w16cid:commentId w16cid:paraId="653075B0" w16cid:durableId="38975CF7"/>
  <w16cid:commentId w16cid:paraId="63335457" w16cid:durableId="20AE281D"/>
  <w16cid:commentId w16cid:paraId="2669B435" w16cid:durableId="6F40CF1C"/>
  <w16cid:commentId w16cid:paraId="07E5C348" w16cid:durableId="55EB86BB"/>
  <w16cid:commentId w16cid:paraId="2071751B" w16cid:durableId="55921E81"/>
  <w16cid:commentId w16cid:paraId="2E9B6CDB" w16cid:durableId="66397486"/>
  <w16cid:commentId w16cid:paraId="6304495C" w16cid:durableId="00CF47D5"/>
  <w16cid:commentId w16cid:paraId="1134154B" w16cid:durableId="7B8CA0B3"/>
  <w16cid:commentId w16cid:paraId="169C9D4C" w16cid:durableId="63E4FA41"/>
  <w16cid:commentId w16cid:paraId="0C27BA73" w16cid:durableId="4E04F3F0"/>
  <w16cid:commentId w16cid:paraId="2B1BDC17" w16cid:durableId="3176BA71"/>
  <w16cid:commentId w16cid:paraId="43F054F1" w16cid:durableId="6F5DD41E"/>
  <w16cid:commentId w16cid:paraId="727E49C4" w16cid:durableId="59126CEC"/>
  <w16cid:commentId w16cid:paraId="4913A1C9" w16cid:durableId="0D04ED9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379714" w14:textId="77777777" w:rsidR="00432D4C" w:rsidRDefault="00432D4C" w:rsidP="009E1D8E">
      <w:pPr>
        <w:spacing w:after="0" w:line="240" w:lineRule="auto"/>
      </w:pPr>
      <w:r>
        <w:separator/>
      </w:r>
    </w:p>
  </w:endnote>
  <w:endnote w:type="continuationSeparator" w:id="0">
    <w:p w14:paraId="0A9345AE" w14:textId="77777777" w:rsidR="00432D4C" w:rsidRDefault="00432D4C" w:rsidP="009E1D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0361664"/>
      <w:docPartObj>
        <w:docPartGallery w:val="Page Numbers (Bottom of Page)"/>
        <w:docPartUnique/>
      </w:docPartObj>
    </w:sdtPr>
    <w:sdtEndPr>
      <w:rPr>
        <w:rFonts w:ascii="Times New Roman" w:hAnsi="Times New Roman" w:cs="Times New Roman"/>
        <w:sz w:val="24"/>
        <w:szCs w:val="24"/>
      </w:rPr>
    </w:sdtEndPr>
    <w:sdtContent>
      <w:p w14:paraId="4C80CB79" w14:textId="52D69F9B" w:rsidR="00CD0ED4" w:rsidRPr="00C67577" w:rsidRDefault="00CD0ED4">
        <w:pPr>
          <w:pStyle w:val="Jalus"/>
          <w:jc w:val="center"/>
          <w:rPr>
            <w:rFonts w:ascii="Times New Roman" w:hAnsi="Times New Roman" w:cs="Times New Roman"/>
            <w:sz w:val="24"/>
            <w:szCs w:val="24"/>
          </w:rPr>
        </w:pPr>
        <w:r w:rsidRPr="00C67577">
          <w:rPr>
            <w:rFonts w:ascii="Times New Roman" w:hAnsi="Times New Roman" w:cs="Times New Roman"/>
            <w:sz w:val="24"/>
            <w:szCs w:val="24"/>
          </w:rPr>
          <w:fldChar w:fldCharType="begin"/>
        </w:r>
        <w:r w:rsidRPr="000C3BE4">
          <w:rPr>
            <w:rFonts w:ascii="Times New Roman" w:hAnsi="Times New Roman" w:cs="Times New Roman"/>
            <w:sz w:val="24"/>
            <w:szCs w:val="24"/>
          </w:rPr>
          <w:instrText>PAGE   \* MERGEFORMAT</w:instrText>
        </w:r>
        <w:r w:rsidRPr="00C67577">
          <w:rPr>
            <w:rFonts w:ascii="Times New Roman" w:hAnsi="Times New Roman" w:cs="Times New Roman"/>
            <w:sz w:val="24"/>
            <w:szCs w:val="24"/>
          </w:rPr>
          <w:fldChar w:fldCharType="separate"/>
        </w:r>
        <w:r w:rsidRPr="000C3BE4">
          <w:rPr>
            <w:rFonts w:ascii="Times New Roman" w:hAnsi="Times New Roman" w:cs="Times New Roman"/>
            <w:sz w:val="24"/>
            <w:szCs w:val="24"/>
          </w:rPr>
          <w:t>2</w:t>
        </w:r>
        <w:r w:rsidRPr="00C67577">
          <w:rPr>
            <w:rFonts w:ascii="Times New Roman" w:hAnsi="Times New Roman" w:cs="Times New Roman"/>
            <w:sz w:val="24"/>
            <w:szCs w:val="24"/>
          </w:rPr>
          <w:fldChar w:fldCharType="end"/>
        </w:r>
      </w:p>
    </w:sdtContent>
  </w:sdt>
  <w:p w14:paraId="55136C6A" w14:textId="77777777" w:rsidR="00CD0ED4" w:rsidRDefault="00CD0ED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24FF5B" w14:textId="77777777" w:rsidR="00432D4C" w:rsidRDefault="00432D4C" w:rsidP="009E1D8E">
      <w:pPr>
        <w:spacing w:after="0" w:line="240" w:lineRule="auto"/>
      </w:pPr>
      <w:r>
        <w:separator/>
      </w:r>
    </w:p>
  </w:footnote>
  <w:footnote w:type="continuationSeparator" w:id="0">
    <w:p w14:paraId="740E5599" w14:textId="77777777" w:rsidR="00432D4C" w:rsidRDefault="00432D4C" w:rsidP="009E1D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B38A4"/>
    <w:multiLevelType w:val="hybridMultilevel"/>
    <w:tmpl w:val="CE7864A6"/>
    <w:lvl w:ilvl="0" w:tplc="6FA4468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5571661"/>
    <w:multiLevelType w:val="hybridMultilevel"/>
    <w:tmpl w:val="03701FA4"/>
    <w:lvl w:ilvl="0" w:tplc="D616A90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BC37BDE"/>
    <w:multiLevelType w:val="hybridMultilevel"/>
    <w:tmpl w:val="211A2516"/>
    <w:lvl w:ilvl="0" w:tplc="67E2CC0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C4C6C22"/>
    <w:multiLevelType w:val="hybridMultilevel"/>
    <w:tmpl w:val="393E5840"/>
    <w:lvl w:ilvl="0" w:tplc="F2646840">
      <w:start w:val="1"/>
      <w:numFmt w:val="decimal"/>
      <w:lvlText w:val="%1)"/>
      <w:lvlJc w:val="left"/>
      <w:pPr>
        <w:ind w:left="1020" w:hanging="360"/>
      </w:pPr>
    </w:lvl>
    <w:lvl w:ilvl="1" w:tplc="EF0A007C">
      <w:start w:val="1"/>
      <w:numFmt w:val="decimal"/>
      <w:lvlText w:val="%2)"/>
      <w:lvlJc w:val="left"/>
      <w:pPr>
        <w:ind w:left="1020" w:hanging="360"/>
      </w:pPr>
    </w:lvl>
    <w:lvl w:ilvl="2" w:tplc="0422CDF0">
      <w:start w:val="1"/>
      <w:numFmt w:val="decimal"/>
      <w:lvlText w:val="%3)"/>
      <w:lvlJc w:val="left"/>
      <w:pPr>
        <w:ind w:left="1020" w:hanging="360"/>
      </w:pPr>
    </w:lvl>
    <w:lvl w:ilvl="3" w:tplc="EEC0E124">
      <w:start w:val="1"/>
      <w:numFmt w:val="decimal"/>
      <w:lvlText w:val="%4)"/>
      <w:lvlJc w:val="left"/>
      <w:pPr>
        <w:ind w:left="1020" w:hanging="360"/>
      </w:pPr>
    </w:lvl>
    <w:lvl w:ilvl="4" w:tplc="E286AD7C">
      <w:start w:val="1"/>
      <w:numFmt w:val="decimal"/>
      <w:lvlText w:val="%5)"/>
      <w:lvlJc w:val="left"/>
      <w:pPr>
        <w:ind w:left="1020" w:hanging="360"/>
      </w:pPr>
    </w:lvl>
    <w:lvl w:ilvl="5" w:tplc="E1B6A1FE">
      <w:start w:val="1"/>
      <w:numFmt w:val="decimal"/>
      <w:lvlText w:val="%6)"/>
      <w:lvlJc w:val="left"/>
      <w:pPr>
        <w:ind w:left="1020" w:hanging="360"/>
      </w:pPr>
    </w:lvl>
    <w:lvl w:ilvl="6" w:tplc="1C94C256">
      <w:start w:val="1"/>
      <w:numFmt w:val="decimal"/>
      <w:lvlText w:val="%7)"/>
      <w:lvlJc w:val="left"/>
      <w:pPr>
        <w:ind w:left="1020" w:hanging="360"/>
      </w:pPr>
    </w:lvl>
    <w:lvl w:ilvl="7" w:tplc="0B40D4D8">
      <w:start w:val="1"/>
      <w:numFmt w:val="decimal"/>
      <w:lvlText w:val="%8)"/>
      <w:lvlJc w:val="left"/>
      <w:pPr>
        <w:ind w:left="1020" w:hanging="360"/>
      </w:pPr>
    </w:lvl>
    <w:lvl w:ilvl="8" w:tplc="EC9E0DFC">
      <w:start w:val="1"/>
      <w:numFmt w:val="decimal"/>
      <w:lvlText w:val="%9)"/>
      <w:lvlJc w:val="left"/>
      <w:pPr>
        <w:ind w:left="1020" w:hanging="360"/>
      </w:pPr>
    </w:lvl>
  </w:abstractNum>
  <w:abstractNum w:abstractNumId="4" w15:restartNumberingAfterBreak="0">
    <w:nsid w:val="10EA26F6"/>
    <w:multiLevelType w:val="hybridMultilevel"/>
    <w:tmpl w:val="C6BE0CA4"/>
    <w:lvl w:ilvl="0" w:tplc="6FA4468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50921BB"/>
    <w:multiLevelType w:val="hybridMultilevel"/>
    <w:tmpl w:val="E82A4EE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6707E51"/>
    <w:multiLevelType w:val="hybridMultilevel"/>
    <w:tmpl w:val="662E5C54"/>
    <w:lvl w:ilvl="0" w:tplc="50B6DDF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F6E044C"/>
    <w:multiLevelType w:val="hybridMultilevel"/>
    <w:tmpl w:val="FCB45020"/>
    <w:lvl w:ilvl="0" w:tplc="4A841B7C">
      <w:start w:val="1"/>
      <w:numFmt w:val="bullet"/>
      <w:lvlText w:val=""/>
      <w:lvlJc w:val="left"/>
      <w:pPr>
        <w:ind w:left="1800" w:hanging="360"/>
      </w:pPr>
      <w:rPr>
        <w:rFonts w:ascii="Symbol" w:hAnsi="Symbol"/>
      </w:rPr>
    </w:lvl>
    <w:lvl w:ilvl="1" w:tplc="E8140A66">
      <w:start w:val="1"/>
      <w:numFmt w:val="bullet"/>
      <w:lvlText w:val=""/>
      <w:lvlJc w:val="left"/>
      <w:pPr>
        <w:ind w:left="1800" w:hanging="360"/>
      </w:pPr>
      <w:rPr>
        <w:rFonts w:ascii="Symbol" w:hAnsi="Symbol"/>
      </w:rPr>
    </w:lvl>
    <w:lvl w:ilvl="2" w:tplc="3ED84CA0">
      <w:start w:val="1"/>
      <w:numFmt w:val="bullet"/>
      <w:lvlText w:val=""/>
      <w:lvlJc w:val="left"/>
      <w:pPr>
        <w:ind w:left="1800" w:hanging="360"/>
      </w:pPr>
      <w:rPr>
        <w:rFonts w:ascii="Symbol" w:hAnsi="Symbol"/>
      </w:rPr>
    </w:lvl>
    <w:lvl w:ilvl="3" w:tplc="28A4618E">
      <w:start w:val="1"/>
      <w:numFmt w:val="bullet"/>
      <w:lvlText w:val=""/>
      <w:lvlJc w:val="left"/>
      <w:pPr>
        <w:ind w:left="1800" w:hanging="360"/>
      </w:pPr>
      <w:rPr>
        <w:rFonts w:ascii="Symbol" w:hAnsi="Symbol"/>
      </w:rPr>
    </w:lvl>
    <w:lvl w:ilvl="4" w:tplc="F0EE60BC">
      <w:start w:val="1"/>
      <w:numFmt w:val="bullet"/>
      <w:lvlText w:val=""/>
      <w:lvlJc w:val="left"/>
      <w:pPr>
        <w:ind w:left="1800" w:hanging="360"/>
      </w:pPr>
      <w:rPr>
        <w:rFonts w:ascii="Symbol" w:hAnsi="Symbol"/>
      </w:rPr>
    </w:lvl>
    <w:lvl w:ilvl="5" w:tplc="A0486A18">
      <w:start w:val="1"/>
      <w:numFmt w:val="bullet"/>
      <w:lvlText w:val=""/>
      <w:lvlJc w:val="left"/>
      <w:pPr>
        <w:ind w:left="1800" w:hanging="360"/>
      </w:pPr>
      <w:rPr>
        <w:rFonts w:ascii="Symbol" w:hAnsi="Symbol"/>
      </w:rPr>
    </w:lvl>
    <w:lvl w:ilvl="6" w:tplc="AA46DC9E">
      <w:start w:val="1"/>
      <w:numFmt w:val="bullet"/>
      <w:lvlText w:val=""/>
      <w:lvlJc w:val="left"/>
      <w:pPr>
        <w:ind w:left="1800" w:hanging="360"/>
      </w:pPr>
      <w:rPr>
        <w:rFonts w:ascii="Symbol" w:hAnsi="Symbol"/>
      </w:rPr>
    </w:lvl>
    <w:lvl w:ilvl="7" w:tplc="145A17D8">
      <w:start w:val="1"/>
      <w:numFmt w:val="bullet"/>
      <w:lvlText w:val=""/>
      <w:lvlJc w:val="left"/>
      <w:pPr>
        <w:ind w:left="1800" w:hanging="360"/>
      </w:pPr>
      <w:rPr>
        <w:rFonts w:ascii="Symbol" w:hAnsi="Symbol"/>
      </w:rPr>
    </w:lvl>
    <w:lvl w:ilvl="8" w:tplc="2332B74E">
      <w:start w:val="1"/>
      <w:numFmt w:val="bullet"/>
      <w:lvlText w:val=""/>
      <w:lvlJc w:val="left"/>
      <w:pPr>
        <w:ind w:left="1800" w:hanging="360"/>
      </w:pPr>
      <w:rPr>
        <w:rFonts w:ascii="Symbol" w:hAnsi="Symbol"/>
      </w:rPr>
    </w:lvl>
  </w:abstractNum>
  <w:abstractNum w:abstractNumId="8" w15:restartNumberingAfterBreak="0">
    <w:nsid w:val="22456411"/>
    <w:multiLevelType w:val="hybridMultilevel"/>
    <w:tmpl w:val="0CD6CA9E"/>
    <w:lvl w:ilvl="0" w:tplc="F728638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3CB6379"/>
    <w:multiLevelType w:val="hybridMultilevel"/>
    <w:tmpl w:val="BD2CC1AC"/>
    <w:lvl w:ilvl="0" w:tplc="9CD88076">
      <w:start w:val="1"/>
      <w:numFmt w:val="decimal"/>
      <w:lvlText w:val="%1)"/>
      <w:lvlJc w:val="left"/>
      <w:pPr>
        <w:ind w:left="1020" w:hanging="360"/>
      </w:pPr>
    </w:lvl>
    <w:lvl w:ilvl="1" w:tplc="933E51A8">
      <w:start w:val="1"/>
      <w:numFmt w:val="decimal"/>
      <w:lvlText w:val="%2)"/>
      <w:lvlJc w:val="left"/>
      <w:pPr>
        <w:ind w:left="1020" w:hanging="360"/>
      </w:pPr>
    </w:lvl>
    <w:lvl w:ilvl="2" w:tplc="0C26819A">
      <w:start w:val="1"/>
      <w:numFmt w:val="decimal"/>
      <w:lvlText w:val="%3)"/>
      <w:lvlJc w:val="left"/>
      <w:pPr>
        <w:ind w:left="1020" w:hanging="360"/>
      </w:pPr>
    </w:lvl>
    <w:lvl w:ilvl="3" w:tplc="9A6A70D6">
      <w:start w:val="1"/>
      <w:numFmt w:val="decimal"/>
      <w:lvlText w:val="%4)"/>
      <w:lvlJc w:val="left"/>
      <w:pPr>
        <w:ind w:left="1020" w:hanging="360"/>
      </w:pPr>
    </w:lvl>
    <w:lvl w:ilvl="4" w:tplc="2AE2A7FA">
      <w:start w:val="1"/>
      <w:numFmt w:val="decimal"/>
      <w:lvlText w:val="%5)"/>
      <w:lvlJc w:val="left"/>
      <w:pPr>
        <w:ind w:left="1020" w:hanging="360"/>
      </w:pPr>
    </w:lvl>
    <w:lvl w:ilvl="5" w:tplc="8F38F6FE">
      <w:start w:val="1"/>
      <w:numFmt w:val="decimal"/>
      <w:lvlText w:val="%6)"/>
      <w:lvlJc w:val="left"/>
      <w:pPr>
        <w:ind w:left="1020" w:hanging="360"/>
      </w:pPr>
    </w:lvl>
    <w:lvl w:ilvl="6" w:tplc="05B2FEB2">
      <w:start w:val="1"/>
      <w:numFmt w:val="decimal"/>
      <w:lvlText w:val="%7)"/>
      <w:lvlJc w:val="left"/>
      <w:pPr>
        <w:ind w:left="1020" w:hanging="360"/>
      </w:pPr>
    </w:lvl>
    <w:lvl w:ilvl="7" w:tplc="A1DC13F2">
      <w:start w:val="1"/>
      <w:numFmt w:val="decimal"/>
      <w:lvlText w:val="%8)"/>
      <w:lvlJc w:val="left"/>
      <w:pPr>
        <w:ind w:left="1020" w:hanging="360"/>
      </w:pPr>
    </w:lvl>
    <w:lvl w:ilvl="8" w:tplc="8A766BB8">
      <w:start w:val="1"/>
      <w:numFmt w:val="decimal"/>
      <w:lvlText w:val="%9)"/>
      <w:lvlJc w:val="left"/>
      <w:pPr>
        <w:ind w:left="1020" w:hanging="360"/>
      </w:pPr>
    </w:lvl>
  </w:abstractNum>
  <w:abstractNum w:abstractNumId="10" w15:restartNumberingAfterBreak="0">
    <w:nsid w:val="26583534"/>
    <w:multiLevelType w:val="hybridMultilevel"/>
    <w:tmpl w:val="63680842"/>
    <w:lvl w:ilvl="0" w:tplc="011C04D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7AF0D76"/>
    <w:multiLevelType w:val="hybridMultilevel"/>
    <w:tmpl w:val="3EBE8B3C"/>
    <w:lvl w:ilvl="0" w:tplc="5D24836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7DE2E1E"/>
    <w:multiLevelType w:val="hybridMultilevel"/>
    <w:tmpl w:val="7ED0809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2C004A69"/>
    <w:multiLevelType w:val="hybridMultilevel"/>
    <w:tmpl w:val="3C30460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2E356665"/>
    <w:multiLevelType w:val="hybridMultilevel"/>
    <w:tmpl w:val="C69CC968"/>
    <w:lvl w:ilvl="0" w:tplc="A844DAF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31B347B"/>
    <w:multiLevelType w:val="hybridMultilevel"/>
    <w:tmpl w:val="DD14D7E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48732A08"/>
    <w:multiLevelType w:val="hybridMultilevel"/>
    <w:tmpl w:val="52E8E77A"/>
    <w:lvl w:ilvl="0" w:tplc="D30C0E66">
      <w:start w:val="1"/>
      <w:numFmt w:val="decimal"/>
      <w:lvlText w:val="%1."/>
      <w:lvlJc w:val="left"/>
      <w:pPr>
        <w:ind w:left="1440" w:hanging="360"/>
      </w:pPr>
    </w:lvl>
    <w:lvl w:ilvl="1" w:tplc="CF7EB96C">
      <w:start w:val="1"/>
      <w:numFmt w:val="decimal"/>
      <w:lvlText w:val="%2."/>
      <w:lvlJc w:val="left"/>
      <w:pPr>
        <w:ind w:left="1440" w:hanging="360"/>
      </w:pPr>
    </w:lvl>
    <w:lvl w:ilvl="2" w:tplc="D368D268">
      <w:start w:val="1"/>
      <w:numFmt w:val="decimal"/>
      <w:lvlText w:val="%3."/>
      <w:lvlJc w:val="left"/>
      <w:pPr>
        <w:ind w:left="1440" w:hanging="360"/>
      </w:pPr>
    </w:lvl>
    <w:lvl w:ilvl="3" w:tplc="849834A4">
      <w:start w:val="1"/>
      <w:numFmt w:val="decimal"/>
      <w:lvlText w:val="%4."/>
      <w:lvlJc w:val="left"/>
      <w:pPr>
        <w:ind w:left="1440" w:hanging="360"/>
      </w:pPr>
    </w:lvl>
    <w:lvl w:ilvl="4" w:tplc="056C8214">
      <w:start w:val="1"/>
      <w:numFmt w:val="decimal"/>
      <w:lvlText w:val="%5."/>
      <w:lvlJc w:val="left"/>
      <w:pPr>
        <w:ind w:left="1440" w:hanging="360"/>
      </w:pPr>
    </w:lvl>
    <w:lvl w:ilvl="5" w:tplc="C6181412">
      <w:start w:val="1"/>
      <w:numFmt w:val="decimal"/>
      <w:lvlText w:val="%6."/>
      <w:lvlJc w:val="left"/>
      <w:pPr>
        <w:ind w:left="1440" w:hanging="360"/>
      </w:pPr>
    </w:lvl>
    <w:lvl w:ilvl="6" w:tplc="339EB0B4">
      <w:start w:val="1"/>
      <w:numFmt w:val="decimal"/>
      <w:lvlText w:val="%7."/>
      <w:lvlJc w:val="left"/>
      <w:pPr>
        <w:ind w:left="1440" w:hanging="360"/>
      </w:pPr>
    </w:lvl>
    <w:lvl w:ilvl="7" w:tplc="7D104546">
      <w:start w:val="1"/>
      <w:numFmt w:val="decimal"/>
      <w:lvlText w:val="%8."/>
      <w:lvlJc w:val="left"/>
      <w:pPr>
        <w:ind w:left="1440" w:hanging="360"/>
      </w:pPr>
    </w:lvl>
    <w:lvl w:ilvl="8" w:tplc="1E38B7BE">
      <w:start w:val="1"/>
      <w:numFmt w:val="decimal"/>
      <w:lvlText w:val="%9."/>
      <w:lvlJc w:val="left"/>
      <w:pPr>
        <w:ind w:left="1440" w:hanging="360"/>
      </w:pPr>
    </w:lvl>
  </w:abstractNum>
  <w:abstractNum w:abstractNumId="17" w15:restartNumberingAfterBreak="0">
    <w:nsid w:val="49A21EBC"/>
    <w:multiLevelType w:val="hybridMultilevel"/>
    <w:tmpl w:val="2BA0E826"/>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C3A03A6"/>
    <w:multiLevelType w:val="hybridMultilevel"/>
    <w:tmpl w:val="2BA0E826"/>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C4251D5"/>
    <w:multiLevelType w:val="hybridMultilevel"/>
    <w:tmpl w:val="56D8F942"/>
    <w:lvl w:ilvl="0" w:tplc="07F482D4">
      <w:start w:val="1"/>
      <w:numFmt w:val="decimal"/>
      <w:lvlText w:val="%1)"/>
      <w:lvlJc w:val="left"/>
      <w:pPr>
        <w:ind w:left="1020" w:hanging="360"/>
      </w:pPr>
    </w:lvl>
    <w:lvl w:ilvl="1" w:tplc="7AE06F02">
      <w:start w:val="1"/>
      <w:numFmt w:val="decimal"/>
      <w:lvlText w:val="%2)"/>
      <w:lvlJc w:val="left"/>
      <w:pPr>
        <w:ind w:left="1020" w:hanging="360"/>
      </w:pPr>
    </w:lvl>
    <w:lvl w:ilvl="2" w:tplc="415862C4">
      <w:start w:val="1"/>
      <w:numFmt w:val="decimal"/>
      <w:lvlText w:val="%3)"/>
      <w:lvlJc w:val="left"/>
      <w:pPr>
        <w:ind w:left="1020" w:hanging="360"/>
      </w:pPr>
    </w:lvl>
    <w:lvl w:ilvl="3" w:tplc="8A682ED8">
      <w:start w:val="1"/>
      <w:numFmt w:val="decimal"/>
      <w:lvlText w:val="%4)"/>
      <w:lvlJc w:val="left"/>
      <w:pPr>
        <w:ind w:left="1020" w:hanging="360"/>
      </w:pPr>
    </w:lvl>
    <w:lvl w:ilvl="4" w:tplc="9312A28E">
      <w:start w:val="1"/>
      <w:numFmt w:val="decimal"/>
      <w:lvlText w:val="%5)"/>
      <w:lvlJc w:val="left"/>
      <w:pPr>
        <w:ind w:left="1020" w:hanging="360"/>
      </w:pPr>
    </w:lvl>
    <w:lvl w:ilvl="5" w:tplc="9BA82C88">
      <w:start w:val="1"/>
      <w:numFmt w:val="decimal"/>
      <w:lvlText w:val="%6)"/>
      <w:lvlJc w:val="left"/>
      <w:pPr>
        <w:ind w:left="1020" w:hanging="360"/>
      </w:pPr>
    </w:lvl>
    <w:lvl w:ilvl="6" w:tplc="D2CEC062">
      <w:start w:val="1"/>
      <w:numFmt w:val="decimal"/>
      <w:lvlText w:val="%7)"/>
      <w:lvlJc w:val="left"/>
      <w:pPr>
        <w:ind w:left="1020" w:hanging="360"/>
      </w:pPr>
    </w:lvl>
    <w:lvl w:ilvl="7" w:tplc="080855B6">
      <w:start w:val="1"/>
      <w:numFmt w:val="decimal"/>
      <w:lvlText w:val="%8)"/>
      <w:lvlJc w:val="left"/>
      <w:pPr>
        <w:ind w:left="1020" w:hanging="360"/>
      </w:pPr>
    </w:lvl>
    <w:lvl w:ilvl="8" w:tplc="972276FE">
      <w:start w:val="1"/>
      <w:numFmt w:val="decimal"/>
      <w:lvlText w:val="%9)"/>
      <w:lvlJc w:val="left"/>
      <w:pPr>
        <w:ind w:left="1020" w:hanging="360"/>
      </w:pPr>
    </w:lvl>
  </w:abstractNum>
  <w:abstractNum w:abstractNumId="20" w15:restartNumberingAfterBreak="0">
    <w:nsid w:val="5E361AF8"/>
    <w:multiLevelType w:val="hybridMultilevel"/>
    <w:tmpl w:val="A510FDFC"/>
    <w:lvl w:ilvl="0" w:tplc="FD9A99B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5EA11305"/>
    <w:multiLevelType w:val="hybridMultilevel"/>
    <w:tmpl w:val="1E6A3D44"/>
    <w:lvl w:ilvl="0" w:tplc="D742B4E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619F4949"/>
    <w:multiLevelType w:val="hybridMultilevel"/>
    <w:tmpl w:val="70CEFA4E"/>
    <w:lvl w:ilvl="0" w:tplc="5B96FDC0">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3" w15:restartNumberingAfterBreak="0">
    <w:nsid w:val="638360FE"/>
    <w:multiLevelType w:val="hybridMultilevel"/>
    <w:tmpl w:val="95CE91BE"/>
    <w:lvl w:ilvl="0" w:tplc="6FA44686">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4" w15:restartNumberingAfterBreak="0">
    <w:nsid w:val="6ED52838"/>
    <w:multiLevelType w:val="hybridMultilevel"/>
    <w:tmpl w:val="2BA0E826"/>
    <w:lvl w:ilvl="0" w:tplc="0425000F">
      <w:start w:val="4"/>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786501E9"/>
    <w:multiLevelType w:val="hybridMultilevel"/>
    <w:tmpl w:val="B18829B2"/>
    <w:lvl w:ilvl="0" w:tplc="6FA4468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79E35C8A"/>
    <w:multiLevelType w:val="hybridMultilevel"/>
    <w:tmpl w:val="003AEE48"/>
    <w:lvl w:ilvl="0" w:tplc="2EF01368">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27" w15:restartNumberingAfterBreak="0">
    <w:nsid w:val="7B0003CF"/>
    <w:multiLevelType w:val="hybridMultilevel"/>
    <w:tmpl w:val="E070A4F6"/>
    <w:lvl w:ilvl="0" w:tplc="6FA4468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7F5D5439"/>
    <w:multiLevelType w:val="hybridMultilevel"/>
    <w:tmpl w:val="24BE0CE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7FC860FB"/>
    <w:multiLevelType w:val="hybridMultilevel"/>
    <w:tmpl w:val="830832A0"/>
    <w:lvl w:ilvl="0" w:tplc="8C866A7E">
      <w:start w:val="1"/>
      <w:numFmt w:val="decimal"/>
      <w:lvlText w:val="%1)"/>
      <w:lvlJc w:val="left"/>
      <w:pPr>
        <w:ind w:left="1020" w:hanging="360"/>
      </w:pPr>
    </w:lvl>
    <w:lvl w:ilvl="1" w:tplc="03E023AA">
      <w:start w:val="1"/>
      <w:numFmt w:val="decimal"/>
      <w:lvlText w:val="%2)"/>
      <w:lvlJc w:val="left"/>
      <w:pPr>
        <w:ind w:left="1020" w:hanging="360"/>
      </w:pPr>
    </w:lvl>
    <w:lvl w:ilvl="2" w:tplc="A08A7948">
      <w:start w:val="1"/>
      <w:numFmt w:val="decimal"/>
      <w:lvlText w:val="%3)"/>
      <w:lvlJc w:val="left"/>
      <w:pPr>
        <w:ind w:left="1020" w:hanging="360"/>
      </w:pPr>
    </w:lvl>
    <w:lvl w:ilvl="3" w:tplc="3258ACFA">
      <w:start w:val="1"/>
      <w:numFmt w:val="decimal"/>
      <w:lvlText w:val="%4)"/>
      <w:lvlJc w:val="left"/>
      <w:pPr>
        <w:ind w:left="1020" w:hanging="360"/>
      </w:pPr>
    </w:lvl>
    <w:lvl w:ilvl="4" w:tplc="77F2209A">
      <w:start w:val="1"/>
      <w:numFmt w:val="decimal"/>
      <w:lvlText w:val="%5)"/>
      <w:lvlJc w:val="left"/>
      <w:pPr>
        <w:ind w:left="1020" w:hanging="360"/>
      </w:pPr>
    </w:lvl>
    <w:lvl w:ilvl="5" w:tplc="405A1860">
      <w:start w:val="1"/>
      <w:numFmt w:val="decimal"/>
      <w:lvlText w:val="%6)"/>
      <w:lvlJc w:val="left"/>
      <w:pPr>
        <w:ind w:left="1020" w:hanging="360"/>
      </w:pPr>
    </w:lvl>
    <w:lvl w:ilvl="6" w:tplc="900CBE5C">
      <w:start w:val="1"/>
      <w:numFmt w:val="decimal"/>
      <w:lvlText w:val="%7)"/>
      <w:lvlJc w:val="left"/>
      <w:pPr>
        <w:ind w:left="1020" w:hanging="360"/>
      </w:pPr>
    </w:lvl>
    <w:lvl w:ilvl="7" w:tplc="59F0CE6E">
      <w:start w:val="1"/>
      <w:numFmt w:val="decimal"/>
      <w:lvlText w:val="%8)"/>
      <w:lvlJc w:val="left"/>
      <w:pPr>
        <w:ind w:left="1020" w:hanging="360"/>
      </w:pPr>
    </w:lvl>
    <w:lvl w:ilvl="8" w:tplc="DFF0BD1C">
      <w:start w:val="1"/>
      <w:numFmt w:val="decimal"/>
      <w:lvlText w:val="%9)"/>
      <w:lvlJc w:val="left"/>
      <w:pPr>
        <w:ind w:left="1020" w:hanging="360"/>
      </w:pPr>
    </w:lvl>
  </w:abstractNum>
  <w:num w:numId="1" w16cid:durableId="751663223">
    <w:abstractNumId w:val="26"/>
  </w:num>
  <w:num w:numId="2" w16cid:durableId="2106614537">
    <w:abstractNumId w:val="24"/>
  </w:num>
  <w:num w:numId="3" w16cid:durableId="1376352819">
    <w:abstractNumId w:val="17"/>
  </w:num>
  <w:num w:numId="4" w16cid:durableId="800537161">
    <w:abstractNumId w:val="18"/>
  </w:num>
  <w:num w:numId="5" w16cid:durableId="1949659227">
    <w:abstractNumId w:val="28"/>
  </w:num>
  <w:num w:numId="6" w16cid:durableId="1073742092">
    <w:abstractNumId w:val="1"/>
  </w:num>
  <w:num w:numId="7" w16cid:durableId="108398459">
    <w:abstractNumId w:val="9"/>
  </w:num>
  <w:num w:numId="8" w16cid:durableId="1813061196">
    <w:abstractNumId w:val="15"/>
  </w:num>
  <w:num w:numId="9" w16cid:durableId="1231963935">
    <w:abstractNumId w:val="19"/>
  </w:num>
  <w:num w:numId="10" w16cid:durableId="1311709610">
    <w:abstractNumId w:val="14"/>
  </w:num>
  <w:num w:numId="11" w16cid:durableId="646277981">
    <w:abstractNumId w:val="22"/>
  </w:num>
  <w:num w:numId="12" w16cid:durableId="1637834337">
    <w:abstractNumId w:val="8"/>
  </w:num>
  <w:num w:numId="13" w16cid:durableId="603004457">
    <w:abstractNumId w:val="27"/>
  </w:num>
  <w:num w:numId="14" w16cid:durableId="1542523017">
    <w:abstractNumId w:val="4"/>
  </w:num>
  <w:num w:numId="15" w16cid:durableId="1816137537">
    <w:abstractNumId w:val="25"/>
  </w:num>
  <w:num w:numId="16" w16cid:durableId="1637300923">
    <w:abstractNumId w:val="23"/>
  </w:num>
  <w:num w:numId="17" w16cid:durableId="78985428">
    <w:abstractNumId w:val="0"/>
  </w:num>
  <w:num w:numId="18" w16cid:durableId="31082506">
    <w:abstractNumId w:val="5"/>
  </w:num>
  <w:num w:numId="19" w16cid:durableId="91242174">
    <w:abstractNumId w:val="12"/>
  </w:num>
  <w:num w:numId="20" w16cid:durableId="276714688">
    <w:abstractNumId w:val="13"/>
  </w:num>
  <w:num w:numId="21" w16cid:durableId="403844909">
    <w:abstractNumId w:val="20"/>
  </w:num>
  <w:num w:numId="22" w16cid:durableId="2058315848">
    <w:abstractNumId w:val="3"/>
  </w:num>
  <w:num w:numId="23" w16cid:durableId="675615249">
    <w:abstractNumId w:val="29"/>
  </w:num>
  <w:num w:numId="24" w16cid:durableId="1940134240">
    <w:abstractNumId w:val="6"/>
  </w:num>
  <w:num w:numId="25" w16cid:durableId="620302878">
    <w:abstractNumId w:val="2"/>
  </w:num>
  <w:num w:numId="26" w16cid:durableId="1529562012">
    <w:abstractNumId w:val="21"/>
  </w:num>
  <w:num w:numId="27" w16cid:durableId="1220897019">
    <w:abstractNumId w:val="11"/>
  </w:num>
  <w:num w:numId="28" w16cid:durableId="959994720">
    <w:abstractNumId w:val="16"/>
  </w:num>
  <w:num w:numId="29" w16cid:durableId="286204175">
    <w:abstractNumId w:val="10"/>
  </w:num>
  <w:num w:numId="30" w16cid:durableId="1879312160">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arja-Liis Lall - JUSTDIGI">
    <w15:presenceInfo w15:providerId="AD" w15:userId="S::maarja.lall@justdigi.ee::c7cf4b01-9190-4483-a66e-c79df27776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787"/>
    <w:rsid w:val="0000021A"/>
    <w:rsid w:val="00000FDC"/>
    <w:rsid w:val="000036D2"/>
    <w:rsid w:val="0000475A"/>
    <w:rsid w:val="0000570D"/>
    <w:rsid w:val="0000680C"/>
    <w:rsid w:val="00010001"/>
    <w:rsid w:val="000116BF"/>
    <w:rsid w:val="0001388C"/>
    <w:rsid w:val="00013CFD"/>
    <w:rsid w:val="00014318"/>
    <w:rsid w:val="00015FAF"/>
    <w:rsid w:val="000162B7"/>
    <w:rsid w:val="000174A9"/>
    <w:rsid w:val="00020295"/>
    <w:rsid w:val="000203BC"/>
    <w:rsid w:val="000207BE"/>
    <w:rsid w:val="000216E5"/>
    <w:rsid w:val="00021AD4"/>
    <w:rsid w:val="00022B94"/>
    <w:rsid w:val="00024443"/>
    <w:rsid w:val="000252FC"/>
    <w:rsid w:val="000264F0"/>
    <w:rsid w:val="000269A2"/>
    <w:rsid w:val="00026DA6"/>
    <w:rsid w:val="000275C1"/>
    <w:rsid w:val="00031C52"/>
    <w:rsid w:val="00033727"/>
    <w:rsid w:val="000351EA"/>
    <w:rsid w:val="00035F62"/>
    <w:rsid w:val="000360CC"/>
    <w:rsid w:val="00036E65"/>
    <w:rsid w:val="00036EA2"/>
    <w:rsid w:val="00037B5D"/>
    <w:rsid w:val="00040492"/>
    <w:rsid w:val="00041AAE"/>
    <w:rsid w:val="00042495"/>
    <w:rsid w:val="000434F3"/>
    <w:rsid w:val="000434FC"/>
    <w:rsid w:val="00044373"/>
    <w:rsid w:val="00044D05"/>
    <w:rsid w:val="000450BE"/>
    <w:rsid w:val="00045B35"/>
    <w:rsid w:val="00046A44"/>
    <w:rsid w:val="00046B62"/>
    <w:rsid w:val="00047BDC"/>
    <w:rsid w:val="00050DB3"/>
    <w:rsid w:val="00052E29"/>
    <w:rsid w:val="00052F75"/>
    <w:rsid w:val="00053914"/>
    <w:rsid w:val="0005534B"/>
    <w:rsid w:val="00055F66"/>
    <w:rsid w:val="00056031"/>
    <w:rsid w:val="00056FC2"/>
    <w:rsid w:val="00057485"/>
    <w:rsid w:val="000602DA"/>
    <w:rsid w:val="00061046"/>
    <w:rsid w:val="0006108A"/>
    <w:rsid w:val="00061700"/>
    <w:rsid w:val="00061B1A"/>
    <w:rsid w:val="000639B3"/>
    <w:rsid w:val="00063B77"/>
    <w:rsid w:val="00064026"/>
    <w:rsid w:val="000644B5"/>
    <w:rsid w:val="000645DA"/>
    <w:rsid w:val="00065C1A"/>
    <w:rsid w:val="00065CF0"/>
    <w:rsid w:val="00066108"/>
    <w:rsid w:val="0007190B"/>
    <w:rsid w:val="00072970"/>
    <w:rsid w:val="00072F3B"/>
    <w:rsid w:val="00073B78"/>
    <w:rsid w:val="00075507"/>
    <w:rsid w:val="00081081"/>
    <w:rsid w:val="00081B9C"/>
    <w:rsid w:val="00084370"/>
    <w:rsid w:val="00085865"/>
    <w:rsid w:val="0008674B"/>
    <w:rsid w:val="00086F00"/>
    <w:rsid w:val="00087325"/>
    <w:rsid w:val="00087EBE"/>
    <w:rsid w:val="0009129C"/>
    <w:rsid w:val="000927A0"/>
    <w:rsid w:val="00093953"/>
    <w:rsid w:val="000A067C"/>
    <w:rsid w:val="000A2155"/>
    <w:rsid w:val="000A2622"/>
    <w:rsid w:val="000A3563"/>
    <w:rsid w:val="000A3B2C"/>
    <w:rsid w:val="000A4340"/>
    <w:rsid w:val="000A4EB7"/>
    <w:rsid w:val="000A5A07"/>
    <w:rsid w:val="000A5F7A"/>
    <w:rsid w:val="000A625A"/>
    <w:rsid w:val="000A641E"/>
    <w:rsid w:val="000A6536"/>
    <w:rsid w:val="000A7898"/>
    <w:rsid w:val="000A7E25"/>
    <w:rsid w:val="000B0361"/>
    <w:rsid w:val="000B09D1"/>
    <w:rsid w:val="000B0E2E"/>
    <w:rsid w:val="000B11B6"/>
    <w:rsid w:val="000B130E"/>
    <w:rsid w:val="000B22B7"/>
    <w:rsid w:val="000B25F8"/>
    <w:rsid w:val="000B32CA"/>
    <w:rsid w:val="000B4701"/>
    <w:rsid w:val="000B4CEA"/>
    <w:rsid w:val="000B56AF"/>
    <w:rsid w:val="000B6370"/>
    <w:rsid w:val="000B7C54"/>
    <w:rsid w:val="000C01B1"/>
    <w:rsid w:val="000C06DA"/>
    <w:rsid w:val="000C0832"/>
    <w:rsid w:val="000C0E77"/>
    <w:rsid w:val="000C1C92"/>
    <w:rsid w:val="000C222D"/>
    <w:rsid w:val="000C24AD"/>
    <w:rsid w:val="000C2AF1"/>
    <w:rsid w:val="000C3BE4"/>
    <w:rsid w:val="000C4B9C"/>
    <w:rsid w:val="000C4D64"/>
    <w:rsid w:val="000C4D94"/>
    <w:rsid w:val="000C4F96"/>
    <w:rsid w:val="000C60D3"/>
    <w:rsid w:val="000C60E1"/>
    <w:rsid w:val="000C666A"/>
    <w:rsid w:val="000C6E8D"/>
    <w:rsid w:val="000D0C31"/>
    <w:rsid w:val="000D0CE1"/>
    <w:rsid w:val="000D32BC"/>
    <w:rsid w:val="000D3884"/>
    <w:rsid w:val="000D4C78"/>
    <w:rsid w:val="000D5951"/>
    <w:rsid w:val="000E193F"/>
    <w:rsid w:val="000E266B"/>
    <w:rsid w:val="000E3C7C"/>
    <w:rsid w:val="000E4C22"/>
    <w:rsid w:val="000E5B89"/>
    <w:rsid w:val="000E6611"/>
    <w:rsid w:val="000E6DAB"/>
    <w:rsid w:val="000E7FB6"/>
    <w:rsid w:val="000F00D0"/>
    <w:rsid w:val="000F0FC1"/>
    <w:rsid w:val="000F19DE"/>
    <w:rsid w:val="000F2B3E"/>
    <w:rsid w:val="000F3257"/>
    <w:rsid w:val="000F566C"/>
    <w:rsid w:val="000F7A0B"/>
    <w:rsid w:val="001008FF"/>
    <w:rsid w:val="00101459"/>
    <w:rsid w:val="00101BBD"/>
    <w:rsid w:val="00101C59"/>
    <w:rsid w:val="00101C98"/>
    <w:rsid w:val="00102152"/>
    <w:rsid w:val="00106405"/>
    <w:rsid w:val="00112187"/>
    <w:rsid w:val="00112AF0"/>
    <w:rsid w:val="00115106"/>
    <w:rsid w:val="00115C25"/>
    <w:rsid w:val="00115CD9"/>
    <w:rsid w:val="001162F9"/>
    <w:rsid w:val="00116759"/>
    <w:rsid w:val="00121DFB"/>
    <w:rsid w:val="001222BA"/>
    <w:rsid w:val="00123801"/>
    <w:rsid w:val="0012386D"/>
    <w:rsid w:val="00124963"/>
    <w:rsid w:val="00126436"/>
    <w:rsid w:val="00126F14"/>
    <w:rsid w:val="001309F4"/>
    <w:rsid w:val="001314E3"/>
    <w:rsid w:val="00131FC6"/>
    <w:rsid w:val="00133D33"/>
    <w:rsid w:val="00133F38"/>
    <w:rsid w:val="0013410B"/>
    <w:rsid w:val="001360FD"/>
    <w:rsid w:val="0013649F"/>
    <w:rsid w:val="0013731A"/>
    <w:rsid w:val="00140EE2"/>
    <w:rsid w:val="0014111F"/>
    <w:rsid w:val="00141139"/>
    <w:rsid w:val="00142F55"/>
    <w:rsid w:val="0014398B"/>
    <w:rsid w:val="00143AB8"/>
    <w:rsid w:val="00144E59"/>
    <w:rsid w:val="00144F83"/>
    <w:rsid w:val="00145F7E"/>
    <w:rsid w:val="0014693F"/>
    <w:rsid w:val="0015298F"/>
    <w:rsid w:val="0015453F"/>
    <w:rsid w:val="00154CA7"/>
    <w:rsid w:val="001551DC"/>
    <w:rsid w:val="00155ADD"/>
    <w:rsid w:val="00160D52"/>
    <w:rsid w:val="00161FC0"/>
    <w:rsid w:val="001626E8"/>
    <w:rsid w:val="00164A9C"/>
    <w:rsid w:val="00165BD4"/>
    <w:rsid w:val="0016764E"/>
    <w:rsid w:val="00167DDF"/>
    <w:rsid w:val="00167FF1"/>
    <w:rsid w:val="00171FC4"/>
    <w:rsid w:val="001726AD"/>
    <w:rsid w:val="00172781"/>
    <w:rsid w:val="00173472"/>
    <w:rsid w:val="001745C4"/>
    <w:rsid w:val="00175208"/>
    <w:rsid w:val="00176175"/>
    <w:rsid w:val="0017695A"/>
    <w:rsid w:val="00176D1D"/>
    <w:rsid w:val="00176ED8"/>
    <w:rsid w:val="001801AF"/>
    <w:rsid w:val="0018042B"/>
    <w:rsid w:val="001818B7"/>
    <w:rsid w:val="00181935"/>
    <w:rsid w:val="00181DC0"/>
    <w:rsid w:val="00182DCC"/>
    <w:rsid w:val="00183131"/>
    <w:rsid w:val="00183F73"/>
    <w:rsid w:val="001847AE"/>
    <w:rsid w:val="00185647"/>
    <w:rsid w:val="001859C3"/>
    <w:rsid w:val="00190ECF"/>
    <w:rsid w:val="001914FD"/>
    <w:rsid w:val="00191A9A"/>
    <w:rsid w:val="00193342"/>
    <w:rsid w:val="0019370D"/>
    <w:rsid w:val="00193E74"/>
    <w:rsid w:val="00194BF5"/>
    <w:rsid w:val="00195301"/>
    <w:rsid w:val="0019699D"/>
    <w:rsid w:val="00196F16"/>
    <w:rsid w:val="001A08EB"/>
    <w:rsid w:val="001A46EE"/>
    <w:rsid w:val="001A47E8"/>
    <w:rsid w:val="001A5237"/>
    <w:rsid w:val="001A526A"/>
    <w:rsid w:val="001A74F3"/>
    <w:rsid w:val="001B078E"/>
    <w:rsid w:val="001B13E5"/>
    <w:rsid w:val="001B1653"/>
    <w:rsid w:val="001B24BC"/>
    <w:rsid w:val="001B24F5"/>
    <w:rsid w:val="001B2B36"/>
    <w:rsid w:val="001B310F"/>
    <w:rsid w:val="001B3A20"/>
    <w:rsid w:val="001B42E1"/>
    <w:rsid w:val="001B657B"/>
    <w:rsid w:val="001B6EE0"/>
    <w:rsid w:val="001B78E4"/>
    <w:rsid w:val="001C007A"/>
    <w:rsid w:val="001C0739"/>
    <w:rsid w:val="001C0E03"/>
    <w:rsid w:val="001C1EB2"/>
    <w:rsid w:val="001C304A"/>
    <w:rsid w:val="001C37ED"/>
    <w:rsid w:val="001C4299"/>
    <w:rsid w:val="001C46B4"/>
    <w:rsid w:val="001C48AB"/>
    <w:rsid w:val="001C4DCE"/>
    <w:rsid w:val="001C5B66"/>
    <w:rsid w:val="001C66F4"/>
    <w:rsid w:val="001C7154"/>
    <w:rsid w:val="001D192E"/>
    <w:rsid w:val="001D1B2A"/>
    <w:rsid w:val="001D27C2"/>
    <w:rsid w:val="001D2895"/>
    <w:rsid w:val="001D4307"/>
    <w:rsid w:val="001D46EB"/>
    <w:rsid w:val="001D6E6F"/>
    <w:rsid w:val="001E05FB"/>
    <w:rsid w:val="001E0987"/>
    <w:rsid w:val="001E0E9F"/>
    <w:rsid w:val="001E15DA"/>
    <w:rsid w:val="001E21AF"/>
    <w:rsid w:val="001E2335"/>
    <w:rsid w:val="001E259A"/>
    <w:rsid w:val="001E30E2"/>
    <w:rsid w:val="001E4300"/>
    <w:rsid w:val="001E59BA"/>
    <w:rsid w:val="001E5AAC"/>
    <w:rsid w:val="001E76FD"/>
    <w:rsid w:val="001E7761"/>
    <w:rsid w:val="001E791F"/>
    <w:rsid w:val="001F080B"/>
    <w:rsid w:val="001F35A7"/>
    <w:rsid w:val="001F47EE"/>
    <w:rsid w:val="001F4C1B"/>
    <w:rsid w:val="001F667D"/>
    <w:rsid w:val="001F66EB"/>
    <w:rsid w:val="001F68EA"/>
    <w:rsid w:val="001F7346"/>
    <w:rsid w:val="001F7C18"/>
    <w:rsid w:val="0020169C"/>
    <w:rsid w:val="002017AB"/>
    <w:rsid w:val="00201AA9"/>
    <w:rsid w:val="00202078"/>
    <w:rsid w:val="002033D9"/>
    <w:rsid w:val="00205C35"/>
    <w:rsid w:val="00206987"/>
    <w:rsid w:val="00206BB7"/>
    <w:rsid w:val="002101A3"/>
    <w:rsid w:val="00210FD1"/>
    <w:rsid w:val="0021219D"/>
    <w:rsid w:val="0021248D"/>
    <w:rsid w:val="00212D36"/>
    <w:rsid w:val="00214066"/>
    <w:rsid w:val="00214680"/>
    <w:rsid w:val="00214C4E"/>
    <w:rsid w:val="0022005F"/>
    <w:rsid w:val="002200EC"/>
    <w:rsid w:val="002239B8"/>
    <w:rsid w:val="00223FF1"/>
    <w:rsid w:val="002249B8"/>
    <w:rsid w:val="002265DA"/>
    <w:rsid w:val="002303D4"/>
    <w:rsid w:val="00230C02"/>
    <w:rsid w:val="00231D6A"/>
    <w:rsid w:val="00232945"/>
    <w:rsid w:val="00232C5B"/>
    <w:rsid w:val="00234722"/>
    <w:rsid w:val="00235C65"/>
    <w:rsid w:val="002361C6"/>
    <w:rsid w:val="002377C7"/>
    <w:rsid w:val="00241737"/>
    <w:rsid w:val="00241992"/>
    <w:rsid w:val="002420AC"/>
    <w:rsid w:val="00242ADA"/>
    <w:rsid w:val="00242D6A"/>
    <w:rsid w:val="002446EF"/>
    <w:rsid w:val="00244F61"/>
    <w:rsid w:val="002466F7"/>
    <w:rsid w:val="00246951"/>
    <w:rsid w:val="0024786B"/>
    <w:rsid w:val="00251430"/>
    <w:rsid w:val="002560C9"/>
    <w:rsid w:val="00256121"/>
    <w:rsid w:val="0025765A"/>
    <w:rsid w:val="00257A2E"/>
    <w:rsid w:val="00257B53"/>
    <w:rsid w:val="0026048C"/>
    <w:rsid w:val="00261643"/>
    <w:rsid w:val="0026213E"/>
    <w:rsid w:val="00262A9F"/>
    <w:rsid w:val="0026442B"/>
    <w:rsid w:val="00264657"/>
    <w:rsid w:val="002668E0"/>
    <w:rsid w:val="00266AFA"/>
    <w:rsid w:val="0027066E"/>
    <w:rsid w:val="00270725"/>
    <w:rsid w:val="00271B3C"/>
    <w:rsid w:val="00272365"/>
    <w:rsid w:val="00272961"/>
    <w:rsid w:val="002729E8"/>
    <w:rsid w:val="00273591"/>
    <w:rsid w:val="0027369A"/>
    <w:rsid w:val="00274610"/>
    <w:rsid w:val="002749A9"/>
    <w:rsid w:val="00274ABC"/>
    <w:rsid w:val="00275B9D"/>
    <w:rsid w:val="002807B9"/>
    <w:rsid w:val="002815C4"/>
    <w:rsid w:val="002826D8"/>
    <w:rsid w:val="0028376E"/>
    <w:rsid w:val="0028384A"/>
    <w:rsid w:val="002841C6"/>
    <w:rsid w:val="002853B4"/>
    <w:rsid w:val="0028550F"/>
    <w:rsid w:val="002868FD"/>
    <w:rsid w:val="00286FB5"/>
    <w:rsid w:val="0029013D"/>
    <w:rsid w:val="002925AC"/>
    <w:rsid w:val="002956B2"/>
    <w:rsid w:val="00296078"/>
    <w:rsid w:val="00296A5F"/>
    <w:rsid w:val="00297049"/>
    <w:rsid w:val="002A2217"/>
    <w:rsid w:val="002A3624"/>
    <w:rsid w:val="002A3712"/>
    <w:rsid w:val="002A524C"/>
    <w:rsid w:val="002A5AFA"/>
    <w:rsid w:val="002A5E15"/>
    <w:rsid w:val="002A5F51"/>
    <w:rsid w:val="002A5FE1"/>
    <w:rsid w:val="002A61AE"/>
    <w:rsid w:val="002A7478"/>
    <w:rsid w:val="002A7FA1"/>
    <w:rsid w:val="002B06C7"/>
    <w:rsid w:val="002B0989"/>
    <w:rsid w:val="002B0AA3"/>
    <w:rsid w:val="002B38ED"/>
    <w:rsid w:val="002B4ADD"/>
    <w:rsid w:val="002B529B"/>
    <w:rsid w:val="002B59DB"/>
    <w:rsid w:val="002B7468"/>
    <w:rsid w:val="002B7977"/>
    <w:rsid w:val="002C021C"/>
    <w:rsid w:val="002C100B"/>
    <w:rsid w:val="002C16A2"/>
    <w:rsid w:val="002C1C92"/>
    <w:rsid w:val="002C24E6"/>
    <w:rsid w:val="002C45A7"/>
    <w:rsid w:val="002C5530"/>
    <w:rsid w:val="002C63A0"/>
    <w:rsid w:val="002C64AD"/>
    <w:rsid w:val="002C6DA5"/>
    <w:rsid w:val="002C748D"/>
    <w:rsid w:val="002D14AF"/>
    <w:rsid w:val="002D1C01"/>
    <w:rsid w:val="002D324F"/>
    <w:rsid w:val="002D433A"/>
    <w:rsid w:val="002D67ED"/>
    <w:rsid w:val="002D6E61"/>
    <w:rsid w:val="002D7084"/>
    <w:rsid w:val="002E0138"/>
    <w:rsid w:val="002E01A9"/>
    <w:rsid w:val="002E05B5"/>
    <w:rsid w:val="002E079D"/>
    <w:rsid w:val="002E21C3"/>
    <w:rsid w:val="002E41F8"/>
    <w:rsid w:val="002E4CE2"/>
    <w:rsid w:val="002E52F3"/>
    <w:rsid w:val="002E6FA7"/>
    <w:rsid w:val="002F0132"/>
    <w:rsid w:val="002F036E"/>
    <w:rsid w:val="002F0EA0"/>
    <w:rsid w:val="002F4B6C"/>
    <w:rsid w:val="002F4E34"/>
    <w:rsid w:val="002F53CB"/>
    <w:rsid w:val="002F579D"/>
    <w:rsid w:val="002F6203"/>
    <w:rsid w:val="002F6AB7"/>
    <w:rsid w:val="002F6CB5"/>
    <w:rsid w:val="002F71CE"/>
    <w:rsid w:val="0030024B"/>
    <w:rsid w:val="0030189D"/>
    <w:rsid w:val="00301E57"/>
    <w:rsid w:val="003030A2"/>
    <w:rsid w:val="00303C08"/>
    <w:rsid w:val="00303D9B"/>
    <w:rsid w:val="0030448B"/>
    <w:rsid w:val="00306391"/>
    <w:rsid w:val="0031020C"/>
    <w:rsid w:val="00311C9D"/>
    <w:rsid w:val="00311F87"/>
    <w:rsid w:val="00311FE2"/>
    <w:rsid w:val="00312220"/>
    <w:rsid w:val="00312275"/>
    <w:rsid w:val="00314389"/>
    <w:rsid w:val="00316B40"/>
    <w:rsid w:val="0032018B"/>
    <w:rsid w:val="00320596"/>
    <w:rsid w:val="00320710"/>
    <w:rsid w:val="00320953"/>
    <w:rsid w:val="003218FB"/>
    <w:rsid w:val="00323247"/>
    <w:rsid w:val="0032486E"/>
    <w:rsid w:val="00325BDE"/>
    <w:rsid w:val="00325C89"/>
    <w:rsid w:val="00326BCE"/>
    <w:rsid w:val="00331620"/>
    <w:rsid w:val="003318BC"/>
    <w:rsid w:val="00331A95"/>
    <w:rsid w:val="00332236"/>
    <w:rsid w:val="00332C80"/>
    <w:rsid w:val="0033437F"/>
    <w:rsid w:val="00334DE4"/>
    <w:rsid w:val="00335043"/>
    <w:rsid w:val="003360B3"/>
    <w:rsid w:val="00341E6C"/>
    <w:rsid w:val="0034278C"/>
    <w:rsid w:val="00342980"/>
    <w:rsid w:val="00344837"/>
    <w:rsid w:val="003452B5"/>
    <w:rsid w:val="00345A4C"/>
    <w:rsid w:val="00345F88"/>
    <w:rsid w:val="00346550"/>
    <w:rsid w:val="003465B4"/>
    <w:rsid w:val="003474F9"/>
    <w:rsid w:val="003508DC"/>
    <w:rsid w:val="00351900"/>
    <w:rsid w:val="00351ECA"/>
    <w:rsid w:val="00352423"/>
    <w:rsid w:val="003540E3"/>
    <w:rsid w:val="00354A79"/>
    <w:rsid w:val="00354EF0"/>
    <w:rsid w:val="003558FA"/>
    <w:rsid w:val="00355DA1"/>
    <w:rsid w:val="003566E6"/>
    <w:rsid w:val="00361CF8"/>
    <w:rsid w:val="00362267"/>
    <w:rsid w:val="00362379"/>
    <w:rsid w:val="003632AF"/>
    <w:rsid w:val="00365A1B"/>
    <w:rsid w:val="003660B0"/>
    <w:rsid w:val="00366167"/>
    <w:rsid w:val="00366843"/>
    <w:rsid w:val="00367501"/>
    <w:rsid w:val="00367805"/>
    <w:rsid w:val="00367C8F"/>
    <w:rsid w:val="0037186D"/>
    <w:rsid w:val="00372C59"/>
    <w:rsid w:val="003759C8"/>
    <w:rsid w:val="00375A32"/>
    <w:rsid w:val="00375DF5"/>
    <w:rsid w:val="00381787"/>
    <w:rsid w:val="003818BF"/>
    <w:rsid w:val="00382BB3"/>
    <w:rsid w:val="00383CAA"/>
    <w:rsid w:val="00384561"/>
    <w:rsid w:val="00384880"/>
    <w:rsid w:val="00384B55"/>
    <w:rsid w:val="00386C57"/>
    <w:rsid w:val="00387266"/>
    <w:rsid w:val="0038740F"/>
    <w:rsid w:val="003909A3"/>
    <w:rsid w:val="00391765"/>
    <w:rsid w:val="003918F2"/>
    <w:rsid w:val="00391911"/>
    <w:rsid w:val="0039298C"/>
    <w:rsid w:val="00392BB6"/>
    <w:rsid w:val="003952B2"/>
    <w:rsid w:val="00395478"/>
    <w:rsid w:val="0039617F"/>
    <w:rsid w:val="00396390"/>
    <w:rsid w:val="0039682C"/>
    <w:rsid w:val="00397209"/>
    <w:rsid w:val="0039768F"/>
    <w:rsid w:val="003A23E5"/>
    <w:rsid w:val="003A25D7"/>
    <w:rsid w:val="003A2715"/>
    <w:rsid w:val="003A2F1B"/>
    <w:rsid w:val="003A3212"/>
    <w:rsid w:val="003A3EB5"/>
    <w:rsid w:val="003A5056"/>
    <w:rsid w:val="003A6A07"/>
    <w:rsid w:val="003B1531"/>
    <w:rsid w:val="003B1EF4"/>
    <w:rsid w:val="003B20B5"/>
    <w:rsid w:val="003B21C9"/>
    <w:rsid w:val="003B3B78"/>
    <w:rsid w:val="003B4EC6"/>
    <w:rsid w:val="003B4F4B"/>
    <w:rsid w:val="003B5417"/>
    <w:rsid w:val="003B780F"/>
    <w:rsid w:val="003C035B"/>
    <w:rsid w:val="003C0E84"/>
    <w:rsid w:val="003C10D8"/>
    <w:rsid w:val="003C123A"/>
    <w:rsid w:val="003C1245"/>
    <w:rsid w:val="003C1BA8"/>
    <w:rsid w:val="003C2143"/>
    <w:rsid w:val="003C53EE"/>
    <w:rsid w:val="003C55E0"/>
    <w:rsid w:val="003C617F"/>
    <w:rsid w:val="003C6EE5"/>
    <w:rsid w:val="003C714C"/>
    <w:rsid w:val="003D1A82"/>
    <w:rsid w:val="003D203F"/>
    <w:rsid w:val="003D29A5"/>
    <w:rsid w:val="003D46A3"/>
    <w:rsid w:val="003D4A3E"/>
    <w:rsid w:val="003D51FD"/>
    <w:rsid w:val="003D5841"/>
    <w:rsid w:val="003E0218"/>
    <w:rsid w:val="003E0AD7"/>
    <w:rsid w:val="003E1624"/>
    <w:rsid w:val="003E167B"/>
    <w:rsid w:val="003E1AC3"/>
    <w:rsid w:val="003E1B27"/>
    <w:rsid w:val="003E1E6B"/>
    <w:rsid w:val="003E217D"/>
    <w:rsid w:val="003E2566"/>
    <w:rsid w:val="003E2A75"/>
    <w:rsid w:val="003E2C30"/>
    <w:rsid w:val="003E3CB4"/>
    <w:rsid w:val="003E5523"/>
    <w:rsid w:val="003E6676"/>
    <w:rsid w:val="003E752B"/>
    <w:rsid w:val="003F0704"/>
    <w:rsid w:val="003F3690"/>
    <w:rsid w:val="003F3CDD"/>
    <w:rsid w:val="003F458C"/>
    <w:rsid w:val="003F5B6C"/>
    <w:rsid w:val="003F7110"/>
    <w:rsid w:val="003F7801"/>
    <w:rsid w:val="003F7DE5"/>
    <w:rsid w:val="00401C1A"/>
    <w:rsid w:val="00401DD8"/>
    <w:rsid w:val="0040317F"/>
    <w:rsid w:val="0040440C"/>
    <w:rsid w:val="00405349"/>
    <w:rsid w:val="00407182"/>
    <w:rsid w:val="0040777F"/>
    <w:rsid w:val="00407AC1"/>
    <w:rsid w:val="004106A9"/>
    <w:rsid w:val="00410964"/>
    <w:rsid w:val="0041288A"/>
    <w:rsid w:val="00412F4A"/>
    <w:rsid w:val="00412F7B"/>
    <w:rsid w:val="00415DF9"/>
    <w:rsid w:val="0041641F"/>
    <w:rsid w:val="00416664"/>
    <w:rsid w:val="004167E1"/>
    <w:rsid w:val="00417398"/>
    <w:rsid w:val="00417A42"/>
    <w:rsid w:val="00421667"/>
    <w:rsid w:val="00422AF4"/>
    <w:rsid w:val="00422CE2"/>
    <w:rsid w:val="00422CEF"/>
    <w:rsid w:val="0042391E"/>
    <w:rsid w:val="00423F6B"/>
    <w:rsid w:val="00425983"/>
    <w:rsid w:val="00425F79"/>
    <w:rsid w:val="0042683A"/>
    <w:rsid w:val="00427C35"/>
    <w:rsid w:val="00427CC1"/>
    <w:rsid w:val="004301D4"/>
    <w:rsid w:val="00430A86"/>
    <w:rsid w:val="004318B7"/>
    <w:rsid w:val="00432445"/>
    <w:rsid w:val="00432B7C"/>
    <w:rsid w:val="00432D4C"/>
    <w:rsid w:val="0043556A"/>
    <w:rsid w:val="00435FB4"/>
    <w:rsid w:val="00435FD1"/>
    <w:rsid w:val="00440C76"/>
    <w:rsid w:val="004411B5"/>
    <w:rsid w:val="00443DA4"/>
    <w:rsid w:val="00443F10"/>
    <w:rsid w:val="00445674"/>
    <w:rsid w:val="00445ACF"/>
    <w:rsid w:val="00445AD6"/>
    <w:rsid w:val="00447DCD"/>
    <w:rsid w:val="0045065C"/>
    <w:rsid w:val="00451CEC"/>
    <w:rsid w:val="0045352E"/>
    <w:rsid w:val="00454169"/>
    <w:rsid w:val="004615B9"/>
    <w:rsid w:val="00461F89"/>
    <w:rsid w:val="004623D7"/>
    <w:rsid w:val="00462E17"/>
    <w:rsid w:val="00465CA8"/>
    <w:rsid w:val="0046671F"/>
    <w:rsid w:val="0046716C"/>
    <w:rsid w:val="00467539"/>
    <w:rsid w:val="00470AFB"/>
    <w:rsid w:val="00471088"/>
    <w:rsid w:val="004732FA"/>
    <w:rsid w:val="00473A9E"/>
    <w:rsid w:val="00474623"/>
    <w:rsid w:val="0047677B"/>
    <w:rsid w:val="00476D15"/>
    <w:rsid w:val="00480685"/>
    <w:rsid w:val="004811D5"/>
    <w:rsid w:val="00481BCF"/>
    <w:rsid w:val="00481DC4"/>
    <w:rsid w:val="0048458B"/>
    <w:rsid w:val="00485426"/>
    <w:rsid w:val="00485C78"/>
    <w:rsid w:val="00486ADE"/>
    <w:rsid w:val="00487060"/>
    <w:rsid w:val="00487940"/>
    <w:rsid w:val="0048796A"/>
    <w:rsid w:val="00487A0C"/>
    <w:rsid w:val="00487C5F"/>
    <w:rsid w:val="00491D0A"/>
    <w:rsid w:val="00494D60"/>
    <w:rsid w:val="00494DD6"/>
    <w:rsid w:val="004956E8"/>
    <w:rsid w:val="004959C5"/>
    <w:rsid w:val="00495DD9"/>
    <w:rsid w:val="00495DE3"/>
    <w:rsid w:val="004A21FF"/>
    <w:rsid w:val="004A2D0A"/>
    <w:rsid w:val="004A2D26"/>
    <w:rsid w:val="004A4600"/>
    <w:rsid w:val="004A4AC7"/>
    <w:rsid w:val="004A5206"/>
    <w:rsid w:val="004A74B1"/>
    <w:rsid w:val="004A7AE7"/>
    <w:rsid w:val="004B0345"/>
    <w:rsid w:val="004B3AE0"/>
    <w:rsid w:val="004B5053"/>
    <w:rsid w:val="004B5B14"/>
    <w:rsid w:val="004B7EC3"/>
    <w:rsid w:val="004C02CE"/>
    <w:rsid w:val="004C10CB"/>
    <w:rsid w:val="004C20FD"/>
    <w:rsid w:val="004C43C4"/>
    <w:rsid w:val="004C7341"/>
    <w:rsid w:val="004C7BCC"/>
    <w:rsid w:val="004D0CEF"/>
    <w:rsid w:val="004D0EB5"/>
    <w:rsid w:val="004D0FC7"/>
    <w:rsid w:val="004D126D"/>
    <w:rsid w:val="004D14E2"/>
    <w:rsid w:val="004D21C4"/>
    <w:rsid w:val="004D275E"/>
    <w:rsid w:val="004D2AE4"/>
    <w:rsid w:val="004D2ECE"/>
    <w:rsid w:val="004D356F"/>
    <w:rsid w:val="004D46B4"/>
    <w:rsid w:val="004D58E8"/>
    <w:rsid w:val="004D5BF6"/>
    <w:rsid w:val="004D6257"/>
    <w:rsid w:val="004D6CBB"/>
    <w:rsid w:val="004D7E15"/>
    <w:rsid w:val="004E12BE"/>
    <w:rsid w:val="004E3597"/>
    <w:rsid w:val="004E37C8"/>
    <w:rsid w:val="004E3BBE"/>
    <w:rsid w:val="004E40FB"/>
    <w:rsid w:val="004E4A89"/>
    <w:rsid w:val="004E5079"/>
    <w:rsid w:val="004E5D2A"/>
    <w:rsid w:val="004E63E4"/>
    <w:rsid w:val="004E649D"/>
    <w:rsid w:val="004E6A1F"/>
    <w:rsid w:val="004E7C10"/>
    <w:rsid w:val="004F2878"/>
    <w:rsid w:val="004F2DA6"/>
    <w:rsid w:val="004F3A79"/>
    <w:rsid w:val="004F4068"/>
    <w:rsid w:val="004F46A7"/>
    <w:rsid w:val="004F4EF1"/>
    <w:rsid w:val="004F6112"/>
    <w:rsid w:val="004F69C6"/>
    <w:rsid w:val="00502E7F"/>
    <w:rsid w:val="00504028"/>
    <w:rsid w:val="0050405F"/>
    <w:rsid w:val="00504B93"/>
    <w:rsid w:val="0050621A"/>
    <w:rsid w:val="005063DA"/>
    <w:rsid w:val="00507B5C"/>
    <w:rsid w:val="00507C6D"/>
    <w:rsid w:val="00510064"/>
    <w:rsid w:val="00512771"/>
    <w:rsid w:val="005139E5"/>
    <w:rsid w:val="00513E21"/>
    <w:rsid w:val="005140D6"/>
    <w:rsid w:val="0051416B"/>
    <w:rsid w:val="00515940"/>
    <w:rsid w:val="00517623"/>
    <w:rsid w:val="0052087F"/>
    <w:rsid w:val="005215CE"/>
    <w:rsid w:val="00522BB7"/>
    <w:rsid w:val="00523516"/>
    <w:rsid w:val="00524273"/>
    <w:rsid w:val="005245A3"/>
    <w:rsid w:val="00524F5F"/>
    <w:rsid w:val="005258F8"/>
    <w:rsid w:val="00525EF4"/>
    <w:rsid w:val="005261B1"/>
    <w:rsid w:val="0052639C"/>
    <w:rsid w:val="00526578"/>
    <w:rsid w:val="00526A5E"/>
    <w:rsid w:val="005275E0"/>
    <w:rsid w:val="00531D29"/>
    <w:rsid w:val="00531DAE"/>
    <w:rsid w:val="005330FA"/>
    <w:rsid w:val="00533E34"/>
    <w:rsid w:val="005348F3"/>
    <w:rsid w:val="00536B96"/>
    <w:rsid w:val="00537609"/>
    <w:rsid w:val="00537DB7"/>
    <w:rsid w:val="005408DD"/>
    <w:rsid w:val="00540F6C"/>
    <w:rsid w:val="00541037"/>
    <w:rsid w:val="00541320"/>
    <w:rsid w:val="00541366"/>
    <w:rsid w:val="00542308"/>
    <w:rsid w:val="005432C1"/>
    <w:rsid w:val="005436A5"/>
    <w:rsid w:val="00543E1E"/>
    <w:rsid w:val="00545A36"/>
    <w:rsid w:val="00545C67"/>
    <w:rsid w:val="00546CD1"/>
    <w:rsid w:val="00547731"/>
    <w:rsid w:val="00551CE0"/>
    <w:rsid w:val="00555173"/>
    <w:rsid w:val="0055648E"/>
    <w:rsid w:val="00556AA7"/>
    <w:rsid w:val="0055708C"/>
    <w:rsid w:val="005613B2"/>
    <w:rsid w:val="005617DE"/>
    <w:rsid w:val="00563566"/>
    <w:rsid w:val="0056374F"/>
    <w:rsid w:val="00563AC5"/>
    <w:rsid w:val="00563FE1"/>
    <w:rsid w:val="00565C6C"/>
    <w:rsid w:val="00566B86"/>
    <w:rsid w:val="00571441"/>
    <w:rsid w:val="0057210B"/>
    <w:rsid w:val="00573426"/>
    <w:rsid w:val="005772EA"/>
    <w:rsid w:val="00577F1E"/>
    <w:rsid w:val="005808F3"/>
    <w:rsid w:val="00581B4E"/>
    <w:rsid w:val="00582E1C"/>
    <w:rsid w:val="0058648D"/>
    <w:rsid w:val="00586720"/>
    <w:rsid w:val="005879CE"/>
    <w:rsid w:val="00587EDE"/>
    <w:rsid w:val="005903C2"/>
    <w:rsid w:val="005918D2"/>
    <w:rsid w:val="0059277E"/>
    <w:rsid w:val="00592B42"/>
    <w:rsid w:val="00593F88"/>
    <w:rsid w:val="00594A22"/>
    <w:rsid w:val="00595D00"/>
    <w:rsid w:val="00597C86"/>
    <w:rsid w:val="00597E90"/>
    <w:rsid w:val="005A2106"/>
    <w:rsid w:val="005A276E"/>
    <w:rsid w:val="005A35E5"/>
    <w:rsid w:val="005A4C5A"/>
    <w:rsid w:val="005A5B2C"/>
    <w:rsid w:val="005A6330"/>
    <w:rsid w:val="005A6C35"/>
    <w:rsid w:val="005A7117"/>
    <w:rsid w:val="005B098B"/>
    <w:rsid w:val="005B304C"/>
    <w:rsid w:val="005B32C7"/>
    <w:rsid w:val="005B455E"/>
    <w:rsid w:val="005B5BFF"/>
    <w:rsid w:val="005B64F0"/>
    <w:rsid w:val="005B739D"/>
    <w:rsid w:val="005B7904"/>
    <w:rsid w:val="005B7C39"/>
    <w:rsid w:val="005B7F91"/>
    <w:rsid w:val="005C07DD"/>
    <w:rsid w:val="005C1444"/>
    <w:rsid w:val="005C1E85"/>
    <w:rsid w:val="005C42F9"/>
    <w:rsid w:val="005C51B0"/>
    <w:rsid w:val="005C6B6C"/>
    <w:rsid w:val="005C7E2C"/>
    <w:rsid w:val="005D03ED"/>
    <w:rsid w:val="005D107F"/>
    <w:rsid w:val="005D2695"/>
    <w:rsid w:val="005D3199"/>
    <w:rsid w:val="005D39B1"/>
    <w:rsid w:val="005D5A98"/>
    <w:rsid w:val="005D5B9F"/>
    <w:rsid w:val="005D7D0D"/>
    <w:rsid w:val="005E0235"/>
    <w:rsid w:val="005E0BDE"/>
    <w:rsid w:val="005E1BE3"/>
    <w:rsid w:val="005E25CA"/>
    <w:rsid w:val="005E37A0"/>
    <w:rsid w:val="005E39B5"/>
    <w:rsid w:val="005E47CD"/>
    <w:rsid w:val="005E5DF5"/>
    <w:rsid w:val="005E646B"/>
    <w:rsid w:val="005F0558"/>
    <w:rsid w:val="005F1BBC"/>
    <w:rsid w:val="005F1C03"/>
    <w:rsid w:val="005F1CA7"/>
    <w:rsid w:val="005F340E"/>
    <w:rsid w:val="005F3660"/>
    <w:rsid w:val="005F4171"/>
    <w:rsid w:val="005F5A56"/>
    <w:rsid w:val="005F6EE3"/>
    <w:rsid w:val="005F72B9"/>
    <w:rsid w:val="00600C10"/>
    <w:rsid w:val="006025EB"/>
    <w:rsid w:val="00602BF1"/>
    <w:rsid w:val="00603281"/>
    <w:rsid w:val="00603624"/>
    <w:rsid w:val="00603C1C"/>
    <w:rsid w:val="0060785F"/>
    <w:rsid w:val="006111AA"/>
    <w:rsid w:val="00611B41"/>
    <w:rsid w:val="006122B3"/>
    <w:rsid w:val="00612449"/>
    <w:rsid w:val="0061385B"/>
    <w:rsid w:val="006141E1"/>
    <w:rsid w:val="00615447"/>
    <w:rsid w:val="00615F13"/>
    <w:rsid w:val="006163A9"/>
    <w:rsid w:val="00616814"/>
    <w:rsid w:val="00617F2F"/>
    <w:rsid w:val="006215AE"/>
    <w:rsid w:val="00623997"/>
    <w:rsid w:val="006246CA"/>
    <w:rsid w:val="00626C34"/>
    <w:rsid w:val="006320AC"/>
    <w:rsid w:val="006328E5"/>
    <w:rsid w:val="00632F62"/>
    <w:rsid w:val="0063492D"/>
    <w:rsid w:val="00636BC6"/>
    <w:rsid w:val="006402DB"/>
    <w:rsid w:val="00640758"/>
    <w:rsid w:val="00640871"/>
    <w:rsid w:val="00640F77"/>
    <w:rsid w:val="0064111A"/>
    <w:rsid w:val="0064164F"/>
    <w:rsid w:val="00641CDD"/>
    <w:rsid w:val="00642E8B"/>
    <w:rsid w:val="006433E1"/>
    <w:rsid w:val="006443E7"/>
    <w:rsid w:val="006453A5"/>
    <w:rsid w:val="00645DC6"/>
    <w:rsid w:val="00646C74"/>
    <w:rsid w:val="006472F4"/>
    <w:rsid w:val="00647E45"/>
    <w:rsid w:val="006511FE"/>
    <w:rsid w:val="00652161"/>
    <w:rsid w:val="00653120"/>
    <w:rsid w:val="006547B3"/>
    <w:rsid w:val="0065600A"/>
    <w:rsid w:val="00656219"/>
    <w:rsid w:val="006568E9"/>
    <w:rsid w:val="00657A86"/>
    <w:rsid w:val="00657CAA"/>
    <w:rsid w:val="0066002C"/>
    <w:rsid w:val="006603DF"/>
    <w:rsid w:val="00660668"/>
    <w:rsid w:val="006609E3"/>
    <w:rsid w:val="00660D04"/>
    <w:rsid w:val="00661FC9"/>
    <w:rsid w:val="006620EE"/>
    <w:rsid w:val="00662540"/>
    <w:rsid w:val="00663781"/>
    <w:rsid w:val="006640B8"/>
    <w:rsid w:val="0066624A"/>
    <w:rsid w:val="00667474"/>
    <w:rsid w:val="00667A49"/>
    <w:rsid w:val="006705EB"/>
    <w:rsid w:val="00670778"/>
    <w:rsid w:val="00670D27"/>
    <w:rsid w:val="006726F5"/>
    <w:rsid w:val="00673B6C"/>
    <w:rsid w:val="00673E5C"/>
    <w:rsid w:val="006748A6"/>
    <w:rsid w:val="0067655F"/>
    <w:rsid w:val="006805BD"/>
    <w:rsid w:val="0068263B"/>
    <w:rsid w:val="00682814"/>
    <w:rsid w:val="006833DB"/>
    <w:rsid w:val="0068419A"/>
    <w:rsid w:val="0068483D"/>
    <w:rsid w:val="00684974"/>
    <w:rsid w:val="00684D98"/>
    <w:rsid w:val="00685693"/>
    <w:rsid w:val="00686C29"/>
    <w:rsid w:val="006874A3"/>
    <w:rsid w:val="006908C9"/>
    <w:rsid w:val="00690F44"/>
    <w:rsid w:val="0069240F"/>
    <w:rsid w:val="0069387E"/>
    <w:rsid w:val="006940D2"/>
    <w:rsid w:val="00695AED"/>
    <w:rsid w:val="00695C6B"/>
    <w:rsid w:val="00696D77"/>
    <w:rsid w:val="006A02DA"/>
    <w:rsid w:val="006A1AEC"/>
    <w:rsid w:val="006A21AB"/>
    <w:rsid w:val="006A2765"/>
    <w:rsid w:val="006A2893"/>
    <w:rsid w:val="006A3364"/>
    <w:rsid w:val="006A3954"/>
    <w:rsid w:val="006A3A87"/>
    <w:rsid w:val="006A3B2A"/>
    <w:rsid w:val="006A46FB"/>
    <w:rsid w:val="006A51C2"/>
    <w:rsid w:val="006A6292"/>
    <w:rsid w:val="006B05B5"/>
    <w:rsid w:val="006B103B"/>
    <w:rsid w:val="006B1B62"/>
    <w:rsid w:val="006B3FFA"/>
    <w:rsid w:val="006B431C"/>
    <w:rsid w:val="006B474F"/>
    <w:rsid w:val="006B4905"/>
    <w:rsid w:val="006B59EF"/>
    <w:rsid w:val="006B5A52"/>
    <w:rsid w:val="006B706B"/>
    <w:rsid w:val="006C023B"/>
    <w:rsid w:val="006C16AB"/>
    <w:rsid w:val="006C3475"/>
    <w:rsid w:val="006C35F6"/>
    <w:rsid w:val="006C3CF0"/>
    <w:rsid w:val="006C45F4"/>
    <w:rsid w:val="006C45FB"/>
    <w:rsid w:val="006C5683"/>
    <w:rsid w:val="006C5C37"/>
    <w:rsid w:val="006C67BB"/>
    <w:rsid w:val="006D04D7"/>
    <w:rsid w:val="006D2D93"/>
    <w:rsid w:val="006D47AC"/>
    <w:rsid w:val="006D56B9"/>
    <w:rsid w:val="006D6220"/>
    <w:rsid w:val="006D6EBF"/>
    <w:rsid w:val="006D7DBF"/>
    <w:rsid w:val="006E09CA"/>
    <w:rsid w:val="006E3B05"/>
    <w:rsid w:val="006E43BF"/>
    <w:rsid w:val="006E58B7"/>
    <w:rsid w:val="006E5CC3"/>
    <w:rsid w:val="006E773C"/>
    <w:rsid w:val="006F0008"/>
    <w:rsid w:val="006F47FE"/>
    <w:rsid w:val="006F4DAF"/>
    <w:rsid w:val="006F5895"/>
    <w:rsid w:val="006F6830"/>
    <w:rsid w:val="006F6EBB"/>
    <w:rsid w:val="006F7382"/>
    <w:rsid w:val="00700EEE"/>
    <w:rsid w:val="00701BE3"/>
    <w:rsid w:val="007024EC"/>
    <w:rsid w:val="00702D97"/>
    <w:rsid w:val="0070309E"/>
    <w:rsid w:val="00703EB1"/>
    <w:rsid w:val="00704320"/>
    <w:rsid w:val="0070527E"/>
    <w:rsid w:val="00705471"/>
    <w:rsid w:val="007110B0"/>
    <w:rsid w:val="007113EE"/>
    <w:rsid w:val="007143B0"/>
    <w:rsid w:val="00715DEF"/>
    <w:rsid w:val="00716460"/>
    <w:rsid w:val="007164DF"/>
    <w:rsid w:val="00717479"/>
    <w:rsid w:val="007177C6"/>
    <w:rsid w:val="00717FF6"/>
    <w:rsid w:val="0072116D"/>
    <w:rsid w:val="007217CD"/>
    <w:rsid w:val="00721D0B"/>
    <w:rsid w:val="00722AE4"/>
    <w:rsid w:val="00722D9C"/>
    <w:rsid w:val="007239D4"/>
    <w:rsid w:val="007249A7"/>
    <w:rsid w:val="00724F71"/>
    <w:rsid w:val="0072607D"/>
    <w:rsid w:val="007279AE"/>
    <w:rsid w:val="00730425"/>
    <w:rsid w:val="00731529"/>
    <w:rsid w:val="007315B5"/>
    <w:rsid w:val="007323B0"/>
    <w:rsid w:val="00735856"/>
    <w:rsid w:val="00736A83"/>
    <w:rsid w:val="00736F6C"/>
    <w:rsid w:val="00740583"/>
    <w:rsid w:val="00740A8D"/>
    <w:rsid w:val="00741814"/>
    <w:rsid w:val="0074271B"/>
    <w:rsid w:val="00743068"/>
    <w:rsid w:val="0074455C"/>
    <w:rsid w:val="00745424"/>
    <w:rsid w:val="00745BF9"/>
    <w:rsid w:val="007461F8"/>
    <w:rsid w:val="007504AE"/>
    <w:rsid w:val="007509AC"/>
    <w:rsid w:val="00752AB9"/>
    <w:rsid w:val="00754C56"/>
    <w:rsid w:val="00755EBC"/>
    <w:rsid w:val="007566E6"/>
    <w:rsid w:val="0075793B"/>
    <w:rsid w:val="0076074F"/>
    <w:rsid w:val="0076182C"/>
    <w:rsid w:val="007618C8"/>
    <w:rsid w:val="00761C68"/>
    <w:rsid w:val="007620B9"/>
    <w:rsid w:val="00762DAA"/>
    <w:rsid w:val="00763FB9"/>
    <w:rsid w:val="00764278"/>
    <w:rsid w:val="007655DC"/>
    <w:rsid w:val="00765686"/>
    <w:rsid w:val="00767DFC"/>
    <w:rsid w:val="00770817"/>
    <w:rsid w:val="00770B8F"/>
    <w:rsid w:val="00771C6E"/>
    <w:rsid w:val="00772231"/>
    <w:rsid w:val="007736B4"/>
    <w:rsid w:val="00774DB3"/>
    <w:rsid w:val="00776510"/>
    <w:rsid w:val="00776BF3"/>
    <w:rsid w:val="00776C43"/>
    <w:rsid w:val="0077753C"/>
    <w:rsid w:val="0077763A"/>
    <w:rsid w:val="00777BB5"/>
    <w:rsid w:val="0078024C"/>
    <w:rsid w:val="007820BD"/>
    <w:rsid w:val="00782BF6"/>
    <w:rsid w:val="00782D80"/>
    <w:rsid w:val="007836ED"/>
    <w:rsid w:val="00783755"/>
    <w:rsid w:val="00784EAB"/>
    <w:rsid w:val="00785A86"/>
    <w:rsid w:val="00785B6A"/>
    <w:rsid w:val="00787559"/>
    <w:rsid w:val="00787D2F"/>
    <w:rsid w:val="00787FB9"/>
    <w:rsid w:val="00790FF1"/>
    <w:rsid w:val="00791442"/>
    <w:rsid w:val="007917A7"/>
    <w:rsid w:val="00791A67"/>
    <w:rsid w:val="007924B1"/>
    <w:rsid w:val="0079357E"/>
    <w:rsid w:val="00793BB7"/>
    <w:rsid w:val="00794F89"/>
    <w:rsid w:val="00795551"/>
    <w:rsid w:val="00797025"/>
    <w:rsid w:val="007970ED"/>
    <w:rsid w:val="007A0472"/>
    <w:rsid w:val="007A15DE"/>
    <w:rsid w:val="007A2EA7"/>
    <w:rsid w:val="007A3B5B"/>
    <w:rsid w:val="007A4407"/>
    <w:rsid w:val="007A5A26"/>
    <w:rsid w:val="007A6E82"/>
    <w:rsid w:val="007A7383"/>
    <w:rsid w:val="007B2633"/>
    <w:rsid w:val="007B2BF2"/>
    <w:rsid w:val="007B2E2C"/>
    <w:rsid w:val="007B3003"/>
    <w:rsid w:val="007B69DD"/>
    <w:rsid w:val="007C0306"/>
    <w:rsid w:val="007C0323"/>
    <w:rsid w:val="007C0826"/>
    <w:rsid w:val="007C183A"/>
    <w:rsid w:val="007C22EB"/>
    <w:rsid w:val="007C2A06"/>
    <w:rsid w:val="007C2A56"/>
    <w:rsid w:val="007C3724"/>
    <w:rsid w:val="007C4381"/>
    <w:rsid w:val="007C673C"/>
    <w:rsid w:val="007C7F34"/>
    <w:rsid w:val="007D00C4"/>
    <w:rsid w:val="007D04A8"/>
    <w:rsid w:val="007D0CFB"/>
    <w:rsid w:val="007D282F"/>
    <w:rsid w:val="007D4DCF"/>
    <w:rsid w:val="007D500F"/>
    <w:rsid w:val="007D65DD"/>
    <w:rsid w:val="007D7EDE"/>
    <w:rsid w:val="007E182E"/>
    <w:rsid w:val="007E2708"/>
    <w:rsid w:val="007E4AEE"/>
    <w:rsid w:val="007F0AFF"/>
    <w:rsid w:val="007F15A4"/>
    <w:rsid w:val="007F17D8"/>
    <w:rsid w:val="007F22C0"/>
    <w:rsid w:val="007F42DA"/>
    <w:rsid w:val="007F607D"/>
    <w:rsid w:val="008009EF"/>
    <w:rsid w:val="00801D8F"/>
    <w:rsid w:val="0080369C"/>
    <w:rsid w:val="008043A5"/>
    <w:rsid w:val="00805C5C"/>
    <w:rsid w:val="00806292"/>
    <w:rsid w:val="00806B04"/>
    <w:rsid w:val="00807EE4"/>
    <w:rsid w:val="008110FD"/>
    <w:rsid w:val="00811365"/>
    <w:rsid w:val="0081235E"/>
    <w:rsid w:val="00813A6D"/>
    <w:rsid w:val="00813B48"/>
    <w:rsid w:val="008149E0"/>
    <w:rsid w:val="00815422"/>
    <w:rsid w:val="008172DA"/>
    <w:rsid w:val="008173D8"/>
    <w:rsid w:val="008200D6"/>
    <w:rsid w:val="00820238"/>
    <w:rsid w:val="008236C8"/>
    <w:rsid w:val="00823730"/>
    <w:rsid w:val="008246E9"/>
    <w:rsid w:val="008256B4"/>
    <w:rsid w:val="008259C8"/>
    <w:rsid w:val="00825E7B"/>
    <w:rsid w:val="00825FFE"/>
    <w:rsid w:val="008317A3"/>
    <w:rsid w:val="008343B7"/>
    <w:rsid w:val="00836587"/>
    <w:rsid w:val="00840635"/>
    <w:rsid w:val="00840F31"/>
    <w:rsid w:val="0084184E"/>
    <w:rsid w:val="008425A5"/>
    <w:rsid w:val="0084296A"/>
    <w:rsid w:val="008429BB"/>
    <w:rsid w:val="0084314E"/>
    <w:rsid w:val="008442DA"/>
    <w:rsid w:val="00845C8D"/>
    <w:rsid w:val="00850BA4"/>
    <w:rsid w:val="0085291E"/>
    <w:rsid w:val="00852C87"/>
    <w:rsid w:val="00854359"/>
    <w:rsid w:val="0085785C"/>
    <w:rsid w:val="008578CF"/>
    <w:rsid w:val="00860B29"/>
    <w:rsid w:val="00861A24"/>
    <w:rsid w:val="00862209"/>
    <w:rsid w:val="008623AD"/>
    <w:rsid w:val="00865A5D"/>
    <w:rsid w:val="00867352"/>
    <w:rsid w:val="008678BD"/>
    <w:rsid w:val="00867A69"/>
    <w:rsid w:val="00867B2A"/>
    <w:rsid w:val="00870DFD"/>
    <w:rsid w:val="00871C51"/>
    <w:rsid w:val="008727D2"/>
    <w:rsid w:val="008731D1"/>
    <w:rsid w:val="008734B7"/>
    <w:rsid w:val="0087351F"/>
    <w:rsid w:val="00874379"/>
    <w:rsid w:val="00875C7E"/>
    <w:rsid w:val="008762D6"/>
    <w:rsid w:val="008765FA"/>
    <w:rsid w:val="008769AD"/>
    <w:rsid w:val="00877207"/>
    <w:rsid w:val="00877B06"/>
    <w:rsid w:val="008815E1"/>
    <w:rsid w:val="008821C5"/>
    <w:rsid w:val="008838BC"/>
    <w:rsid w:val="00883B43"/>
    <w:rsid w:val="00883DE2"/>
    <w:rsid w:val="00883EC5"/>
    <w:rsid w:val="00885B82"/>
    <w:rsid w:val="0088663B"/>
    <w:rsid w:val="00890FE2"/>
    <w:rsid w:val="008915FA"/>
    <w:rsid w:val="00891878"/>
    <w:rsid w:val="00891EEE"/>
    <w:rsid w:val="00892775"/>
    <w:rsid w:val="00893CDC"/>
    <w:rsid w:val="008943AA"/>
    <w:rsid w:val="0089487D"/>
    <w:rsid w:val="008971DB"/>
    <w:rsid w:val="00897D46"/>
    <w:rsid w:val="008A334E"/>
    <w:rsid w:val="008A33DF"/>
    <w:rsid w:val="008A4036"/>
    <w:rsid w:val="008A4305"/>
    <w:rsid w:val="008A44B6"/>
    <w:rsid w:val="008A4B71"/>
    <w:rsid w:val="008A4E23"/>
    <w:rsid w:val="008A5E12"/>
    <w:rsid w:val="008B032B"/>
    <w:rsid w:val="008B06B0"/>
    <w:rsid w:val="008B1DD7"/>
    <w:rsid w:val="008B2138"/>
    <w:rsid w:val="008B23AC"/>
    <w:rsid w:val="008B2DF7"/>
    <w:rsid w:val="008B2EEB"/>
    <w:rsid w:val="008B3A89"/>
    <w:rsid w:val="008B6295"/>
    <w:rsid w:val="008B70CA"/>
    <w:rsid w:val="008C09A9"/>
    <w:rsid w:val="008C0E6D"/>
    <w:rsid w:val="008C10C3"/>
    <w:rsid w:val="008C1BAB"/>
    <w:rsid w:val="008C1E32"/>
    <w:rsid w:val="008C2818"/>
    <w:rsid w:val="008C3B20"/>
    <w:rsid w:val="008C4794"/>
    <w:rsid w:val="008C7040"/>
    <w:rsid w:val="008C7B27"/>
    <w:rsid w:val="008C7FAB"/>
    <w:rsid w:val="008D061E"/>
    <w:rsid w:val="008D162F"/>
    <w:rsid w:val="008D38B8"/>
    <w:rsid w:val="008D4EA1"/>
    <w:rsid w:val="008D59FD"/>
    <w:rsid w:val="008D629C"/>
    <w:rsid w:val="008D7206"/>
    <w:rsid w:val="008D7273"/>
    <w:rsid w:val="008D7359"/>
    <w:rsid w:val="008E004F"/>
    <w:rsid w:val="008E1C28"/>
    <w:rsid w:val="008E1CB8"/>
    <w:rsid w:val="008E45AD"/>
    <w:rsid w:val="008E4601"/>
    <w:rsid w:val="008E6B56"/>
    <w:rsid w:val="008F0A6B"/>
    <w:rsid w:val="008F1754"/>
    <w:rsid w:val="008F1E3B"/>
    <w:rsid w:val="008F31DD"/>
    <w:rsid w:val="008F34B3"/>
    <w:rsid w:val="008F6486"/>
    <w:rsid w:val="0090087A"/>
    <w:rsid w:val="00900AD0"/>
    <w:rsid w:val="009017F6"/>
    <w:rsid w:val="00902CB3"/>
    <w:rsid w:val="00903622"/>
    <w:rsid w:val="00904328"/>
    <w:rsid w:val="00904A20"/>
    <w:rsid w:val="009069A4"/>
    <w:rsid w:val="00907218"/>
    <w:rsid w:val="00911B04"/>
    <w:rsid w:val="00912BF2"/>
    <w:rsid w:val="00913334"/>
    <w:rsid w:val="00914E75"/>
    <w:rsid w:val="00915395"/>
    <w:rsid w:val="0092081F"/>
    <w:rsid w:val="00920893"/>
    <w:rsid w:val="00921382"/>
    <w:rsid w:val="00921D50"/>
    <w:rsid w:val="0092240C"/>
    <w:rsid w:val="00923185"/>
    <w:rsid w:val="0092410A"/>
    <w:rsid w:val="00927186"/>
    <w:rsid w:val="00930E85"/>
    <w:rsid w:val="00932335"/>
    <w:rsid w:val="009347D0"/>
    <w:rsid w:val="00934E9A"/>
    <w:rsid w:val="00935FAC"/>
    <w:rsid w:val="00936D4A"/>
    <w:rsid w:val="009410DE"/>
    <w:rsid w:val="009471F4"/>
    <w:rsid w:val="0095125B"/>
    <w:rsid w:val="0095221A"/>
    <w:rsid w:val="00952565"/>
    <w:rsid w:val="009539DD"/>
    <w:rsid w:val="00956B8C"/>
    <w:rsid w:val="0096117A"/>
    <w:rsid w:val="009615CB"/>
    <w:rsid w:val="00962294"/>
    <w:rsid w:val="0096304B"/>
    <w:rsid w:val="0096589F"/>
    <w:rsid w:val="0096600A"/>
    <w:rsid w:val="00970AEF"/>
    <w:rsid w:val="00970BC5"/>
    <w:rsid w:val="0097118B"/>
    <w:rsid w:val="0097140C"/>
    <w:rsid w:val="00973AA9"/>
    <w:rsid w:val="009760AD"/>
    <w:rsid w:val="00977A86"/>
    <w:rsid w:val="00980E21"/>
    <w:rsid w:val="00981193"/>
    <w:rsid w:val="009814C8"/>
    <w:rsid w:val="00982EAD"/>
    <w:rsid w:val="0098578C"/>
    <w:rsid w:val="0098584D"/>
    <w:rsid w:val="00985A3D"/>
    <w:rsid w:val="0098733B"/>
    <w:rsid w:val="00987F32"/>
    <w:rsid w:val="00990330"/>
    <w:rsid w:val="00992DFA"/>
    <w:rsid w:val="00994BAD"/>
    <w:rsid w:val="009953BE"/>
    <w:rsid w:val="00997C33"/>
    <w:rsid w:val="009A0053"/>
    <w:rsid w:val="009A08B5"/>
    <w:rsid w:val="009A09EA"/>
    <w:rsid w:val="009A12CB"/>
    <w:rsid w:val="009A15D0"/>
    <w:rsid w:val="009A1DBF"/>
    <w:rsid w:val="009A2860"/>
    <w:rsid w:val="009A46A3"/>
    <w:rsid w:val="009A4B71"/>
    <w:rsid w:val="009A6FFB"/>
    <w:rsid w:val="009A7853"/>
    <w:rsid w:val="009B1BD2"/>
    <w:rsid w:val="009B271A"/>
    <w:rsid w:val="009B4E42"/>
    <w:rsid w:val="009B4E96"/>
    <w:rsid w:val="009B532C"/>
    <w:rsid w:val="009B644A"/>
    <w:rsid w:val="009B7FB1"/>
    <w:rsid w:val="009C0D03"/>
    <w:rsid w:val="009C1C7C"/>
    <w:rsid w:val="009C23BD"/>
    <w:rsid w:val="009C2565"/>
    <w:rsid w:val="009C30E3"/>
    <w:rsid w:val="009C384C"/>
    <w:rsid w:val="009C42BE"/>
    <w:rsid w:val="009C486E"/>
    <w:rsid w:val="009C58C1"/>
    <w:rsid w:val="009C7116"/>
    <w:rsid w:val="009C75F8"/>
    <w:rsid w:val="009C7701"/>
    <w:rsid w:val="009C7D35"/>
    <w:rsid w:val="009D0F78"/>
    <w:rsid w:val="009D34B1"/>
    <w:rsid w:val="009D5BDE"/>
    <w:rsid w:val="009D5C3D"/>
    <w:rsid w:val="009D6201"/>
    <w:rsid w:val="009D6325"/>
    <w:rsid w:val="009D707F"/>
    <w:rsid w:val="009E0D78"/>
    <w:rsid w:val="009E1667"/>
    <w:rsid w:val="009E1D8E"/>
    <w:rsid w:val="009E2B6B"/>
    <w:rsid w:val="009E337E"/>
    <w:rsid w:val="009E4ADB"/>
    <w:rsid w:val="009E7B9A"/>
    <w:rsid w:val="009E7BC5"/>
    <w:rsid w:val="009F3542"/>
    <w:rsid w:val="009F3D20"/>
    <w:rsid w:val="009F4247"/>
    <w:rsid w:val="009F456D"/>
    <w:rsid w:val="009F5513"/>
    <w:rsid w:val="009F60B1"/>
    <w:rsid w:val="009F624B"/>
    <w:rsid w:val="009F7FC0"/>
    <w:rsid w:val="00A00D23"/>
    <w:rsid w:val="00A00F26"/>
    <w:rsid w:val="00A014EC"/>
    <w:rsid w:val="00A018C5"/>
    <w:rsid w:val="00A033CB"/>
    <w:rsid w:val="00A038D3"/>
    <w:rsid w:val="00A04AED"/>
    <w:rsid w:val="00A04D00"/>
    <w:rsid w:val="00A058A5"/>
    <w:rsid w:val="00A05A01"/>
    <w:rsid w:val="00A05AAC"/>
    <w:rsid w:val="00A06EFE"/>
    <w:rsid w:val="00A0768E"/>
    <w:rsid w:val="00A10CED"/>
    <w:rsid w:val="00A11295"/>
    <w:rsid w:val="00A11356"/>
    <w:rsid w:val="00A1162E"/>
    <w:rsid w:val="00A11D44"/>
    <w:rsid w:val="00A13332"/>
    <w:rsid w:val="00A13435"/>
    <w:rsid w:val="00A15912"/>
    <w:rsid w:val="00A163A5"/>
    <w:rsid w:val="00A17FC2"/>
    <w:rsid w:val="00A2027D"/>
    <w:rsid w:val="00A20BFB"/>
    <w:rsid w:val="00A20FEF"/>
    <w:rsid w:val="00A214AB"/>
    <w:rsid w:val="00A21CE3"/>
    <w:rsid w:val="00A22695"/>
    <w:rsid w:val="00A22DC5"/>
    <w:rsid w:val="00A24E3E"/>
    <w:rsid w:val="00A25BAC"/>
    <w:rsid w:val="00A279EC"/>
    <w:rsid w:val="00A27C21"/>
    <w:rsid w:val="00A312C0"/>
    <w:rsid w:val="00A32BD1"/>
    <w:rsid w:val="00A33509"/>
    <w:rsid w:val="00A33735"/>
    <w:rsid w:val="00A36227"/>
    <w:rsid w:val="00A3731E"/>
    <w:rsid w:val="00A42326"/>
    <w:rsid w:val="00A426E4"/>
    <w:rsid w:val="00A448F8"/>
    <w:rsid w:val="00A44CB4"/>
    <w:rsid w:val="00A4641B"/>
    <w:rsid w:val="00A47140"/>
    <w:rsid w:val="00A51CBD"/>
    <w:rsid w:val="00A51DAF"/>
    <w:rsid w:val="00A529B6"/>
    <w:rsid w:val="00A5418B"/>
    <w:rsid w:val="00A54FEB"/>
    <w:rsid w:val="00A55452"/>
    <w:rsid w:val="00A5568E"/>
    <w:rsid w:val="00A57519"/>
    <w:rsid w:val="00A60D3E"/>
    <w:rsid w:val="00A61059"/>
    <w:rsid w:val="00A613F0"/>
    <w:rsid w:val="00A6389E"/>
    <w:rsid w:val="00A65895"/>
    <w:rsid w:val="00A67AD3"/>
    <w:rsid w:val="00A703EA"/>
    <w:rsid w:val="00A7041C"/>
    <w:rsid w:val="00A7292E"/>
    <w:rsid w:val="00A73138"/>
    <w:rsid w:val="00A73AC5"/>
    <w:rsid w:val="00A74F06"/>
    <w:rsid w:val="00A754CF"/>
    <w:rsid w:val="00A7621B"/>
    <w:rsid w:val="00A8049E"/>
    <w:rsid w:val="00A850E6"/>
    <w:rsid w:val="00A863D8"/>
    <w:rsid w:val="00A873E4"/>
    <w:rsid w:val="00A879A1"/>
    <w:rsid w:val="00A87AD8"/>
    <w:rsid w:val="00A90912"/>
    <w:rsid w:val="00A935BB"/>
    <w:rsid w:val="00A93DF0"/>
    <w:rsid w:val="00A946E7"/>
    <w:rsid w:val="00A951B0"/>
    <w:rsid w:val="00A95212"/>
    <w:rsid w:val="00A971D1"/>
    <w:rsid w:val="00A97AFC"/>
    <w:rsid w:val="00AA064A"/>
    <w:rsid w:val="00AA17E0"/>
    <w:rsid w:val="00AA2369"/>
    <w:rsid w:val="00AA4A4E"/>
    <w:rsid w:val="00AA4AEF"/>
    <w:rsid w:val="00AB0012"/>
    <w:rsid w:val="00AB443F"/>
    <w:rsid w:val="00AB4DFA"/>
    <w:rsid w:val="00AB6065"/>
    <w:rsid w:val="00AB69C0"/>
    <w:rsid w:val="00AB6EB6"/>
    <w:rsid w:val="00AB7047"/>
    <w:rsid w:val="00AC03B4"/>
    <w:rsid w:val="00AC1E93"/>
    <w:rsid w:val="00AC2573"/>
    <w:rsid w:val="00AC3953"/>
    <w:rsid w:val="00AC3AE6"/>
    <w:rsid w:val="00AC5371"/>
    <w:rsid w:val="00AC53B0"/>
    <w:rsid w:val="00AC63FF"/>
    <w:rsid w:val="00AD07A5"/>
    <w:rsid w:val="00AD1B0D"/>
    <w:rsid w:val="00AD1D20"/>
    <w:rsid w:val="00AD20A1"/>
    <w:rsid w:val="00AD21FC"/>
    <w:rsid w:val="00AD2943"/>
    <w:rsid w:val="00AD4172"/>
    <w:rsid w:val="00AD471E"/>
    <w:rsid w:val="00AD4C08"/>
    <w:rsid w:val="00AD529E"/>
    <w:rsid w:val="00AD63B1"/>
    <w:rsid w:val="00AD69A8"/>
    <w:rsid w:val="00AE0201"/>
    <w:rsid w:val="00AE068A"/>
    <w:rsid w:val="00AE3059"/>
    <w:rsid w:val="00AE4550"/>
    <w:rsid w:val="00AE4C54"/>
    <w:rsid w:val="00AE4D85"/>
    <w:rsid w:val="00AE4E9C"/>
    <w:rsid w:val="00AE5064"/>
    <w:rsid w:val="00AE68D0"/>
    <w:rsid w:val="00AE6D36"/>
    <w:rsid w:val="00AF1507"/>
    <w:rsid w:val="00AF1A33"/>
    <w:rsid w:val="00AF3569"/>
    <w:rsid w:val="00AF3F1D"/>
    <w:rsid w:val="00AF5428"/>
    <w:rsid w:val="00AF69BE"/>
    <w:rsid w:val="00AF7305"/>
    <w:rsid w:val="00AF7D4C"/>
    <w:rsid w:val="00B006DC"/>
    <w:rsid w:val="00B007B7"/>
    <w:rsid w:val="00B016B1"/>
    <w:rsid w:val="00B01CD1"/>
    <w:rsid w:val="00B026C1"/>
    <w:rsid w:val="00B0279D"/>
    <w:rsid w:val="00B0348D"/>
    <w:rsid w:val="00B0348F"/>
    <w:rsid w:val="00B04680"/>
    <w:rsid w:val="00B0513B"/>
    <w:rsid w:val="00B10A9A"/>
    <w:rsid w:val="00B13FCF"/>
    <w:rsid w:val="00B15857"/>
    <w:rsid w:val="00B166E3"/>
    <w:rsid w:val="00B213B9"/>
    <w:rsid w:val="00B2141B"/>
    <w:rsid w:val="00B23B2E"/>
    <w:rsid w:val="00B23F0A"/>
    <w:rsid w:val="00B24732"/>
    <w:rsid w:val="00B25076"/>
    <w:rsid w:val="00B256EC"/>
    <w:rsid w:val="00B25BBC"/>
    <w:rsid w:val="00B25FC2"/>
    <w:rsid w:val="00B26B3C"/>
    <w:rsid w:val="00B277CB"/>
    <w:rsid w:val="00B301F9"/>
    <w:rsid w:val="00B30B71"/>
    <w:rsid w:val="00B312FA"/>
    <w:rsid w:val="00B320E2"/>
    <w:rsid w:val="00B35530"/>
    <w:rsid w:val="00B357CC"/>
    <w:rsid w:val="00B36216"/>
    <w:rsid w:val="00B3630A"/>
    <w:rsid w:val="00B36DB8"/>
    <w:rsid w:val="00B37681"/>
    <w:rsid w:val="00B4184B"/>
    <w:rsid w:val="00B41D7F"/>
    <w:rsid w:val="00B41DA2"/>
    <w:rsid w:val="00B43636"/>
    <w:rsid w:val="00B44E03"/>
    <w:rsid w:val="00B45F95"/>
    <w:rsid w:val="00B47295"/>
    <w:rsid w:val="00B476DE"/>
    <w:rsid w:val="00B506E3"/>
    <w:rsid w:val="00B50B3F"/>
    <w:rsid w:val="00B52923"/>
    <w:rsid w:val="00B52DFC"/>
    <w:rsid w:val="00B555A3"/>
    <w:rsid w:val="00B55F4D"/>
    <w:rsid w:val="00B5693F"/>
    <w:rsid w:val="00B56D20"/>
    <w:rsid w:val="00B5778F"/>
    <w:rsid w:val="00B57B0D"/>
    <w:rsid w:val="00B57D8B"/>
    <w:rsid w:val="00B608D5"/>
    <w:rsid w:val="00B61455"/>
    <w:rsid w:val="00B63740"/>
    <w:rsid w:val="00B65A39"/>
    <w:rsid w:val="00B7072D"/>
    <w:rsid w:val="00B70AE6"/>
    <w:rsid w:val="00B71044"/>
    <w:rsid w:val="00B71C55"/>
    <w:rsid w:val="00B72CF7"/>
    <w:rsid w:val="00B74961"/>
    <w:rsid w:val="00B7524D"/>
    <w:rsid w:val="00B76935"/>
    <w:rsid w:val="00B77023"/>
    <w:rsid w:val="00B85206"/>
    <w:rsid w:val="00B86651"/>
    <w:rsid w:val="00B86A18"/>
    <w:rsid w:val="00B86F9F"/>
    <w:rsid w:val="00B8712B"/>
    <w:rsid w:val="00B953E4"/>
    <w:rsid w:val="00B95A67"/>
    <w:rsid w:val="00B961BB"/>
    <w:rsid w:val="00B9657E"/>
    <w:rsid w:val="00B96EB3"/>
    <w:rsid w:val="00B97DF2"/>
    <w:rsid w:val="00BA004E"/>
    <w:rsid w:val="00BA0682"/>
    <w:rsid w:val="00BA0EEB"/>
    <w:rsid w:val="00BA2913"/>
    <w:rsid w:val="00BA2C17"/>
    <w:rsid w:val="00BA3DD6"/>
    <w:rsid w:val="00BA44F8"/>
    <w:rsid w:val="00BA4A65"/>
    <w:rsid w:val="00BA4B73"/>
    <w:rsid w:val="00BA4BB9"/>
    <w:rsid w:val="00BA504E"/>
    <w:rsid w:val="00BA5DD4"/>
    <w:rsid w:val="00BA68E3"/>
    <w:rsid w:val="00BA6930"/>
    <w:rsid w:val="00BA6A8E"/>
    <w:rsid w:val="00BA7199"/>
    <w:rsid w:val="00BA7B91"/>
    <w:rsid w:val="00BB0D3E"/>
    <w:rsid w:val="00BB0DEA"/>
    <w:rsid w:val="00BB1178"/>
    <w:rsid w:val="00BB4AA4"/>
    <w:rsid w:val="00BB5737"/>
    <w:rsid w:val="00BB5867"/>
    <w:rsid w:val="00BB5DAD"/>
    <w:rsid w:val="00BB5EB0"/>
    <w:rsid w:val="00BB69A2"/>
    <w:rsid w:val="00BB76C3"/>
    <w:rsid w:val="00BC2D4F"/>
    <w:rsid w:val="00BC4900"/>
    <w:rsid w:val="00BC5099"/>
    <w:rsid w:val="00BC5898"/>
    <w:rsid w:val="00BC5AE9"/>
    <w:rsid w:val="00BC63CB"/>
    <w:rsid w:val="00BC6C65"/>
    <w:rsid w:val="00BC7204"/>
    <w:rsid w:val="00BD00AE"/>
    <w:rsid w:val="00BD0908"/>
    <w:rsid w:val="00BD10C1"/>
    <w:rsid w:val="00BD5E9C"/>
    <w:rsid w:val="00BD62ED"/>
    <w:rsid w:val="00BD6882"/>
    <w:rsid w:val="00BD6F07"/>
    <w:rsid w:val="00BD78EE"/>
    <w:rsid w:val="00BD7C23"/>
    <w:rsid w:val="00BE07E6"/>
    <w:rsid w:val="00BE0E5B"/>
    <w:rsid w:val="00BE3150"/>
    <w:rsid w:val="00BE54FF"/>
    <w:rsid w:val="00BE578A"/>
    <w:rsid w:val="00BE6CD4"/>
    <w:rsid w:val="00BE7C37"/>
    <w:rsid w:val="00BF0B18"/>
    <w:rsid w:val="00BF18BA"/>
    <w:rsid w:val="00BF1EBE"/>
    <w:rsid w:val="00BF4190"/>
    <w:rsid w:val="00BF6DBA"/>
    <w:rsid w:val="00C00AC0"/>
    <w:rsid w:val="00C02125"/>
    <w:rsid w:val="00C038D1"/>
    <w:rsid w:val="00C054E3"/>
    <w:rsid w:val="00C0764F"/>
    <w:rsid w:val="00C11B67"/>
    <w:rsid w:val="00C13008"/>
    <w:rsid w:val="00C15BD8"/>
    <w:rsid w:val="00C1637E"/>
    <w:rsid w:val="00C165B4"/>
    <w:rsid w:val="00C16FE0"/>
    <w:rsid w:val="00C175D4"/>
    <w:rsid w:val="00C179EC"/>
    <w:rsid w:val="00C17B47"/>
    <w:rsid w:val="00C21DA4"/>
    <w:rsid w:val="00C2231C"/>
    <w:rsid w:val="00C25056"/>
    <w:rsid w:val="00C3054B"/>
    <w:rsid w:val="00C30DA5"/>
    <w:rsid w:val="00C31E7D"/>
    <w:rsid w:val="00C321BF"/>
    <w:rsid w:val="00C321CC"/>
    <w:rsid w:val="00C334E9"/>
    <w:rsid w:val="00C36207"/>
    <w:rsid w:val="00C36400"/>
    <w:rsid w:val="00C364F9"/>
    <w:rsid w:val="00C3730C"/>
    <w:rsid w:val="00C37359"/>
    <w:rsid w:val="00C406C4"/>
    <w:rsid w:val="00C430B0"/>
    <w:rsid w:val="00C44776"/>
    <w:rsid w:val="00C44AAC"/>
    <w:rsid w:val="00C46384"/>
    <w:rsid w:val="00C5003D"/>
    <w:rsid w:val="00C512DC"/>
    <w:rsid w:val="00C52C68"/>
    <w:rsid w:val="00C52E9A"/>
    <w:rsid w:val="00C531DF"/>
    <w:rsid w:val="00C55524"/>
    <w:rsid w:val="00C573A9"/>
    <w:rsid w:val="00C61B83"/>
    <w:rsid w:val="00C62020"/>
    <w:rsid w:val="00C62219"/>
    <w:rsid w:val="00C64439"/>
    <w:rsid w:val="00C64612"/>
    <w:rsid w:val="00C648AD"/>
    <w:rsid w:val="00C65BCA"/>
    <w:rsid w:val="00C6716B"/>
    <w:rsid w:val="00C6724A"/>
    <w:rsid w:val="00C67282"/>
    <w:rsid w:val="00C67577"/>
    <w:rsid w:val="00C70494"/>
    <w:rsid w:val="00C71445"/>
    <w:rsid w:val="00C716E1"/>
    <w:rsid w:val="00C720E9"/>
    <w:rsid w:val="00C72471"/>
    <w:rsid w:val="00C730E7"/>
    <w:rsid w:val="00C73D62"/>
    <w:rsid w:val="00C749A6"/>
    <w:rsid w:val="00C75C9C"/>
    <w:rsid w:val="00C764AF"/>
    <w:rsid w:val="00C770BB"/>
    <w:rsid w:val="00C774BC"/>
    <w:rsid w:val="00C77E20"/>
    <w:rsid w:val="00C812DD"/>
    <w:rsid w:val="00C81554"/>
    <w:rsid w:val="00C81838"/>
    <w:rsid w:val="00C856E0"/>
    <w:rsid w:val="00C86117"/>
    <w:rsid w:val="00C90531"/>
    <w:rsid w:val="00C918BF"/>
    <w:rsid w:val="00C94AF7"/>
    <w:rsid w:val="00C95A06"/>
    <w:rsid w:val="00CA0133"/>
    <w:rsid w:val="00CA01C2"/>
    <w:rsid w:val="00CA0CE8"/>
    <w:rsid w:val="00CA1F1A"/>
    <w:rsid w:val="00CA2837"/>
    <w:rsid w:val="00CA5B4A"/>
    <w:rsid w:val="00CA5F10"/>
    <w:rsid w:val="00CA6CF4"/>
    <w:rsid w:val="00CB0577"/>
    <w:rsid w:val="00CB1B6E"/>
    <w:rsid w:val="00CB3431"/>
    <w:rsid w:val="00CB5790"/>
    <w:rsid w:val="00CC0D03"/>
    <w:rsid w:val="00CC2483"/>
    <w:rsid w:val="00CC3727"/>
    <w:rsid w:val="00CC3F7F"/>
    <w:rsid w:val="00CC40A9"/>
    <w:rsid w:val="00CC43F1"/>
    <w:rsid w:val="00CC48A0"/>
    <w:rsid w:val="00CC6DFA"/>
    <w:rsid w:val="00CD00D5"/>
    <w:rsid w:val="00CD048B"/>
    <w:rsid w:val="00CD0ED4"/>
    <w:rsid w:val="00CD1241"/>
    <w:rsid w:val="00CD1939"/>
    <w:rsid w:val="00CD1D8E"/>
    <w:rsid w:val="00CD21AF"/>
    <w:rsid w:val="00CD6214"/>
    <w:rsid w:val="00CD65C4"/>
    <w:rsid w:val="00CD7B87"/>
    <w:rsid w:val="00CD7DF0"/>
    <w:rsid w:val="00CE2274"/>
    <w:rsid w:val="00CE23D2"/>
    <w:rsid w:val="00CE2582"/>
    <w:rsid w:val="00CE5FDE"/>
    <w:rsid w:val="00CF1675"/>
    <w:rsid w:val="00CF2673"/>
    <w:rsid w:val="00CF2E52"/>
    <w:rsid w:val="00CF3019"/>
    <w:rsid w:val="00CF31BE"/>
    <w:rsid w:val="00CF5115"/>
    <w:rsid w:val="00CF52C4"/>
    <w:rsid w:val="00CF5A70"/>
    <w:rsid w:val="00D022CA"/>
    <w:rsid w:val="00D02C4F"/>
    <w:rsid w:val="00D036E2"/>
    <w:rsid w:val="00D0438B"/>
    <w:rsid w:val="00D0460A"/>
    <w:rsid w:val="00D06077"/>
    <w:rsid w:val="00D10635"/>
    <w:rsid w:val="00D114D8"/>
    <w:rsid w:val="00D11DBD"/>
    <w:rsid w:val="00D12D6D"/>
    <w:rsid w:val="00D13534"/>
    <w:rsid w:val="00D13752"/>
    <w:rsid w:val="00D13805"/>
    <w:rsid w:val="00D13973"/>
    <w:rsid w:val="00D141E8"/>
    <w:rsid w:val="00D15797"/>
    <w:rsid w:val="00D17C76"/>
    <w:rsid w:val="00D20063"/>
    <w:rsid w:val="00D20711"/>
    <w:rsid w:val="00D20A55"/>
    <w:rsid w:val="00D21254"/>
    <w:rsid w:val="00D221DA"/>
    <w:rsid w:val="00D22D79"/>
    <w:rsid w:val="00D22DCC"/>
    <w:rsid w:val="00D22E54"/>
    <w:rsid w:val="00D24AD7"/>
    <w:rsid w:val="00D24E93"/>
    <w:rsid w:val="00D25852"/>
    <w:rsid w:val="00D2615E"/>
    <w:rsid w:val="00D2770E"/>
    <w:rsid w:val="00D30484"/>
    <w:rsid w:val="00D30B41"/>
    <w:rsid w:val="00D31C78"/>
    <w:rsid w:val="00D344CC"/>
    <w:rsid w:val="00D3515E"/>
    <w:rsid w:val="00D35B4B"/>
    <w:rsid w:val="00D369D9"/>
    <w:rsid w:val="00D378DA"/>
    <w:rsid w:val="00D411F3"/>
    <w:rsid w:val="00D42389"/>
    <w:rsid w:val="00D42DFE"/>
    <w:rsid w:val="00D42FC8"/>
    <w:rsid w:val="00D4386C"/>
    <w:rsid w:val="00D43F03"/>
    <w:rsid w:val="00D44562"/>
    <w:rsid w:val="00D445B9"/>
    <w:rsid w:val="00D44799"/>
    <w:rsid w:val="00D45713"/>
    <w:rsid w:val="00D46F7E"/>
    <w:rsid w:val="00D47CFD"/>
    <w:rsid w:val="00D5188B"/>
    <w:rsid w:val="00D53536"/>
    <w:rsid w:val="00D5373E"/>
    <w:rsid w:val="00D5397E"/>
    <w:rsid w:val="00D55C21"/>
    <w:rsid w:val="00D57F2E"/>
    <w:rsid w:val="00D6349B"/>
    <w:rsid w:val="00D640E1"/>
    <w:rsid w:val="00D65A1F"/>
    <w:rsid w:val="00D6789A"/>
    <w:rsid w:val="00D67D13"/>
    <w:rsid w:val="00D70615"/>
    <w:rsid w:val="00D71BDA"/>
    <w:rsid w:val="00D71E60"/>
    <w:rsid w:val="00D72291"/>
    <w:rsid w:val="00D75F8C"/>
    <w:rsid w:val="00D7795B"/>
    <w:rsid w:val="00D77E21"/>
    <w:rsid w:val="00D80CCB"/>
    <w:rsid w:val="00D80CFC"/>
    <w:rsid w:val="00D81001"/>
    <w:rsid w:val="00D81DEC"/>
    <w:rsid w:val="00D8222A"/>
    <w:rsid w:val="00D828B1"/>
    <w:rsid w:val="00D83A30"/>
    <w:rsid w:val="00D84B14"/>
    <w:rsid w:val="00D84FFA"/>
    <w:rsid w:val="00D85456"/>
    <w:rsid w:val="00D85BF2"/>
    <w:rsid w:val="00D85F71"/>
    <w:rsid w:val="00D868B5"/>
    <w:rsid w:val="00D903BD"/>
    <w:rsid w:val="00D937CA"/>
    <w:rsid w:val="00D9639B"/>
    <w:rsid w:val="00D97386"/>
    <w:rsid w:val="00D978BE"/>
    <w:rsid w:val="00D97AE6"/>
    <w:rsid w:val="00D97F43"/>
    <w:rsid w:val="00DA06A7"/>
    <w:rsid w:val="00DA2DC0"/>
    <w:rsid w:val="00DA36F5"/>
    <w:rsid w:val="00DA4470"/>
    <w:rsid w:val="00DA4674"/>
    <w:rsid w:val="00DA5D06"/>
    <w:rsid w:val="00DB2D15"/>
    <w:rsid w:val="00DB3FC2"/>
    <w:rsid w:val="00DB488E"/>
    <w:rsid w:val="00DB54AC"/>
    <w:rsid w:val="00DB7BBA"/>
    <w:rsid w:val="00DC0C5C"/>
    <w:rsid w:val="00DC1C4B"/>
    <w:rsid w:val="00DC2760"/>
    <w:rsid w:val="00DC2D12"/>
    <w:rsid w:val="00DC4ABD"/>
    <w:rsid w:val="00DC4DAB"/>
    <w:rsid w:val="00DC58F5"/>
    <w:rsid w:val="00DC5912"/>
    <w:rsid w:val="00DC66E9"/>
    <w:rsid w:val="00DCC5AD"/>
    <w:rsid w:val="00DD0E9B"/>
    <w:rsid w:val="00DD10D4"/>
    <w:rsid w:val="00DD42D8"/>
    <w:rsid w:val="00DD5239"/>
    <w:rsid w:val="00DD5DB0"/>
    <w:rsid w:val="00DD66EF"/>
    <w:rsid w:val="00DE046B"/>
    <w:rsid w:val="00DE2CBF"/>
    <w:rsid w:val="00DE5D4D"/>
    <w:rsid w:val="00DE6069"/>
    <w:rsid w:val="00DE705B"/>
    <w:rsid w:val="00DF0530"/>
    <w:rsid w:val="00DF11C1"/>
    <w:rsid w:val="00DF1FB9"/>
    <w:rsid w:val="00DF2063"/>
    <w:rsid w:val="00DF3082"/>
    <w:rsid w:val="00DF45C6"/>
    <w:rsid w:val="00DF45FF"/>
    <w:rsid w:val="00DF4C9E"/>
    <w:rsid w:val="00DF50E9"/>
    <w:rsid w:val="00DF5915"/>
    <w:rsid w:val="00DF5FD0"/>
    <w:rsid w:val="00DF68E0"/>
    <w:rsid w:val="00DF6D88"/>
    <w:rsid w:val="00E00970"/>
    <w:rsid w:val="00E029B2"/>
    <w:rsid w:val="00E05F49"/>
    <w:rsid w:val="00E07DED"/>
    <w:rsid w:val="00E10766"/>
    <w:rsid w:val="00E10D92"/>
    <w:rsid w:val="00E13B91"/>
    <w:rsid w:val="00E166A3"/>
    <w:rsid w:val="00E208D0"/>
    <w:rsid w:val="00E20B26"/>
    <w:rsid w:val="00E21826"/>
    <w:rsid w:val="00E22A3D"/>
    <w:rsid w:val="00E232AE"/>
    <w:rsid w:val="00E247E9"/>
    <w:rsid w:val="00E251DB"/>
    <w:rsid w:val="00E27B95"/>
    <w:rsid w:val="00E27CFA"/>
    <w:rsid w:val="00E31C2A"/>
    <w:rsid w:val="00E335C8"/>
    <w:rsid w:val="00E33CFE"/>
    <w:rsid w:val="00E34AE6"/>
    <w:rsid w:val="00E355B3"/>
    <w:rsid w:val="00E35735"/>
    <w:rsid w:val="00E40869"/>
    <w:rsid w:val="00E41974"/>
    <w:rsid w:val="00E42129"/>
    <w:rsid w:val="00E46093"/>
    <w:rsid w:val="00E463B8"/>
    <w:rsid w:val="00E46A55"/>
    <w:rsid w:val="00E5149D"/>
    <w:rsid w:val="00E51A5B"/>
    <w:rsid w:val="00E51D52"/>
    <w:rsid w:val="00E51D7F"/>
    <w:rsid w:val="00E53C6B"/>
    <w:rsid w:val="00E53E8A"/>
    <w:rsid w:val="00E547EF"/>
    <w:rsid w:val="00E56F8B"/>
    <w:rsid w:val="00E57ECA"/>
    <w:rsid w:val="00E60214"/>
    <w:rsid w:val="00E60683"/>
    <w:rsid w:val="00E625A2"/>
    <w:rsid w:val="00E646AA"/>
    <w:rsid w:val="00E659EB"/>
    <w:rsid w:val="00E66ABD"/>
    <w:rsid w:val="00E703F9"/>
    <w:rsid w:val="00E70A8A"/>
    <w:rsid w:val="00E70B58"/>
    <w:rsid w:val="00E7178B"/>
    <w:rsid w:val="00E7302F"/>
    <w:rsid w:val="00E736D0"/>
    <w:rsid w:val="00E75DB5"/>
    <w:rsid w:val="00E75E9F"/>
    <w:rsid w:val="00E76E00"/>
    <w:rsid w:val="00E76E64"/>
    <w:rsid w:val="00E80308"/>
    <w:rsid w:val="00E80531"/>
    <w:rsid w:val="00E81028"/>
    <w:rsid w:val="00E812F9"/>
    <w:rsid w:val="00E81BB5"/>
    <w:rsid w:val="00E8282D"/>
    <w:rsid w:val="00E82EB4"/>
    <w:rsid w:val="00E8413E"/>
    <w:rsid w:val="00E85A11"/>
    <w:rsid w:val="00E860FE"/>
    <w:rsid w:val="00E861A6"/>
    <w:rsid w:val="00E875EF"/>
    <w:rsid w:val="00E918FB"/>
    <w:rsid w:val="00E92BBB"/>
    <w:rsid w:val="00E9311F"/>
    <w:rsid w:val="00E93B0A"/>
    <w:rsid w:val="00EA01D6"/>
    <w:rsid w:val="00EA0797"/>
    <w:rsid w:val="00EA192C"/>
    <w:rsid w:val="00EA1C4D"/>
    <w:rsid w:val="00EA38DD"/>
    <w:rsid w:val="00EA4207"/>
    <w:rsid w:val="00EA4B43"/>
    <w:rsid w:val="00EA50B2"/>
    <w:rsid w:val="00EA6365"/>
    <w:rsid w:val="00EA6DD0"/>
    <w:rsid w:val="00EA7D9C"/>
    <w:rsid w:val="00EB0C68"/>
    <w:rsid w:val="00EB0E00"/>
    <w:rsid w:val="00EB1074"/>
    <w:rsid w:val="00EB1E4A"/>
    <w:rsid w:val="00EB2941"/>
    <w:rsid w:val="00EB2D81"/>
    <w:rsid w:val="00EB3AA1"/>
    <w:rsid w:val="00EB5838"/>
    <w:rsid w:val="00EB786E"/>
    <w:rsid w:val="00EC1CCE"/>
    <w:rsid w:val="00EC455E"/>
    <w:rsid w:val="00EC543C"/>
    <w:rsid w:val="00EC545D"/>
    <w:rsid w:val="00EC57F5"/>
    <w:rsid w:val="00EC6699"/>
    <w:rsid w:val="00EC6CF9"/>
    <w:rsid w:val="00EC7D6D"/>
    <w:rsid w:val="00ED2487"/>
    <w:rsid w:val="00ED317F"/>
    <w:rsid w:val="00ED3419"/>
    <w:rsid w:val="00ED4D52"/>
    <w:rsid w:val="00ED4EB2"/>
    <w:rsid w:val="00ED5413"/>
    <w:rsid w:val="00ED7807"/>
    <w:rsid w:val="00EE0820"/>
    <w:rsid w:val="00EE1991"/>
    <w:rsid w:val="00EE1E55"/>
    <w:rsid w:val="00EE1F03"/>
    <w:rsid w:val="00EE2794"/>
    <w:rsid w:val="00EE2CBB"/>
    <w:rsid w:val="00EE4C23"/>
    <w:rsid w:val="00EE6084"/>
    <w:rsid w:val="00EE6380"/>
    <w:rsid w:val="00EE7D72"/>
    <w:rsid w:val="00EF0C3E"/>
    <w:rsid w:val="00EF38EA"/>
    <w:rsid w:val="00EF5E42"/>
    <w:rsid w:val="00EF6D58"/>
    <w:rsid w:val="00EF777C"/>
    <w:rsid w:val="00EF7D53"/>
    <w:rsid w:val="00F00573"/>
    <w:rsid w:val="00F04140"/>
    <w:rsid w:val="00F055EA"/>
    <w:rsid w:val="00F05DFF"/>
    <w:rsid w:val="00F063AE"/>
    <w:rsid w:val="00F06FAE"/>
    <w:rsid w:val="00F10ACB"/>
    <w:rsid w:val="00F12D61"/>
    <w:rsid w:val="00F13EC9"/>
    <w:rsid w:val="00F154AA"/>
    <w:rsid w:val="00F16AF3"/>
    <w:rsid w:val="00F174AF"/>
    <w:rsid w:val="00F17C3C"/>
    <w:rsid w:val="00F20F5A"/>
    <w:rsid w:val="00F21CAB"/>
    <w:rsid w:val="00F21E75"/>
    <w:rsid w:val="00F22116"/>
    <w:rsid w:val="00F23960"/>
    <w:rsid w:val="00F24841"/>
    <w:rsid w:val="00F248EC"/>
    <w:rsid w:val="00F26477"/>
    <w:rsid w:val="00F277AA"/>
    <w:rsid w:val="00F27864"/>
    <w:rsid w:val="00F31196"/>
    <w:rsid w:val="00F31969"/>
    <w:rsid w:val="00F329CA"/>
    <w:rsid w:val="00F32DF8"/>
    <w:rsid w:val="00F34069"/>
    <w:rsid w:val="00F35936"/>
    <w:rsid w:val="00F37019"/>
    <w:rsid w:val="00F41DDC"/>
    <w:rsid w:val="00F425EC"/>
    <w:rsid w:val="00F43060"/>
    <w:rsid w:val="00F43131"/>
    <w:rsid w:val="00F436B0"/>
    <w:rsid w:val="00F43D57"/>
    <w:rsid w:val="00F44DFB"/>
    <w:rsid w:val="00F45D6E"/>
    <w:rsid w:val="00F45E8A"/>
    <w:rsid w:val="00F46D84"/>
    <w:rsid w:val="00F47DB1"/>
    <w:rsid w:val="00F502E3"/>
    <w:rsid w:val="00F50BB5"/>
    <w:rsid w:val="00F51FA4"/>
    <w:rsid w:val="00F52F10"/>
    <w:rsid w:val="00F54CFE"/>
    <w:rsid w:val="00F55DEC"/>
    <w:rsid w:val="00F560E6"/>
    <w:rsid w:val="00F60342"/>
    <w:rsid w:val="00F60DDE"/>
    <w:rsid w:val="00F6235F"/>
    <w:rsid w:val="00F62840"/>
    <w:rsid w:val="00F62CBD"/>
    <w:rsid w:val="00F62ED0"/>
    <w:rsid w:val="00F63127"/>
    <w:rsid w:val="00F6534D"/>
    <w:rsid w:val="00F6583F"/>
    <w:rsid w:val="00F66F60"/>
    <w:rsid w:val="00F716E2"/>
    <w:rsid w:val="00F72BB3"/>
    <w:rsid w:val="00F73661"/>
    <w:rsid w:val="00F736D9"/>
    <w:rsid w:val="00F74027"/>
    <w:rsid w:val="00F7477A"/>
    <w:rsid w:val="00F74951"/>
    <w:rsid w:val="00F75E1F"/>
    <w:rsid w:val="00F75F17"/>
    <w:rsid w:val="00F773FB"/>
    <w:rsid w:val="00F80971"/>
    <w:rsid w:val="00F8111F"/>
    <w:rsid w:val="00F82986"/>
    <w:rsid w:val="00F83DF1"/>
    <w:rsid w:val="00F84A4A"/>
    <w:rsid w:val="00F86784"/>
    <w:rsid w:val="00F878CC"/>
    <w:rsid w:val="00F87F1D"/>
    <w:rsid w:val="00F90528"/>
    <w:rsid w:val="00F91594"/>
    <w:rsid w:val="00F91DC0"/>
    <w:rsid w:val="00F922A7"/>
    <w:rsid w:val="00F93569"/>
    <w:rsid w:val="00F95B15"/>
    <w:rsid w:val="00F96ED8"/>
    <w:rsid w:val="00FA2A30"/>
    <w:rsid w:val="00FA431B"/>
    <w:rsid w:val="00FA51F6"/>
    <w:rsid w:val="00FA6ABE"/>
    <w:rsid w:val="00FA766B"/>
    <w:rsid w:val="00FA7A15"/>
    <w:rsid w:val="00FB03A7"/>
    <w:rsid w:val="00FB0CF4"/>
    <w:rsid w:val="00FB21ED"/>
    <w:rsid w:val="00FB244E"/>
    <w:rsid w:val="00FB334C"/>
    <w:rsid w:val="00FC039B"/>
    <w:rsid w:val="00FC1C05"/>
    <w:rsid w:val="00FC4EE5"/>
    <w:rsid w:val="00FC572C"/>
    <w:rsid w:val="00FC5CB6"/>
    <w:rsid w:val="00FC6027"/>
    <w:rsid w:val="00FC6378"/>
    <w:rsid w:val="00FC66F8"/>
    <w:rsid w:val="00FC78AB"/>
    <w:rsid w:val="00FD1809"/>
    <w:rsid w:val="00FD2B39"/>
    <w:rsid w:val="00FD37B5"/>
    <w:rsid w:val="00FD5051"/>
    <w:rsid w:val="00FD545C"/>
    <w:rsid w:val="00FD57CD"/>
    <w:rsid w:val="00FE06B6"/>
    <w:rsid w:val="00FE132F"/>
    <w:rsid w:val="00FE148C"/>
    <w:rsid w:val="00FE1D84"/>
    <w:rsid w:val="00FE1EE3"/>
    <w:rsid w:val="00FE29B9"/>
    <w:rsid w:val="00FE3221"/>
    <w:rsid w:val="00FE34DF"/>
    <w:rsid w:val="00FE5625"/>
    <w:rsid w:val="00FE68E7"/>
    <w:rsid w:val="00FE6F55"/>
    <w:rsid w:val="00FF0A34"/>
    <w:rsid w:val="00FF0C06"/>
    <w:rsid w:val="00FF0CA9"/>
    <w:rsid w:val="00FF0F7F"/>
    <w:rsid w:val="00FF1A67"/>
    <w:rsid w:val="00FF1A76"/>
    <w:rsid w:val="00FF2288"/>
    <w:rsid w:val="00FF2E75"/>
    <w:rsid w:val="00FF303E"/>
    <w:rsid w:val="00FF369E"/>
    <w:rsid w:val="00FF3C68"/>
    <w:rsid w:val="00FF445E"/>
    <w:rsid w:val="00FF61EE"/>
    <w:rsid w:val="015E9513"/>
    <w:rsid w:val="0376348D"/>
    <w:rsid w:val="03C829E2"/>
    <w:rsid w:val="06FE1483"/>
    <w:rsid w:val="085319D7"/>
    <w:rsid w:val="08B9B8EE"/>
    <w:rsid w:val="0B7EEAAA"/>
    <w:rsid w:val="0D9508F0"/>
    <w:rsid w:val="0E8A0F3D"/>
    <w:rsid w:val="0F2C6CED"/>
    <w:rsid w:val="0F92520A"/>
    <w:rsid w:val="108C3899"/>
    <w:rsid w:val="10BF3573"/>
    <w:rsid w:val="110C3BA0"/>
    <w:rsid w:val="113DAB25"/>
    <w:rsid w:val="1580DB2B"/>
    <w:rsid w:val="176F4E5F"/>
    <w:rsid w:val="182496B5"/>
    <w:rsid w:val="1896CE63"/>
    <w:rsid w:val="1C88CD93"/>
    <w:rsid w:val="1D411334"/>
    <w:rsid w:val="1F3997BD"/>
    <w:rsid w:val="1F8F308D"/>
    <w:rsid w:val="1FBA3788"/>
    <w:rsid w:val="1FC285A2"/>
    <w:rsid w:val="200FEF01"/>
    <w:rsid w:val="20379F17"/>
    <w:rsid w:val="22EEA839"/>
    <w:rsid w:val="23CB4A94"/>
    <w:rsid w:val="25B3317F"/>
    <w:rsid w:val="28609218"/>
    <w:rsid w:val="28670E32"/>
    <w:rsid w:val="2A236701"/>
    <w:rsid w:val="2AF8124F"/>
    <w:rsid w:val="31BD0ECF"/>
    <w:rsid w:val="31C3E918"/>
    <w:rsid w:val="345DF4FD"/>
    <w:rsid w:val="3587DEAF"/>
    <w:rsid w:val="36AE14E3"/>
    <w:rsid w:val="379F011D"/>
    <w:rsid w:val="3AFB3948"/>
    <w:rsid w:val="3C7DDD6D"/>
    <w:rsid w:val="3F74B1D8"/>
    <w:rsid w:val="40517950"/>
    <w:rsid w:val="4182E999"/>
    <w:rsid w:val="42CF30E6"/>
    <w:rsid w:val="430AABCB"/>
    <w:rsid w:val="4521552F"/>
    <w:rsid w:val="467C2438"/>
    <w:rsid w:val="46E8C151"/>
    <w:rsid w:val="475F3EB1"/>
    <w:rsid w:val="4921E671"/>
    <w:rsid w:val="498C66B5"/>
    <w:rsid w:val="4A54B076"/>
    <w:rsid w:val="4B513790"/>
    <w:rsid w:val="4B7F5D1D"/>
    <w:rsid w:val="4CA8047B"/>
    <w:rsid w:val="4E218ACD"/>
    <w:rsid w:val="5127043E"/>
    <w:rsid w:val="516F403B"/>
    <w:rsid w:val="527E2EA5"/>
    <w:rsid w:val="53A9E2E5"/>
    <w:rsid w:val="565D14C7"/>
    <w:rsid w:val="56D97A50"/>
    <w:rsid w:val="577B1F56"/>
    <w:rsid w:val="580A6EAA"/>
    <w:rsid w:val="5882DDEE"/>
    <w:rsid w:val="5887A737"/>
    <w:rsid w:val="5AD8F734"/>
    <w:rsid w:val="5BA2A5BC"/>
    <w:rsid w:val="5C271F6D"/>
    <w:rsid w:val="6156E0C8"/>
    <w:rsid w:val="615A26FA"/>
    <w:rsid w:val="621C94F2"/>
    <w:rsid w:val="64C63DEC"/>
    <w:rsid w:val="6694E36D"/>
    <w:rsid w:val="674547D3"/>
    <w:rsid w:val="6AEA4CAC"/>
    <w:rsid w:val="6BD84514"/>
    <w:rsid w:val="6BE2A1F4"/>
    <w:rsid w:val="6C2B34BA"/>
    <w:rsid w:val="6CF33F9D"/>
    <w:rsid w:val="6CFAC202"/>
    <w:rsid w:val="6E5AB53D"/>
    <w:rsid w:val="7168CB9A"/>
    <w:rsid w:val="73CC9D93"/>
    <w:rsid w:val="74F99A4E"/>
    <w:rsid w:val="7576C301"/>
    <w:rsid w:val="76F86D62"/>
    <w:rsid w:val="79922602"/>
    <w:rsid w:val="7A67508E"/>
    <w:rsid w:val="7BD9A9F9"/>
    <w:rsid w:val="7FD150B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3963C"/>
  <w15:chartTrackingRefBased/>
  <w15:docId w15:val="{C4DA4485-4355-4432-A634-5D212A226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903C2"/>
  </w:style>
  <w:style w:type="paragraph" w:styleId="Pealkiri1">
    <w:name w:val="heading 1"/>
    <w:basedOn w:val="Normaallaad"/>
    <w:next w:val="Normaallaad"/>
    <w:link w:val="Pealkiri1Mrk"/>
    <w:uiPriority w:val="9"/>
    <w:qFormat/>
    <w:rsid w:val="0038178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38178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381787"/>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381787"/>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381787"/>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381787"/>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381787"/>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381787"/>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381787"/>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381787"/>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381787"/>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381787"/>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381787"/>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381787"/>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381787"/>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381787"/>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381787"/>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381787"/>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38178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381787"/>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381787"/>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381787"/>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381787"/>
    <w:pPr>
      <w:spacing w:before="160"/>
      <w:jc w:val="center"/>
    </w:pPr>
    <w:rPr>
      <w:i/>
      <w:iCs/>
      <w:color w:val="404040" w:themeColor="text1" w:themeTint="BF"/>
    </w:rPr>
  </w:style>
  <w:style w:type="character" w:customStyle="1" w:styleId="TsitaatMrk">
    <w:name w:val="Tsitaat Märk"/>
    <w:basedOn w:val="Liguvaikefont"/>
    <w:link w:val="Tsitaat"/>
    <w:uiPriority w:val="29"/>
    <w:rsid w:val="00381787"/>
    <w:rPr>
      <w:i/>
      <w:iCs/>
      <w:color w:val="404040" w:themeColor="text1" w:themeTint="BF"/>
    </w:rPr>
  </w:style>
  <w:style w:type="paragraph" w:styleId="Loendilik">
    <w:name w:val="List Paragraph"/>
    <w:basedOn w:val="Normaallaad"/>
    <w:uiPriority w:val="34"/>
    <w:qFormat/>
    <w:rsid w:val="00381787"/>
    <w:pPr>
      <w:ind w:left="720"/>
      <w:contextualSpacing/>
    </w:pPr>
  </w:style>
  <w:style w:type="character" w:styleId="Selgeltmrgatavrhutus">
    <w:name w:val="Intense Emphasis"/>
    <w:basedOn w:val="Liguvaikefont"/>
    <w:uiPriority w:val="21"/>
    <w:qFormat/>
    <w:rsid w:val="00381787"/>
    <w:rPr>
      <w:i/>
      <w:iCs/>
      <w:color w:val="0F4761" w:themeColor="accent1" w:themeShade="BF"/>
    </w:rPr>
  </w:style>
  <w:style w:type="paragraph" w:styleId="Selgeltmrgatavtsitaat">
    <w:name w:val="Intense Quote"/>
    <w:basedOn w:val="Normaallaad"/>
    <w:next w:val="Normaallaad"/>
    <w:link w:val="SelgeltmrgatavtsitaatMrk"/>
    <w:uiPriority w:val="30"/>
    <w:qFormat/>
    <w:rsid w:val="0038178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381787"/>
    <w:rPr>
      <w:i/>
      <w:iCs/>
      <w:color w:val="0F4761" w:themeColor="accent1" w:themeShade="BF"/>
    </w:rPr>
  </w:style>
  <w:style w:type="character" w:styleId="Selgeltmrgatavviide">
    <w:name w:val="Intense Reference"/>
    <w:basedOn w:val="Liguvaikefont"/>
    <w:uiPriority w:val="32"/>
    <w:qFormat/>
    <w:rsid w:val="00381787"/>
    <w:rPr>
      <w:b/>
      <w:bCs/>
      <w:smallCaps/>
      <w:color w:val="0F4761" w:themeColor="accent1" w:themeShade="BF"/>
      <w:spacing w:val="5"/>
    </w:rPr>
  </w:style>
  <w:style w:type="paragraph" w:styleId="Vahedeta">
    <w:name w:val="No Spacing"/>
    <w:link w:val="VahedetaMrk"/>
    <w:uiPriority w:val="1"/>
    <w:qFormat/>
    <w:rsid w:val="005903C2"/>
    <w:pPr>
      <w:spacing w:after="0" w:line="240" w:lineRule="auto"/>
    </w:pPr>
    <w:rPr>
      <w:rFonts w:eastAsia="Times New Roman" w:cs="Times New Roman"/>
      <w:kern w:val="0"/>
      <w14:ligatures w14:val="none"/>
    </w:rPr>
  </w:style>
  <w:style w:type="character" w:customStyle="1" w:styleId="VahedetaMrk">
    <w:name w:val="Vahedeta Märk"/>
    <w:basedOn w:val="Liguvaikefont"/>
    <w:link w:val="Vahedeta"/>
    <w:uiPriority w:val="1"/>
    <w:locked/>
    <w:rsid w:val="005903C2"/>
    <w:rPr>
      <w:rFonts w:eastAsia="Times New Roman" w:cs="Times New Roman"/>
      <w:kern w:val="0"/>
      <w14:ligatures w14:val="none"/>
    </w:rPr>
  </w:style>
  <w:style w:type="paragraph" w:styleId="Redaktsioon">
    <w:name w:val="Revision"/>
    <w:hidden/>
    <w:uiPriority w:val="99"/>
    <w:semiHidden/>
    <w:rsid w:val="005903C2"/>
    <w:pPr>
      <w:spacing w:after="0" w:line="240" w:lineRule="auto"/>
    </w:pPr>
  </w:style>
  <w:style w:type="character" w:styleId="Kommentaariviide">
    <w:name w:val="annotation reference"/>
    <w:basedOn w:val="Liguvaikefont"/>
    <w:uiPriority w:val="99"/>
    <w:unhideWhenUsed/>
    <w:rsid w:val="005903C2"/>
    <w:rPr>
      <w:sz w:val="16"/>
      <w:szCs w:val="16"/>
    </w:rPr>
  </w:style>
  <w:style w:type="paragraph" w:styleId="Kommentaaritekst">
    <w:name w:val="annotation text"/>
    <w:basedOn w:val="Normaallaad"/>
    <w:link w:val="KommentaaritekstMrk"/>
    <w:uiPriority w:val="99"/>
    <w:unhideWhenUsed/>
    <w:rsid w:val="005903C2"/>
    <w:pPr>
      <w:spacing w:after="200" w:line="240" w:lineRule="auto"/>
    </w:pPr>
    <w:rPr>
      <w:rFonts w:eastAsia="Times New Roman" w:cs="Times New Roman"/>
      <w:kern w:val="0"/>
      <w:sz w:val="20"/>
      <w:szCs w:val="20"/>
      <w14:ligatures w14:val="none"/>
    </w:rPr>
  </w:style>
  <w:style w:type="character" w:customStyle="1" w:styleId="KommentaaritekstMrk">
    <w:name w:val="Kommentaari tekst Märk"/>
    <w:basedOn w:val="Liguvaikefont"/>
    <w:link w:val="Kommentaaritekst"/>
    <w:uiPriority w:val="99"/>
    <w:rsid w:val="005903C2"/>
    <w:rPr>
      <w:rFonts w:eastAsia="Times New Roman" w:cs="Times New Roman"/>
      <w:kern w:val="0"/>
      <w:sz w:val="20"/>
      <w:szCs w:val="20"/>
      <w14:ligatures w14:val="none"/>
    </w:rPr>
  </w:style>
  <w:style w:type="paragraph" w:styleId="Kehatekst">
    <w:name w:val="Body Text"/>
    <w:basedOn w:val="Normaallaad"/>
    <w:link w:val="KehatekstMrk"/>
    <w:rsid w:val="005903C2"/>
    <w:pPr>
      <w:widowControl w:val="0"/>
      <w:suppressAutoHyphens/>
      <w:autoSpaceDE w:val="0"/>
      <w:spacing w:after="140" w:line="288" w:lineRule="auto"/>
    </w:pPr>
    <w:rPr>
      <w:rFonts w:ascii="Calibri" w:eastAsia="Times New Roman" w:hAnsi="Calibri" w:cs="Calibri"/>
      <w:color w:val="000000"/>
      <w:kern w:val="1"/>
      <w:lang w:eastAsia="zh-CN"/>
      <w14:ligatures w14:val="none"/>
    </w:rPr>
  </w:style>
  <w:style w:type="character" w:customStyle="1" w:styleId="KehatekstMrk">
    <w:name w:val="Kehatekst Märk"/>
    <w:basedOn w:val="Liguvaikefont"/>
    <w:link w:val="Kehatekst"/>
    <w:rsid w:val="005903C2"/>
    <w:rPr>
      <w:rFonts w:ascii="Calibri" w:eastAsia="Times New Roman" w:hAnsi="Calibri" w:cs="Calibri"/>
      <w:color w:val="000000"/>
      <w:kern w:val="1"/>
      <w:lang w:eastAsia="zh-CN"/>
      <w14:ligatures w14:val="none"/>
    </w:rPr>
  </w:style>
  <w:style w:type="paragraph" w:styleId="Kommentaariteema">
    <w:name w:val="annotation subject"/>
    <w:basedOn w:val="Kommentaaritekst"/>
    <w:next w:val="Kommentaaritekst"/>
    <w:link w:val="KommentaariteemaMrk"/>
    <w:uiPriority w:val="99"/>
    <w:semiHidden/>
    <w:unhideWhenUsed/>
    <w:rsid w:val="0028384A"/>
    <w:pPr>
      <w:spacing w:after="160"/>
    </w:pPr>
    <w:rPr>
      <w:rFonts w:eastAsiaTheme="minorHAnsi" w:cstheme="minorBidi"/>
      <w:b/>
      <w:bCs/>
      <w:kern w:val="2"/>
      <w14:ligatures w14:val="standardContextual"/>
    </w:rPr>
  </w:style>
  <w:style w:type="character" w:customStyle="1" w:styleId="KommentaariteemaMrk">
    <w:name w:val="Kommentaari teema Märk"/>
    <w:basedOn w:val="KommentaaritekstMrk"/>
    <w:link w:val="Kommentaariteema"/>
    <w:uiPriority w:val="99"/>
    <w:semiHidden/>
    <w:rsid w:val="0028384A"/>
    <w:rPr>
      <w:rFonts w:eastAsia="Times New Roman" w:cs="Times New Roman"/>
      <w:b/>
      <w:bCs/>
      <w:kern w:val="0"/>
      <w:sz w:val="20"/>
      <w:szCs w:val="20"/>
      <w14:ligatures w14:val="none"/>
    </w:rPr>
  </w:style>
  <w:style w:type="paragraph" w:styleId="Pis">
    <w:name w:val="header"/>
    <w:basedOn w:val="Normaallaad"/>
    <w:link w:val="PisMrk"/>
    <w:uiPriority w:val="99"/>
    <w:unhideWhenUsed/>
    <w:rsid w:val="009E1D8E"/>
    <w:pPr>
      <w:tabs>
        <w:tab w:val="center" w:pos="4536"/>
        <w:tab w:val="right" w:pos="9072"/>
      </w:tabs>
      <w:spacing w:after="0" w:line="240" w:lineRule="auto"/>
    </w:pPr>
  </w:style>
  <w:style w:type="character" w:customStyle="1" w:styleId="PisMrk">
    <w:name w:val="Päis Märk"/>
    <w:basedOn w:val="Liguvaikefont"/>
    <w:link w:val="Pis"/>
    <w:uiPriority w:val="99"/>
    <w:rsid w:val="009E1D8E"/>
  </w:style>
  <w:style w:type="paragraph" w:styleId="Jalus">
    <w:name w:val="footer"/>
    <w:basedOn w:val="Normaallaad"/>
    <w:link w:val="JalusMrk"/>
    <w:uiPriority w:val="99"/>
    <w:unhideWhenUsed/>
    <w:rsid w:val="009E1D8E"/>
    <w:pPr>
      <w:tabs>
        <w:tab w:val="center" w:pos="4536"/>
        <w:tab w:val="right" w:pos="9072"/>
      </w:tabs>
      <w:spacing w:after="0" w:line="240" w:lineRule="auto"/>
    </w:pPr>
  </w:style>
  <w:style w:type="character" w:customStyle="1" w:styleId="JalusMrk">
    <w:name w:val="Jalus Märk"/>
    <w:basedOn w:val="Liguvaikefont"/>
    <w:link w:val="Jalus"/>
    <w:uiPriority w:val="99"/>
    <w:rsid w:val="009E1D8E"/>
  </w:style>
  <w:style w:type="character" w:styleId="Hperlink">
    <w:name w:val="Hyperlink"/>
    <w:basedOn w:val="Liguvaikefont"/>
    <w:uiPriority w:val="99"/>
    <w:unhideWhenUsed/>
    <w:rsid w:val="00EA01D6"/>
    <w:rPr>
      <w:color w:val="467886" w:themeColor="hyperlink"/>
      <w:u w:val="single"/>
    </w:rPr>
  </w:style>
  <w:style w:type="character" w:styleId="Lahendamatamainimine">
    <w:name w:val="Unresolved Mention"/>
    <w:basedOn w:val="Liguvaikefont"/>
    <w:uiPriority w:val="99"/>
    <w:semiHidden/>
    <w:unhideWhenUsed/>
    <w:rsid w:val="00EA01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969959">
      <w:bodyDiv w:val="1"/>
      <w:marLeft w:val="0"/>
      <w:marRight w:val="0"/>
      <w:marTop w:val="0"/>
      <w:marBottom w:val="0"/>
      <w:divBdr>
        <w:top w:val="none" w:sz="0" w:space="0" w:color="auto"/>
        <w:left w:val="none" w:sz="0" w:space="0" w:color="auto"/>
        <w:bottom w:val="none" w:sz="0" w:space="0" w:color="auto"/>
        <w:right w:val="none" w:sz="0" w:space="0" w:color="auto"/>
      </w:divBdr>
    </w:div>
    <w:div w:id="294917944">
      <w:bodyDiv w:val="1"/>
      <w:marLeft w:val="0"/>
      <w:marRight w:val="0"/>
      <w:marTop w:val="0"/>
      <w:marBottom w:val="0"/>
      <w:divBdr>
        <w:top w:val="none" w:sz="0" w:space="0" w:color="auto"/>
        <w:left w:val="none" w:sz="0" w:space="0" w:color="auto"/>
        <w:bottom w:val="none" w:sz="0" w:space="0" w:color="auto"/>
        <w:right w:val="none" w:sz="0" w:space="0" w:color="auto"/>
      </w:divBdr>
    </w:div>
    <w:div w:id="315493822">
      <w:bodyDiv w:val="1"/>
      <w:marLeft w:val="0"/>
      <w:marRight w:val="0"/>
      <w:marTop w:val="0"/>
      <w:marBottom w:val="0"/>
      <w:divBdr>
        <w:top w:val="none" w:sz="0" w:space="0" w:color="auto"/>
        <w:left w:val="none" w:sz="0" w:space="0" w:color="auto"/>
        <w:bottom w:val="none" w:sz="0" w:space="0" w:color="auto"/>
        <w:right w:val="none" w:sz="0" w:space="0" w:color="auto"/>
      </w:divBdr>
    </w:div>
    <w:div w:id="364985020">
      <w:bodyDiv w:val="1"/>
      <w:marLeft w:val="0"/>
      <w:marRight w:val="0"/>
      <w:marTop w:val="0"/>
      <w:marBottom w:val="0"/>
      <w:divBdr>
        <w:top w:val="none" w:sz="0" w:space="0" w:color="auto"/>
        <w:left w:val="none" w:sz="0" w:space="0" w:color="auto"/>
        <w:bottom w:val="none" w:sz="0" w:space="0" w:color="auto"/>
        <w:right w:val="none" w:sz="0" w:space="0" w:color="auto"/>
      </w:divBdr>
    </w:div>
    <w:div w:id="398403616">
      <w:bodyDiv w:val="1"/>
      <w:marLeft w:val="0"/>
      <w:marRight w:val="0"/>
      <w:marTop w:val="0"/>
      <w:marBottom w:val="0"/>
      <w:divBdr>
        <w:top w:val="none" w:sz="0" w:space="0" w:color="auto"/>
        <w:left w:val="none" w:sz="0" w:space="0" w:color="auto"/>
        <w:bottom w:val="none" w:sz="0" w:space="0" w:color="auto"/>
        <w:right w:val="none" w:sz="0" w:space="0" w:color="auto"/>
      </w:divBdr>
    </w:div>
    <w:div w:id="429007408">
      <w:bodyDiv w:val="1"/>
      <w:marLeft w:val="0"/>
      <w:marRight w:val="0"/>
      <w:marTop w:val="0"/>
      <w:marBottom w:val="0"/>
      <w:divBdr>
        <w:top w:val="none" w:sz="0" w:space="0" w:color="auto"/>
        <w:left w:val="none" w:sz="0" w:space="0" w:color="auto"/>
        <w:bottom w:val="none" w:sz="0" w:space="0" w:color="auto"/>
        <w:right w:val="none" w:sz="0" w:space="0" w:color="auto"/>
      </w:divBdr>
    </w:div>
    <w:div w:id="538975342">
      <w:bodyDiv w:val="1"/>
      <w:marLeft w:val="0"/>
      <w:marRight w:val="0"/>
      <w:marTop w:val="0"/>
      <w:marBottom w:val="0"/>
      <w:divBdr>
        <w:top w:val="none" w:sz="0" w:space="0" w:color="auto"/>
        <w:left w:val="none" w:sz="0" w:space="0" w:color="auto"/>
        <w:bottom w:val="none" w:sz="0" w:space="0" w:color="auto"/>
        <w:right w:val="none" w:sz="0" w:space="0" w:color="auto"/>
      </w:divBdr>
    </w:div>
    <w:div w:id="571961881">
      <w:bodyDiv w:val="1"/>
      <w:marLeft w:val="0"/>
      <w:marRight w:val="0"/>
      <w:marTop w:val="0"/>
      <w:marBottom w:val="0"/>
      <w:divBdr>
        <w:top w:val="none" w:sz="0" w:space="0" w:color="auto"/>
        <w:left w:val="none" w:sz="0" w:space="0" w:color="auto"/>
        <w:bottom w:val="none" w:sz="0" w:space="0" w:color="auto"/>
        <w:right w:val="none" w:sz="0" w:space="0" w:color="auto"/>
      </w:divBdr>
    </w:div>
    <w:div w:id="578488340">
      <w:bodyDiv w:val="1"/>
      <w:marLeft w:val="0"/>
      <w:marRight w:val="0"/>
      <w:marTop w:val="0"/>
      <w:marBottom w:val="0"/>
      <w:divBdr>
        <w:top w:val="none" w:sz="0" w:space="0" w:color="auto"/>
        <w:left w:val="none" w:sz="0" w:space="0" w:color="auto"/>
        <w:bottom w:val="none" w:sz="0" w:space="0" w:color="auto"/>
        <w:right w:val="none" w:sz="0" w:space="0" w:color="auto"/>
      </w:divBdr>
    </w:div>
    <w:div w:id="761297738">
      <w:bodyDiv w:val="1"/>
      <w:marLeft w:val="0"/>
      <w:marRight w:val="0"/>
      <w:marTop w:val="0"/>
      <w:marBottom w:val="0"/>
      <w:divBdr>
        <w:top w:val="none" w:sz="0" w:space="0" w:color="auto"/>
        <w:left w:val="none" w:sz="0" w:space="0" w:color="auto"/>
        <w:bottom w:val="none" w:sz="0" w:space="0" w:color="auto"/>
        <w:right w:val="none" w:sz="0" w:space="0" w:color="auto"/>
      </w:divBdr>
    </w:div>
    <w:div w:id="811825458">
      <w:bodyDiv w:val="1"/>
      <w:marLeft w:val="0"/>
      <w:marRight w:val="0"/>
      <w:marTop w:val="0"/>
      <w:marBottom w:val="0"/>
      <w:divBdr>
        <w:top w:val="none" w:sz="0" w:space="0" w:color="auto"/>
        <w:left w:val="none" w:sz="0" w:space="0" w:color="auto"/>
        <w:bottom w:val="none" w:sz="0" w:space="0" w:color="auto"/>
        <w:right w:val="none" w:sz="0" w:space="0" w:color="auto"/>
      </w:divBdr>
    </w:div>
    <w:div w:id="855310881">
      <w:bodyDiv w:val="1"/>
      <w:marLeft w:val="0"/>
      <w:marRight w:val="0"/>
      <w:marTop w:val="0"/>
      <w:marBottom w:val="0"/>
      <w:divBdr>
        <w:top w:val="none" w:sz="0" w:space="0" w:color="auto"/>
        <w:left w:val="none" w:sz="0" w:space="0" w:color="auto"/>
        <w:bottom w:val="none" w:sz="0" w:space="0" w:color="auto"/>
        <w:right w:val="none" w:sz="0" w:space="0" w:color="auto"/>
      </w:divBdr>
    </w:div>
    <w:div w:id="856626150">
      <w:bodyDiv w:val="1"/>
      <w:marLeft w:val="0"/>
      <w:marRight w:val="0"/>
      <w:marTop w:val="0"/>
      <w:marBottom w:val="0"/>
      <w:divBdr>
        <w:top w:val="none" w:sz="0" w:space="0" w:color="auto"/>
        <w:left w:val="none" w:sz="0" w:space="0" w:color="auto"/>
        <w:bottom w:val="none" w:sz="0" w:space="0" w:color="auto"/>
        <w:right w:val="none" w:sz="0" w:space="0" w:color="auto"/>
      </w:divBdr>
    </w:div>
    <w:div w:id="874537467">
      <w:bodyDiv w:val="1"/>
      <w:marLeft w:val="0"/>
      <w:marRight w:val="0"/>
      <w:marTop w:val="0"/>
      <w:marBottom w:val="0"/>
      <w:divBdr>
        <w:top w:val="none" w:sz="0" w:space="0" w:color="auto"/>
        <w:left w:val="none" w:sz="0" w:space="0" w:color="auto"/>
        <w:bottom w:val="none" w:sz="0" w:space="0" w:color="auto"/>
        <w:right w:val="none" w:sz="0" w:space="0" w:color="auto"/>
      </w:divBdr>
    </w:div>
    <w:div w:id="903759572">
      <w:bodyDiv w:val="1"/>
      <w:marLeft w:val="0"/>
      <w:marRight w:val="0"/>
      <w:marTop w:val="0"/>
      <w:marBottom w:val="0"/>
      <w:divBdr>
        <w:top w:val="none" w:sz="0" w:space="0" w:color="auto"/>
        <w:left w:val="none" w:sz="0" w:space="0" w:color="auto"/>
        <w:bottom w:val="none" w:sz="0" w:space="0" w:color="auto"/>
        <w:right w:val="none" w:sz="0" w:space="0" w:color="auto"/>
      </w:divBdr>
    </w:div>
    <w:div w:id="968826915">
      <w:bodyDiv w:val="1"/>
      <w:marLeft w:val="0"/>
      <w:marRight w:val="0"/>
      <w:marTop w:val="0"/>
      <w:marBottom w:val="0"/>
      <w:divBdr>
        <w:top w:val="none" w:sz="0" w:space="0" w:color="auto"/>
        <w:left w:val="none" w:sz="0" w:space="0" w:color="auto"/>
        <w:bottom w:val="none" w:sz="0" w:space="0" w:color="auto"/>
        <w:right w:val="none" w:sz="0" w:space="0" w:color="auto"/>
      </w:divBdr>
    </w:div>
    <w:div w:id="1032151673">
      <w:bodyDiv w:val="1"/>
      <w:marLeft w:val="0"/>
      <w:marRight w:val="0"/>
      <w:marTop w:val="0"/>
      <w:marBottom w:val="0"/>
      <w:divBdr>
        <w:top w:val="none" w:sz="0" w:space="0" w:color="auto"/>
        <w:left w:val="none" w:sz="0" w:space="0" w:color="auto"/>
        <w:bottom w:val="none" w:sz="0" w:space="0" w:color="auto"/>
        <w:right w:val="none" w:sz="0" w:space="0" w:color="auto"/>
      </w:divBdr>
    </w:div>
    <w:div w:id="1172261521">
      <w:bodyDiv w:val="1"/>
      <w:marLeft w:val="0"/>
      <w:marRight w:val="0"/>
      <w:marTop w:val="0"/>
      <w:marBottom w:val="0"/>
      <w:divBdr>
        <w:top w:val="none" w:sz="0" w:space="0" w:color="auto"/>
        <w:left w:val="none" w:sz="0" w:space="0" w:color="auto"/>
        <w:bottom w:val="none" w:sz="0" w:space="0" w:color="auto"/>
        <w:right w:val="none" w:sz="0" w:space="0" w:color="auto"/>
      </w:divBdr>
    </w:div>
    <w:div w:id="1252198184">
      <w:bodyDiv w:val="1"/>
      <w:marLeft w:val="0"/>
      <w:marRight w:val="0"/>
      <w:marTop w:val="0"/>
      <w:marBottom w:val="0"/>
      <w:divBdr>
        <w:top w:val="none" w:sz="0" w:space="0" w:color="auto"/>
        <w:left w:val="none" w:sz="0" w:space="0" w:color="auto"/>
        <w:bottom w:val="none" w:sz="0" w:space="0" w:color="auto"/>
        <w:right w:val="none" w:sz="0" w:space="0" w:color="auto"/>
      </w:divBdr>
    </w:div>
    <w:div w:id="1253666026">
      <w:bodyDiv w:val="1"/>
      <w:marLeft w:val="0"/>
      <w:marRight w:val="0"/>
      <w:marTop w:val="0"/>
      <w:marBottom w:val="0"/>
      <w:divBdr>
        <w:top w:val="none" w:sz="0" w:space="0" w:color="auto"/>
        <w:left w:val="none" w:sz="0" w:space="0" w:color="auto"/>
        <w:bottom w:val="none" w:sz="0" w:space="0" w:color="auto"/>
        <w:right w:val="none" w:sz="0" w:space="0" w:color="auto"/>
      </w:divBdr>
    </w:div>
    <w:div w:id="1264192781">
      <w:bodyDiv w:val="1"/>
      <w:marLeft w:val="0"/>
      <w:marRight w:val="0"/>
      <w:marTop w:val="0"/>
      <w:marBottom w:val="0"/>
      <w:divBdr>
        <w:top w:val="none" w:sz="0" w:space="0" w:color="auto"/>
        <w:left w:val="none" w:sz="0" w:space="0" w:color="auto"/>
        <w:bottom w:val="none" w:sz="0" w:space="0" w:color="auto"/>
        <w:right w:val="none" w:sz="0" w:space="0" w:color="auto"/>
      </w:divBdr>
    </w:div>
    <w:div w:id="1560944966">
      <w:bodyDiv w:val="1"/>
      <w:marLeft w:val="0"/>
      <w:marRight w:val="0"/>
      <w:marTop w:val="0"/>
      <w:marBottom w:val="0"/>
      <w:divBdr>
        <w:top w:val="none" w:sz="0" w:space="0" w:color="auto"/>
        <w:left w:val="none" w:sz="0" w:space="0" w:color="auto"/>
        <w:bottom w:val="none" w:sz="0" w:space="0" w:color="auto"/>
        <w:right w:val="none" w:sz="0" w:space="0" w:color="auto"/>
      </w:divBdr>
    </w:div>
    <w:div w:id="1601522100">
      <w:bodyDiv w:val="1"/>
      <w:marLeft w:val="0"/>
      <w:marRight w:val="0"/>
      <w:marTop w:val="0"/>
      <w:marBottom w:val="0"/>
      <w:divBdr>
        <w:top w:val="none" w:sz="0" w:space="0" w:color="auto"/>
        <w:left w:val="none" w:sz="0" w:space="0" w:color="auto"/>
        <w:bottom w:val="none" w:sz="0" w:space="0" w:color="auto"/>
        <w:right w:val="none" w:sz="0" w:space="0" w:color="auto"/>
      </w:divBdr>
    </w:div>
    <w:div w:id="1755474339">
      <w:bodyDiv w:val="1"/>
      <w:marLeft w:val="0"/>
      <w:marRight w:val="0"/>
      <w:marTop w:val="0"/>
      <w:marBottom w:val="0"/>
      <w:divBdr>
        <w:top w:val="none" w:sz="0" w:space="0" w:color="auto"/>
        <w:left w:val="none" w:sz="0" w:space="0" w:color="auto"/>
        <w:bottom w:val="none" w:sz="0" w:space="0" w:color="auto"/>
        <w:right w:val="none" w:sz="0" w:space="0" w:color="auto"/>
      </w:divBdr>
    </w:div>
    <w:div w:id="1787774223">
      <w:bodyDiv w:val="1"/>
      <w:marLeft w:val="0"/>
      <w:marRight w:val="0"/>
      <w:marTop w:val="0"/>
      <w:marBottom w:val="0"/>
      <w:divBdr>
        <w:top w:val="none" w:sz="0" w:space="0" w:color="auto"/>
        <w:left w:val="none" w:sz="0" w:space="0" w:color="auto"/>
        <w:bottom w:val="none" w:sz="0" w:space="0" w:color="auto"/>
        <w:right w:val="none" w:sz="0" w:space="0" w:color="auto"/>
      </w:divBdr>
    </w:div>
    <w:div w:id="1788160926">
      <w:bodyDiv w:val="1"/>
      <w:marLeft w:val="0"/>
      <w:marRight w:val="0"/>
      <w:marTop w:val="0"/>
      <w:marBottom w:val="0"/>
      <w:divBdr>
        <w:top w:val="none" w:sz="0" w:space="0" w:color="auto"/>
        <w:left w:val="none" w:sz="0" w:space="0" w:color="auto"/>
        <w:bottom w:val="none" w:sz="0" w:space="0" w:color="auto"/>
        <w:right w:val="none" w:sz="0" w:space="0" w:color="auto"/>
      </w:divBdr>
    </w:div>
    <w:div w:id="1863470554">
      <w:bodyDiv w:val="1"/>
      <w:marLeft w:val="0"/>
      <w:marRight w:val="0"/>
      <w:marTop w:val="0"/>
      <w:marBottom w:val="0"/>
      <w:divBdr>
        <w:top w:val="none" w:sz="0" w:space="0" w:color="auto"/>
        <w:left w:val="none" w:sz="0" w:space="0" w:color="auto"/>
        <w:bottom w:val="none" w:sz="0" w:space="0" w:color="auto"/>
        <w:right w:val="none" w:sz="0" w:space="0" w:color="auto"/>
      </w:divBdr>
    </w:div>
    <w:div w:id="1863981358">
      <w:bodyDiv w:val="1"/>
      <w:marLeft w:val="0"/>
      <w:marRight w:val="0"/>
      <w:marTop w:val="0"/>
      <w:marBottom w:val="0"/>
      <w:divBdr>
        <w:top w:val="none" w:sz="0" w:space="0" w:color="auto"/>
        <w:left w:val="none" w:sz="0" w:space="0" w:color="auto"/>
        <w:bottom w:val="none" w:sz="0" w:space="0" w:color="auto"/>
        <w:right w:val="none" w:sz="0" w:space="0" w:color="auto"/>
      </w:divBdr>
    </w:div>
    <w:div w:id="1958483790">
      <w:bodyDiv w:val="1"/>
      <w:marLeft w:val="0"/>
      <w:marRight w:val="0"/>
      <w:marTop w:val="0"/>
      <w:marBottom w:val="0"/>
      <w:divBdr>
        <w:top w:val="none" w:sz="0" w:space="0" w:color="auto"/>
        <w:left w:val="none" w:sz="0" w:space="0" w:color="auto"/>
        <w:bottom w:val="none" w:sz="0" w:space="0" w:color="auto"/>
        <w:right w:val="none" w:sz="0" w:space="0" w:color="auto"/>
      </w:divBdr>
    </w:div>
    <w:div w:id="1961377725">
      <w:bodyDiv w:val="1"/>
      <w:marLeft w:val="0"/>
      <w:marRight w:val="0"/>
      <w:marTop w:val="0"/>
      <w:marBottom w:val="0"/>
      <w:divBdr>
        <w:top w:val="none" w:sz="0" w:space="0" w:color="auto"/>
        <w:left w:val="none" w:sz="0" w:space="0" w:color="auto"/>
        <w:bottom w:val="none" w:sz="0" w:space="0" w:color="auto"/>
        <w:right w:val="none" w:sz="0" w:space="0" w:color="auto"/>
      </w:divBdr>
    </w:div>
    <w:div w:id="2125533634">
      <w:bodyDiv w:val="1"/>
      <w:marLeft w:val="0"/>
      <w:marRight w:val="0"/>
      <w:marTop w:val="0"/>
      <w:marBottom w:val="0"/>
      <w:divBdr>
        <w:top w:val="none" w:sz="0" w:space="0" w:color="auto"/>
        <w:left w:val="none" w:sz="0" w:space="0" w:color="auto"/>
        <w:bottom w:val="none" w:sz="0" w:space="0" w:color="auto"/>
        <w:right w:val="none" w:sz="0" w:space="0" w:color="auto"/>
      </w:divBdr>
    </w:div>
    <w:div w:id="2130002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3" Type="http://schemas.openxmlformats.org/officeDocument/2006/relationships/hyperlink" Target="https://www.riigiteataja.ee/akt/107112017011?leiaKehtiv" TargetMode="External"/><Relationship Id="rId2" Type="http://schemas.openxmlformats.org/officeDocument/2006/relationships/hyperlink" Target="https://www.riigiteataja.ee/akt/dyn=106072023031&amp;id=621369" TargetMode="External"/><Relationship Id="rId1" Type="http://schemas.openxmlformats.org/officeDocument/2006/relationships/hyperlink" Target="https://www.riigiteataja.ee/akt/122052025008" TargetMode="External"/><Relationship Id="rId6" Type="http://schemas.openxmlformats.org/officeDocument/2006/relationships/hyperlink" Target="https://www.riigiteataja.ee/akt/104072017001" TargetMode="External"/><Relationship Id="rId5" Type="http://schemas.openxmlformats.org/officeDocument/2006/relationships/hyperlink" Target="https://www.riigiteataja.ee/akt/121112025002" TargetMode="External"/><Relationship Id="rId4" Type="http://schemas.openxmlformats.org/officeDocument/2006/relationships/hyperlink" Target="https://www.riigiteataja.ee/akt/122022019002"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2244e8f1a4ab10c81a29a76654b4211f">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2fe41b861918e6a5662e8cbedc626da3"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9046BD5-5251-4BEA-9E02-33F280E816F1}">
  <ds:schemaRefs>
    <ds:schemaRef ds:uri="http://schemas.microsoft.com/sharepoint/v3/contenttype/forms"/>
  </ds:schemaRefs>
</ds:datastoreItem>
</file>

<file path=customXml/itemProps2.xml><?xml version="1.0" encoding="utf-8"?>
<ds:datastoreItem xmlns:ds="http://schemas.openxmlformats.org/officeDocument/2006/customXml" ds:itemID="{A2636FF7-1402-4BC7-B35E-A03BF20C3C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E6B34E-1A21-4F90-915C-72A0F745D697}">
  <ds:schemaRefs>
    <ds:schemaRef ds:uri="http://schemas.openxmlformats.org/officeDocument/2006/bibliography"/>
  </ds:schemaRefs>
</ds:datastoreItem>
</file>

<file path=customXml/itemProps4.xml><?xml version="1.0" encoding="utf-8"?>
<ds:datastoreItem xmlns:ds="http://schemas.openxmlformats.org/officeDocument/2006/customXml" ds:itemID="{86D0CF61-134E-4950-8073-470B6E3DDDD9}">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4874</Words>
  <Characters>28272</Characters>
  <Application>Microsoft Office Word</Application>
  <DocSecurity>0</DocSecurity>
  <Lines>235</Lines>
  <Paragraphs>66</Paragraphs>
  <ScaleCrop>false</ScaleCrop>
  <Company/>
  <LinksUpToDate>false</LinksUpToDate>
  <CharactersWithSpaces>33080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Ulvi Klaar</dc:creator>
  <cp:keywords/>
  <dc:description/>
  <cp:lastModifiedBy>Maarja-Liis Lall - JUSTDIGI</cp:lastModifiedBy>
  <cp:revision>9</cp:revision>
  <dcterms:created xsi:type="dcterms:W3CDTF">2026-01-27T08:34:00Z</dcterms:created>
  <dcterms:modified xsi:type="dcterms:W3CDTF">2026-01-30T11:47:00Z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2026-01-27T08:34:47Z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5c5bbcfc-b235-4bb7-ae61-0d1e5319a7dc</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ies>
</file>